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A1578" w14:textId="57CC9957" w:rsidR="00934C27" w:rsidRPr="00D95521" w:rsidRDefault="008B3F67" w:rsidP="00D7100F">
      <w:pPr>
        <w:pStyle w:val="BodyText"/>
        <w:kinsoku w:val="0"/>
        <w:overflowPunct w:val="0"/>
        <w:spacing w:before="72"/>
        <w:ind w:left="0" w:firstLine="0"/>
        <w:rPr>
          <w:rFonts w:ascii="Times New Roman" w:hAnsi="Times New Roman" w:cs="Times New Roman"/>
          <w:b/>
          <w:bCs/>
          <w:color w:val="000000" w:themeColor="text1"/>
        </w:rPr>
      </w:pPr>
      <w:r w:rsidRPr="00D95521">
        <w:rPr>
          <w:rFonts w:ascii="Times New Roman" w:hAnsi="Times New Roman" w:cs="Times New Roman"/>
          <w:b/>
          <w:bCs/>
          <w:color w:val="000000" w:themeColor="text1"/>
        </w:rPr>
        <w:t>The following terms and conditions shall constitute the standards for bulk, design</w:t>
      </w:r>
      <w:r w:rsidR="00FC088D" w:rsidRPr="00D95521">
        <w:rPr>
          <w:rFonts w:ascii="Times New Roman" w:hAnsi="Times New Roman" w:cs="Times New Roman"/>
          <w:b/>
          <w:bCs/>
          <w:color w:val="000000" w:themeColor="text1"/>
        </w:rPr>
        <w:t>,</w:t>
      </w:r>
      <w:r w:rsidRPr="00D95521">
        <w:rPr>
          <w:rFonts w:ascii="Times New Roman" w:hAnsi="Times New Roman" w:cs="Times New Roman"/>
          <w:b/>
          <w:bCs/>
          <w:color w:val="000000" w:themeColor="text1"/>
        </w:rPr>
        <w:t xml:space="preserve"> and uses for The Pavilion on 45th Planned Unit Development</w:t>
      </w:r>
      <w:r w:rsidR="00104901" w:rsidRPr="00D95521">
        <w:rPr>
          <w:rFonts w:ascii="Times New Roman" w:hAnsi="Times New Roman" w:cs="Times New Roman"/>
          <w:b/>
          <w:bCs/>
          <w:color w:val="000000" w:themeColor="text1"/>
        </w:rPr>
        <w:t xml:space="preserve"> District</w:t>
      </w:r>
      <w:r w:rsidRPr="00D95521">
        <w:rPr>
          <w:rFonts w:ascii="Times New Roman" w:hAnsi="Times New Roman" w:cs="Times New Roman"/>
          <w:b/>
          <w:bCs/>
          <w:color w:val="000000" w:themeColor="text1"/>
        </w:rPr>
        <w:t xml:space="preserve"> (hereinafter</w:t>
      </w:r>
      <w:r w:rsidRPr="00D95521">
        <w:rPr>
          <w:rFonts w:ascii="Times New Roman" w:hAnsi="Times New Roman" w:cs="Times New Roman"/>
          <w:color w:val="000000" w:themeColor="text1"/>
        </w:rPr>
        <w:t xml:space="preserve"> </w:t>
      </w:r>
      <w:r w:rsidRPr="00D95521">
        <w:rPr>
          <w:rFonts w:ascii="Times New Roman" w:hAnsi="Times New Roman" w:cs="Times New Roman"/>
          <w:b/>
          <w:bCs/>
          <w:color w:val="000000" w:themeColor="text1"/>
        </w:rPr>
        <w:t>“</w:t>
      </w:r>
      <w:r w:rsidR="008B2C39" w:rsidRPr="00D95521">
        <w:rPr>
          <w:rFonts w:ascii="Times New Roman" w:hAnsi="Times New Roman" w:cs="Times New Roman"/>
          <w:b/>
          <w:bCs/>
          <w:color w:val="000000" w:themeColor="text1"/>
        </w:rPr>
        <w:t>The P</w:t>
      </w:r>
      <w:r w:rsidRPr="00D95521">
        <w:rPr>
          <w:rFonts w:ascii="Times New Roman" w:hAnsi="Times New Roman" w:cs="Times New Roman"/>
          <w:b/>
          <w:bCs/>
          <w:color w:val="000000" w:themeColor="text1"/>
        </w:rPr>
        <w:t>avilion</w:t>
      </w:r>
      <w:r w:rsidR="008B2C39" w:rsidRPr="00D95521">
        <w:rPr>
          <w:rFonts w:ascii="Times New Roman" w:hAnsi="Times New Roman" w:cs="Times New Roman"/>
          <w:b/>
          <w:bCs/>
          <w:color w:val="000000" w:themeColor="text1"/>
        </w:rPr>
        <w:t xml:space="preserve"> </w:t>
      </w:r>
      <w:r w:rsidRPr="00D95521">
        <w:rPr>
          <w:rFonts w:ascii="Times New Roman" w:hAnsi="Times New Roman" w:cs="Times New Roman"/>
          <w:b/>
          <w:bCs/>
          <w:color w:val="000000" w:themeColor="text1"/>
        </w:rPr>
        <w:t>PUD”).</w:t>
      </w:r>
    </w:p>
    <w:p w14:paraId="658D969C" w14:textId="77777777" w:rsidR="00E209EB" w:rsidRPr="00D95521" w:rsidRDefault="00E209EB" w:rsidP="00D7100F">
      <w:pPr>
        <w:pStyle w:val="BodyText"/>
        <w:kinsoku w:val="0"/>
        <w:overflowPunct w:val="0"/>
        <w:spacing w:before="72"/>
        <w:ind w:left="0" w:firstLine="0"/>
        <w:rPr>
          <w:rFonts w:ascii="Times New Roman" w:hAnsi="Times New Roman" w:cs="Times New Roman"/>
          <w:b/>
          <w:bCs/>
          <w:color w:val="000000" w:themeColor="text1"/>
        </w:rPr>
      </w:pPr>
    </w:p>
    <w:p w14:paraId="0191DE2E" w14:textId="104E657B" w:rsidR="00592279" w:rsidRPr="00D95521" w:rsidRDefault="00BF519C" w:rsidP="00592279">
      <w:pPr>
        <w:pStyle w:val="Heading1"/>
        <w:numPr>
          <w:ilvl w:val="0"/>
          <w:numId w:val="56"/>
        </w:numPr>
        <w:kinsoku w:val="0"/>
        <w:overflowPunct w:val="0"/>
        <w:spacing w:before="0" w:after="120"/>
        <w:ind w:left="360"/>
        <w:rPr>
          <w:rFonts w:ascii="Times New Roman" w:hAnsi="Times New Roman" w:cs="Times New Roman"/>
          <w:b/>
          <w:bCs/>
          <w:color w:val="000000" w:themeColor="text1"/>
          <w:sz w:val="22"/>
          <w:szCs w:val="22"/>
          <w:u w:val="single"/>
        </w:rPr>
      </w:pPr>
      <w:r w:rsidRPr="00D95521">
        <w:rPr>
          <w:rFonts w:ascii="Times New Roman" w:hAnsi="Times New Roman" w:cs="Times New Roman"/>
          <w:b/>
          <w:bCs/>
          <w:color w:val="000000" w:themeColor="text1"/>
          <w:sz w:val="22"/>
          <w:szCs w:val="22"/>
          <w:u w:val="single"/>
        </w:rPr>
        <w:t>THE PAVILION ON 45TH PLANNED UNIT DEVELOPMENT DISTRICT</w:t>
      </w:r>
      <w:r w:rsidRPr="00D95521">
        <w:rPr>
          <w:rFonts w:ascii="Times New Roman" w:hAnsi="Times New Roman" w:cs="Times New Roman"/>
          <w:b/>
          <w:bCs/>
          <w:color w:val="000000" w:themeColor="text1"/>
          <w:sz w:val="22"/>
          <w:szCs w:val="22"/>
        </w:rPr>
        <w:t>.</w:t>
      </w:r>
      <w:r w:rsidRPr="00D95521">
        <w:rPr>
          <w:rFonts w:ascii="Times New Roman" w:hAnsi="Times New Roman" w:cs="Times New Roman"/>
          <w:b/>
          <w:bCs/>
          <w:color w:val="000000" w:themeColor="text1"/>
          <w:sz w:val="22"/>
          <w:szCs w:val="22"/>
          <w:u w:val="single"/>
        </w:rPr>
        <w:t xml:space="preserve"> </w:t>
      </w:r>
    </w:p>
    <w:p w14:paraId="3DB329A7" w14:textId="695210AC" w:rsidR="00E209EB" w:rsidRPr="00D95521" w:rsidRDefault="00E209EB" w:rsidP="00E209EB">
      <w:pPr>
        <w:pStyle w:val="BodyText"/>
        <w:kinsoku w:val="0"/>
        <w:overflowPunct w:val="0"/>
        <w:spacing w:before="64" w:line="238" w:lineRule="auto"/>
        <w:ind w:left="0" w:right="274" w:firstLine="0"/>
        <w:rPr>
          <w:rFonts w:ascii="Times New Roman" w:hAnsi="Times New Roman" w:cs="Times New Roman"/>
          <w:color w:val="000000" w:themeColor="text1"/>
          <w:sz w:val="20"/>
          <w:szCs w:val="20"/>
        </w:rPr>
      </w:pPr>
    </w:p>
    <w:p w14:paraId="3B881E79" w14:textId="1CF3B7E0" w:rsidR="00C32990" w:rsidRDefault="00381470" w:rsidP="00381470">
      <w:pPr>
        <w:pStyle w:val="ListParagraph"/>
        <w:numPr>
          <w:ilvl w:val="0"/>
          <w:numId w:val="291"/>
        </w:numPr>
        <w:rPr>
          <w:sz w:val="20"/>
          <w:szCs w:val="20"/>
          <w:u w:val="single"/>
        </w:rPr>
      </w:pPr>
      <w:r w:rsidRPr="00D95521">
        <w:rPr>
          <w:sz w:val="20"/>
          <w:szCs w:val="20"/>
          <w:u w:val="single"/>
        </w:rPr>
        <w:t>Intent.</w:t>
      </w:r>
    </w:p>
    <w:p w14:paraId="1E7F468B" w14:textId="77777777" w:rsidR="000466BB" w:rsidRPr="00D95521" w:rsidRDefault="000466BB" w:rsidP="000466BB">
      <w:pPr>
        <w:pStyle w:val="ListParagraph"/>
        <w:rPr>
          <w:sz w:val="20"/>
          <w:szCs w:val="20"/>
          <w:u w:val="single"/>
        </w:rPr>
      </w:pPr>
    </w:p>
    <w:p w14:paraId="3329CCD8" w14:textId="18B9FD9E" w:rsidR="00785C56" w:rsidRPr="00D95521" w:rsidRDefault="00B8177C" w:rsidP="00882786">
      <w:pPr>
        <w:pStyle w:val="BodyText"/>
        <w:kinsoku w:val="0"/>
        <w:overflowPunct w:val="0"/>
        <w:spacing w:before="72"/>
        <w:ind w:left="720" w:firstLine="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t>The Pavilion on 45th Planned Unit Development District (“The Pavilion PUD”)</w:t>
      </w:r>
      <w:r w:rsidR="009B1647" w:rsidRPr="00D95521">
        <w:rPr>
          <w:rFonts w:ascii="Times New Roman" w:hAnsi="Times New Roman" w:cs="Times New Roman"/>
          <w:color w:val="000000" w:themeColor="text1"/>
          <w:sz w:val="20"/>
          <w:szCs w:val="20"/>
        </w:rPr>
        <w:t xml:space="preserve"> is an </w:t>
      </w:r>
      <w:r w:rsidRPr="00D95521">
        <w:rPr>
          <w:rFonts w:ascii="Times New Roman" w:hAnsi="Times New Roman" w:cs="Times New Roman"/>
          <w:color w:val="000000" w:themeColor="text1"/>
          <w:spacing w:val="-1"/>
          <w:sz w:val="20"/>
          <w:szCs w:val="20"/>
        </w:rPr>
        <w:t>11.28</w:t>
      </w:r>
      <w:r w:rsidRPr="00D95521">
        <w:rPr>
          <w:rFonts w:ascii="Times New Roman" w:hAnsi="Times New Roman" w:cs="Times New Roman"/>
          <w:color w:val="000000" w:themeColor="text1"/>
          <w:sz w:val="20"/>
          <w:szCs w:val="20"/>
        </w:rPr>
        <w:t>+/-</w:t>
      </w:r>
      <w:r w:rsidRPr="00D95521">
        <w:rPr>
          <w:rFonts w:ascii="Times New Roman" w:hAnsi="Times New Roman" w:cs="Times New Roman"/>
          <w:color w:val="000000" w:themeColor="text1"/>
          <w:spacing w:val="-3"/>
          <w:sz w:val="20"/>
          <w:szCs w:val="20"/>
        </w:rPr>
        <w:t xml:space="preserve"> </w:t>
      </w:r>
      <w:r w:rsidRPr="00D95521">
        <w:rPr>
          <w:rFonts w:ascii="Times New Roman" w:hAnsi="Times New Roman" w:cs="Times New Roman"/>
          <w:color w:val="000000" w:themeColor="text1"/>
          <w:spacing w:val="-1"/>
          <w:sz w:val="20"/>
          <w:szCs w:val="20"/>
        </w:rPr>
        <w:t xml:space="preserve">acre </w:t>
      </w:r>
      <w:r w:rsidR="00E81DD5" w:rsidRPr="00D95521">
        <w:rPr>
          <w:rFonts w:ascii="Times New Roman" w:hAnsi="Times New Roman" w:cs="Times New Roman"/>
          <w:color w:val="000000" w:themeColor="text1"/>
          <w:sz w:val="20"/>
          <w:szCs w:val="20"/>
        </w:rPr>
        <w:t xml:space="preserve">development </w:t>
      </w:r>
      <w:r w:rsidRPr="00D95521">
        <w:rPr>
          <w:rFonts w:ascii="Times New Roman" w:hAnsi="Times New Roman" w:cs="Times New Roman"/>
          <w:color w:val="000000" w:themeColor="text1"/>
          <w:sz w:val="20"/>
          <w:szCs w:val="20"/>
        </w:rPr>
        <w:t xml:space="preserve">in the Town of Munster previously approved </w:t>
      </w:r>
      <w:r w:rsidR="0004585C">
        <w:rPr>
          <w:rFonts w:ascii="Times New Roman" w:hAnsi="Times New Roman" w:cs="Times New Roman"/>
          <w:color w:val="000000" w:themeColor="text1"/>
          <w:sz w:val="20"/>
          <w:szCs w:val="20"/>
        </w:rPr>
        <w:t xml:space="preserve">on January 14, 2002, </w:t>
      </w:r>
      <w:r w:rsidRPr="00D95521">
        <w:rPr>
          <w:rFonts w:ascii="Times New Roman" w:hAnsi="Times New Roman" w:cs="Times New Roman"/>
          <w:color w:val="000000" w:themeColor="text1"/>
          <w:sz w:val="20"/>
          <w:szCs w:val="20"/>
        </w:rPr>
        <w:t xml:space="preserve">as a commercial planned unit development by the passage of Town of Munster Ordinance </w:t>
      </w:r>
      <w:r w:rsidR="00371FC5" w:rsidRPr="00D95521">
        <w:rPr>
          <w:rFonts w:ascii="Times New Roman" w:hAnsi="Times New Roman" w:cs="Times New Roman"/>
          <w:color w:val="000000" w:themeColor="text1"/>
          <w:sz w:val="20"/>
          <w:szCs w:val="20"/>
        </w:rPr>
        <w:t xml:space="preserve">No. </w:t>
      </w:r>
      <w:r w:rsidRPr="00D95521">
        <w:rPr>
          <w:rFonts w:ascii="Times New Roman" w:hAnsi="Times New Roman" w:cs="Times New Roman"/>
          <w:color w:val="000000" w:themeColor="text1"/>
          <w:sz w:val="20"/>
          <w:szCs w:val="20"/>
        </w:rPr>
        <w:t xml:space="preserve">1178. Ordinance </w:t>
      </w:r>
      <w:r w:rsidR="00371FC5" w:rsidRPr="00D95521">
        <w:rPr>
          <w:rFonts w:ascii="Times New Roman" w:hAnsi="Times New Roman" w:cs="Times New Roman"/>
          <w:color w:val="000000" w:themeColor="text1"/>
          <w:sz w:val="20"/>
          <w:szCs w:val="20"/>
        </w:rPr>
        <w:t xml:space="preserve">No. </w:t>
      </w:r>
      <w:r w:rsidRPr="00D95521">
        <w:rPr>
          <w:rFonts w:ascii="Times New Roman" w:hAnsi="Times New Roman" w:cs="Times New Roman"/>
          <w:color w:val="000000" w:themeColor="text1"/>
          <w:sz w:val="20"/>
          <w:szCs w:val="20"/>
        </w:rPr>
        <w:t xml:space="preserve">1178, and all use restrictions, development requirements, plans, and specifications incorporated therein, have been repealed and replaced by this </w:t>
      </w:r>
      <w:r w:rsidR="009D5AD4">
        <w:rPr>
          <w:rFonts w:ascii="Times New Roman" w:hAnsi="Times New Roman" w:cs="Times New Roman"/>
          <w:color w:val="000000" w:themeColor="text1"/>
          <w:sz w:val="20"/>
          <w:szCs w:val="20"/>
        </w:rPr>
        <w:t xml:space="preserve">PUD </w:t>
      </w:r>
      <w:r w:rsidRPr="00D95521">
        <w:rPr>
          <w:rFonts w:ascii="Times New Roman" w:hAnsi="Times New Roman" w:cs="Times New Roman"/>
          <w:color w:val="000000" w:themeColor="text1"/>
          <w:sz w:val="20"/>
          <w:szCs w:val="20"/>
        </w:rPr>
        <w:t xml:space="preserve">Ordinance for The Pavilion </w:t>
      </w:r>
      <w:r w:rsidR="009D5AD4">
        <w:rPr>
          <w:rFonts w:ascii="Times New Roman" w:hAnsi="Times New Roman" w:cs="Times New Roman"/>
          <w:color w:val="000000" w:themeColor="text1"/>
          <w:sz w:val="20"/>
          <w:szCs w:val="20"/>
        </w:rPr>
        <w:t>PUD</w:t>
      </w:r>
      <w:r w:rsidRPr="00D95521">
        <w:rPr>
          <w:rFonts w:ascii="Times New Roman" w:hAnsi="Times New Roman" w:cs="Times New Roman"/>
          <w:color w:val="000000" w:themeColor="text1"/>
          <w:sz w:val="20"/>
          <w:szCs w:val="20"/>
        </w:rPr>
        <w:t xml:space="preserve">. </w:t>
      </w:r>
    </w:p>
    <w:p w14:paraId="5CE856B8" w14:textId="77777777" w:rsidR="0085512B" w:rsidRPr="00D95521" w:rsidRDefault="0085512B" w:rsidP="00882786">
      <w:pPr>
        <w:pStyle w:val="BodyText"/>
        <w:kinsoku w:val="0"/>
        <w:overflowPunct w:val="0"/>
        <w:spacing w:before="72"/>
        <w:ind w:left="720" w:firstLine="0"/>
        <w:jc w:val="both"/>
        <w:rPr>
          <w:rFonts w:ascii="Times New Roman" w:hAnsi="Times New Roman" w:cs="Times New Roman"/>
          <w:color w:val="000000" w:themeColor="text1"/>
          <w:sz w:val="20"/>
          <w:szCs w:val="20"/>
        </w:rPr>
      </w:pPr>
    </w:p>
    <w:p w14:paraId="7EE66129" w14:textId="31E94427" w:rsidR="00F3317B" w:rsidRDefault="00244FDF" w:rsidP="0085512B">
      <w:pPr>
        <w:pStyle w:val="BodyText"/>
        <w:numPr>
          <w:ilvl w:val="0"/>
          <w:numId w:val="291"/>
        </w:numPr>
        <w:kinsoku w:val="0"/>
        <w:overflowPunct w:val="0"/>
        <w:spacing w:before="72"/>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u w:val="single"/>
        </w:rPr>
        <w:t>Legal Description.</w:t>
      </w:r>
      <w:r w:rsidRPr="00D95521">
        <w:rPr>
          <w:rFonts w:ascii="Times New Roman" w:hAnsi="Times New Roman" w:cs="Times New Roman"/>
          <w:color w:val="000000" w:themeColor="text1"/>
          <w:sz w:val="20"/>
          <w:szCs w:val="20"/>
        </w:rPr>
        <w:t xml:space="preserve"> </w:t>
      </w:r>
    </w:p>
    <w:p w14:paraId="023A2570" w14:textId="77777777" w:rsidR="000466BB" w:rsidRPr="00D95521" w:rsidRDefault="000466BB" w:rsidP="000466BB">
      <w:pPr>
        <w:pStyle w:val="BodyText"/>
        <w:kinsoku w:val="0"/>
        <w:overflowPunct w:val="0"/>
        <w:spacing w:before="72"/>
        <w:ind w:left="720" w:firstLine="0"/>
        <w:jc w:val="both"/>
        <w:rPr>
          <w:rFonts w:ascii="Times New Roman" w:hAnsi="Times New Roman" w:cs="Times New Roman"/>
          <w:color w:val="000000" w:themeColor="text1"/>
          <w:sz w:val="20"/>
          <w:szCs w:val="20"/>
        </w:rPr>
      </w:pPr>
    </w:p>
    <w:p w14:paraId="2BDC03EA" w14:textId="4CBFEC66" w:rsidR="00506D5F" w:rsidRPr="00D95521" w:rsidRDefault="001839A1" w:rsidP="00C717AE">
      <w:pPr>
        <w:autoSpaceDE/>
        <w:autoSpaceDN/>
        <w:adjustRightInd/>
        <w:ind w:left="720" w:right="720"/>
        <w:jc w:val="both"/>
        <w:rPr>
          <w:color w:val="000000" w:themeColor="text1"/>
          <w:sz w:val="20"/>
          <w:szCs w:val="20"/>
        </w:rPr>
      </w:pPr>
      <w:r w:rsidRPr="00D95521">
        <w:rPr>
          <w:color w:val="000000" w:themeColor="text1"/>
          <w:sz w:val="20"/>
          <w:szCs w:val="20"/>
        </w:rPr>
        <w:t>LOT 1, 45</w:t>
      </w:r>
      <w:r w:rsidRPr="00D95521">
        <w:rPr>
          <w:color w:val="000000" w:themeColor="text1"/>
          <w:sz w:val="20"/>
          <w:szCs w:val="20"/>
          <w:vertAlign w:val="superscript"/>
        </w:rPr>
        <w:t>TH</w:t>
      </w:r>
      <w:r w:rsidRPr="00D95521">
        <w:rPr>
          <w:color w:val="000000" w:themeColor="text1"/>
          <w:sz w:val="20"/>
          <w:szCs w:val="20"/>
        </w:rPr>
        <w:t xml:space="preserve"> AVENUE ADD</w:t>
      </w:r>
      <w:r w:rsidR="00534C0D" w:rsidRPr="00D95521">
        <w:rPr>
          <w:color w:val="000000" w:themeColor="text1"/>
          <w:sz w:val="20"/>
          <w:szCs w:val="20"/>
        </w:rPr>
        <w:t>I</w:t>
      </w:r>
      <w:r w:rsidRPr="00D95521">
        <w:rPr>
          <w:color w:val="000000" w:themeColor="text1"/>
          <w:sz w:val="20"/>
          <w:szCs w:val="20"/>
        </w:rPr>
        <w:t>TION</w:t>
      </w:r>
      <w:r w:rsidR="00534C0D" w:rsidRPr="00D95521">
        <w:rPr>
          <w:color w:val="000000" w:themeColor="text1"/>
          <w:sz w:val="20"/>
          <w:szCs w:val="20"/>
        </w:rPr>
        <w:t>, A PLANNED UNIT DEVELOPMENT</w:t>
      </w:r>
      <w:r w:rsidR="003B697A" w:rsidRPr="00D95521">
        <w:rPr>
          <w:color w:val="000000" w:themeColor="text1"/>
          <w:sz w:val="20"/>
          <w:szCs w:val="20"/>
        </w:rPr>
        <w:t xml:space="preserve"> </w:t>
      </w:r>
      <w:r w:rsidR="00534C0D" w:rsidRPr="00D95521">
        <w:rPr>
          <w:color w:val="000000" w:themeColor="text1"/>
          <w:sz w:val="20"/>
          <w:szCs w:val="20"/>
        </w:rPr>
        <w:t>TO THE TOWN OF MUNSTER, LAKE COUNTY, INDIANA, AS PER PLAT THEREOF IN PLAT BOOK 91, PAGE 82, IN THE OFFICE OF THE RECORDER OF LAKE COUNTY, INDIANA.</w:t>
      </w:r>
    </w:p>
    <w:p w14:paraId="778487A6" w14:textId="77777777" w:rsidR="004D3280" w:rsidRPr="00D95521" w:rsidRDefault="004D3280" w:rsidP="004D3280">
      <w:pPr>
        <w:autoSpaceDE/>
        <w:autoSpaceDN/>
        <w:adjustRightInd/>
        <w:ind w:left="720" w:right="720"/>
        <w:rPr>
          <w:color w:val="000000" w:themeColor="text1"/>
          <w:sz w:val="20"/>
          <w:szCs w:val="20"/>
        </w:rPr>
      </w:pPr>
    </w:p>
    <w:p w14:paraId="5E0D6EAB" w14:textId="0EC06BB9" w:rsidR="004D3280" w:rsidRPr="00D95521" w:rsidRDefault="00E31129" w:rsidP="004D3280">
      <w:pPr>
        <w:autoSpaceDE/>
        <w:autoSpaceDN/>
        <w:adjustRightInd/>
        <w:ind w:left="720" w:right="720"/>
        <w:rPr>
          <w:color w:val="000000" w:themeColor="text1"/>
          <w:sz w:val="20"/>
          <w:szCs w:val="20"/>
        </w:rPr>
      </w:pPr>
      <w:r w:rsidRPr="00D95521">
        <w:rPr>
          <w:color w:val="000000" w:themeColor="text1"/>
          <w:sz w:val="20"/>
          <w:szCs w:val="20"/>
        </w:rPr>
        <w:t>Parcel No. 45-07-32-126-001.000-027</w:t>
      </w:r>
    </w:p>
    <w:p w14:paraId="58E7FCBF" w14:textId="1AFA050F" w:rsidR="00E31129" w:rsidRPr="00D95521" w:rsidRDefault="00E31129" w:rsidP="0081398F">
      <w:pPr>
        <w:autoSpaceDE/>
        <w:autoSpaceDN/>
        <w:adjustRightInd/>
        <w:ind w:left="720" w:right="720"/>
        <w:rPr>
          <w:color w:val="000000" w:themeColor="text1"/>
          <w:sz w:val="20"/>
          <w:szCs w:val="20"/>
        </w:rPr>
      </w:pPr>
      <w:r w:rsidRPr="00D95521">
        <w:rPr>
          <w:color w:val="000000" w:themeColor="text1"/>
          <w:sz w:val="20"/>
          <w:szCs w:val="20"/>
        </w:rPr>
        <w:t>Common Address: 1830 45</w:t>
      </w:r>
      <w:r w:rsidRPr="00D95521">
        <w:rPr>
          <w:color w:val="000000" w:themeColor="text1"/>
          <w:sz w:val="20"/>
          <w:szCs w:val="20"/>
          <w:vertAlign w:val="superscript"/>
        </w:rPr>
        <w:t>th</w:t>
      </w:r>
      <w:r w:rsidRPr="00D95521">
        <w:rPr>
          <w:color w:val="000000" w:themeColor="text1"/>
          <w:sz w:val="20"/>
          <w:szCs w:val="20"/>
        </w:rPr>
        <w:t xml:space="preserve"> </w:t>
      </w:r>
      <w:r w:rsidR="00641FDC">
        <w:rPr>
          <w:color w:val="000000" w:themeColor="text1"/>
          <w:sz w:val="20"/>
          <w:szCs w:val="20"/>
        </w:rPr>
        <w:t>Ave.</w:t>
      </w:r>
      <w:r w:rsidRPr="00D95521">
        <w:rPr>
          <w:color w:val="000000" w:themeColor="text1"/>
          <w:sz w:val="20"/>
          <w:szCs w:val="20"/>
        </w:rPr>
        <w:t>, Munster</w:t>
      </w:r>
      <w:r w:rsidR="00684E84" w:rsidRPr="00D95521">
        <w:rPr>
          <w:color w:val="000000" w:themeColor="text1"/>
          <w:sz w:val="20"/>
          <w:szCs w:val="20"/>
        </w:rPr>
        <w:t>, IN 46321</w:t>
      </w:r>
    </w:p>
    <w:p w14:paraId="587752F3" w14:textId="77777777" w:rsidR="00534C0D" w:rsidRPr="00D95521" w:rsidRDefault="00534C0D" w:rsidP="00C65466">
      <w:pPr>
        <w:autoSpaceDE/>
        <w:autoSpaceDN/>
        <w:adjustRightInd/>
        <w:rPr>
          <w:color w:val="000000" w:themeColor="text1"/>
          <w:sz w:val="20"/>
          <w:szCs w:val="20"/>
        </w:rPr>
      </w:pPr>
    </w:p>
    <w:p w14:paraId="1EFD58FB" w14:textId="64FECF5B" w:rsidR="00534C0D" w:rsidRPr="00D95521" w:rsidRDefault="00534C0D" w:rsidP="00C717AE">
      <w:pPr>
        <w:autoSpaceDE/>
        <w:autoSpaceDN/>
        <w:adjustRightInd/>
        <w:ind w:left="720"/>
        <w:rPr>
          <w:color w:val="000000" w:themeColor="text1"/>
          <w:sz w:val="20"/>
          <w:szCs w:val="20"/>
        </w:rPr>
      </w:pPr>
      <w:r w:rsidRPr="00D95521">
        <w:rPr>
          <w:color w:val="000000" w:themeColor="text1"/>
          <w:sz w:val="20"/>
          <w:szCs w:val="20"/>
        </w:rPr>
        <w:t>TO BE KNOWN AS:</w:t>
      </w:r>
    </w:p>
    <w:p w14:paraId="6661CACE" w14:textId="77777777" w:rsidR="00534C0D" w:rsidRPr="00D95521" w:rsidRDefault="00534C0D" w:rsidP="00C65466">
      <w:pPr>
        <w:autoSpaceDE/>
        <w:autoSpaceDN/>
        <w:adjustRightInd/>
        <w:rPr>
          <w:color w:val="000000" w:themeColor="text1"/>
          <w:sz w:val="20"/>
          <w:szCs w:val="20"/>
        </w:rPr>
      </w:pPr>
    </w:p>
    <w:p w14:paraId="1D1350DF" w14:textId="2D0A30C4" w:rsidR="00CA0F8F" w:rsidRPr="00D95521" w:rsidRDefault="00CA0F8F" w:rsidP="00CE0902">
      <w:pPr>
        <w:autoSpaceDE/>
        <w:autoSpaceDN/>
        <w:adjustRightInd/>
        <w:ind w:left="720" w:right="720"/>
        <w:jc w:val="both"/>
        <w:rPr>
          <w:color w:val="000000" w:themeColor="text1"/>
          <w:sz w:val="20"/>
          <w:szCs w:val="20"/>
        </w:rPr>
      </w:pPr>
      <w:r w:rsidRPr="00D95521">
        <w:rPr>
          <w:color w:val="000000" w:themeColor="text1"/>
          <w:sz w:val="20"/>
          <w:szCs w:val="20"/>
        </w:rPr>
        <w:t xml:space="preserve">LOTS 1, 2, 3 AND 4, </w:t>
      </w:r>
      <w:r w:rsidR="00103D27" w:rsidRPr="00D95521">
        <w:rPr>
          <w:color w:val="000000" w:themeColor="text1"/>
          <w:sz w:val="20"/>
          <w:szCs w:val="20"/>
        </w:rPr>
        <w:t xml:space="preserve">A </w:t>
      </w:r>
      <w:r w:rsidRPr="00D95521">
        <w:rPr>
          <w:color w:val="000000" w:themeColor="text1"/>
          <w:sz w:val="20"/>
          <w:szCs w:val="20"/>
        </w:rPr>
        <w:t>RESUBDIVISION OF 45</w:t>
      </w:r>
      <w:r w:rsidRPr="00D95521">
        <w:rPr>
          <w:color w:val="000000" w:themeColor="text1"/>
          <w:sz w:val="20"/>
          <w:szCs w:val="20"/>
          <w:vertAlign w:val="superscript"/>
        </w:rPr>
        <w:t>TH</w:t>
      </w:r>
      <w:r w:rsidRPr="00D95521">
        <w:rPr>
          <w:color w:val="000000" w:themeColor="text1"/>
          <w:sz w:val="20"/>
          <w:szCs w:val="20"/>
        </w:rPr>
        <w:t xml:space="preserve"> AVENUE ADDITION</w:t>
      </w:r>
      <w:r w:rsidR="00B264F9" w:rsidRPr="00D95521">
        <w:rPr>
          <w:color w:val="000000" w:themeColor="text1"/>
          <w:sz w:val="20"/>
          <w:szCs w:val="20"/>
        </w:rPr>
        <w:t xml:space="preserve"> LOT 1</w:t>
      </w:r>
      <w:r w:rsidRPr="00D95521">
        <w:rPr>
          <w:color w:val="000000" w:themeColor="text1"/>
          <w:sz w:val="20"/>
          <w:szCs w:val="20"/>
        </w:rPr>
        <w:t>, A PLANNED UNIT DEVELOPMENT</w:t>
      </w:r>
      <w:r w:rsidR="00D776CD" w:rsidRPr="00D95521">
        <w:rPr>
          <w:color w:val="000000" w:themeColor="text1"/>
          <w:sz w:val="20"/>
          <w:szCs w:val="20"/>
        </w:rPr>
        <w:t xml:space="preserve"> </w:t>
      </w:r>
      <w:r w:rsidRPr="00D95521">
        <w:rPr>
          <w:color w:val="000000" w:themeColor="text1"/>
          <w:sz w:val="20"/>
          <w:szCs w:val="20"/>
        </w:rPr>
        <w:t xml:space="preserve">TO THE TOWN OF MUNSTER, LAKE COUNTY, INDIANA, AS PER PLAT THEREOF </w:t>
      </w:r>
      <w:r w:rsidR="000C521D" w:rsidRPr="00D95521">
        <w:rPr>
          <w:color w:val="000000" w:themeColor="text1"/>
          <w:sz w:val="20"/>
          <w:szCs w:val="20"/>
        </w:rPr>
        <w:t xml:space="preserve">RECORDED </w:t>
      </w:r>
      <w:r w:rsidRPr="00D95521">
        <w:rPr>
          <w:color w:val="000000" w:themeColor="text1"/>
          <w:sz w:val="20"/>
          <w:szCs w:val="20"/>
        </w:rPr>
        <w:t>IN PLAT BOOK 91, PAGE 82, IN THE OFFICE OF THE RECORDER OF LAKE COUNTY, INDIANA.</w:t>
      </w:r>
    </w:p>
    <w:p w14:paraId="443DFB81" w14:textId="77777777" w:rsidR="00BD2AFF" w:rsidRPr="00D95521" w:rsidRDefault="00BD2AFF" w:rsidP="00506D5F">
      <w:pPr>
        <w:rPr>
          <w:color w:val="000000" w:themeColor="text1"/>
          <w:sz w:val="20"/>
          <w:szCs w:val="20"/>
        </w:rPr>
      </w:pPr>
    </w:p>
    <w:p w14:paraId="075837BF" w14:textId="18FD74F1" w:rsidR="000A3676" w:rsidRPr="00D95521" w:rsidRDefault="000A3676" w:rsidP="005126B0">
      <w:pPr>
        <w:ind w:left="720"/>
        <w:rPr>
          <w:color w:val="000000" w:themeColor="text1"/>
          <w:sz w:val="20"/>
          <w:szCs w:val="20"/>
        </w:rPr>
      </w:pPr>
      <w:r w:rsidRPr="00D95521">
        <w:rPr>
          <w:color w:val="000000" w:themeColor="text1"/>
          <w:sz w:val="20"/>
          <w:szCs w:val="20"/>
        </w:rPr>
        <w:t>Her</w:t>
      </w:r>
      <w:r w:rsidR="00021047" w:rsidRPr="00D95521">
        <w:rPr>
          <w:color w:val="000000" w:themeColor="text1"/>
          <w:sz w:val="20"/>
          <w:szCs w:val="20"/>
        </w:rPr>
        <w:t>eafter referred to as the “Property.”</w:t>
      </w:r>
    </w:p>
    <w:p w14:paraId="26B04087" w14:textId="77777777" w:rsidR="004B390F" w:rsidRPr="00D95521" w:rsidRDefault="004B390F" w:rsidP="005126B0">
      <w:pPr>
        <w:ind w:left="720"/>
        <w:rPr>
          <w:color w:val="000000" w:themeColor="text1"/>
          <w:sz w:val="20"/>
          <w:szCs w:val="20"/>
        </w:rPr>
      </w:pPr>
    </w:p>
    <w:p w14:paraId="45958DA2" w14:textId="77777777" w:rsidR="004B390F" w:rsidRPr="00D95521" w:rsidRDefault="004B390F" w:rsidP="005126B0">
      <w:pPr>
        <w:ind w:left="720"/>
        <w:rPr>
          <w:color w:val="000000" w:themeColor="text1"/>
          <w:sz w:val="20"/>
          <w:szCs w:val="20"/>
        </w:rPr>
      </w:pPr>
    </w:p>
    <w:p w14:paraId="79A0E209" w14:textId="008DA9CD" w:rsidR="002B165A" w:rsidRPr="00D95521" w:rsidRDefault="002F0726" w:rsidP="002B165A">
      <w:pPr>
        <w:pStyle w:val="ListParagraph"/>
        <w:numPr>
          <w:ilvl w:val="0"/>
          <w:numId w:val="291"/>
        </w:numPr>
        <w:rPr>
          <w:color w:val="000000" w:themeColor="text1"/>
          <w:sz w:val="20"/>
          <w:szCs w:val="20"/>
        </w:rPr>
      </w:pPr>
      <w:r w:rsidRPr="00D95521">
        <w:rPr>
          <w:color w:val="000000" w:themeColor="text1"/>
          <w:sz w:val="20"/>
          <w:szCs w:val="20"/>
          <w:u w:val="single"/>
        </w:rPr>
        <w:t>District Map</w:t>
      </w:r>
      <w:r w:rsidR="00C07393">
        <w:rPr>
          <w:color w:val="000000" w:themeColor="text1"/>
          <w:sz w:val="20"/>
          <w:szCs w:val="20"/>
          <w:u w:val="single"/>
        </w:rPr>
        <w:t xml:space="preserve"> and Final Plat</w:t>
      </w:r>
      <w:r w:rsidRPr="00D95521">
        <w:rPr>
          <w:color w:val="000000" w:themeColor="text1"/>
          <w:sz w:val="20"/>
          <w:szCs w:val="20"/>
          <w:u w:val="single"/>
        </w:rPr>
        <w:t>.</w:t>
      </w:r>
    </w:p>
    <w:p w14:paraId="27FE2B67" w14:textId="77777777" w:rsidR="003D775B" w:rsidRPr="00D95521" w:rsidRDefault="003D775B" w:rsidP="003D775B">
      <w:pPr>
        <w:pStyle w:val="ListParagraph"/>
        <w:rPr>
          <w:color w:val="000000" w:themeColor="text1"/>
          <w:sz w:val="20"/>
          <w:szCs w:val="20"/>
        </w:rPr>
      </w:pPr>
    </w:p>
    <w:p w14:paraId="18CD2948" w14:textId="1664234B" w:rsidR="002605D0" w:rsidRPr="00D95521" w:rsidRDefault="003D775B" w:rsidP="006609C4">
      <w:pPr>
        <w:pStyle w:val="ListParagraph"/>
        <w:jc w:val="both"/>
        <w:rPr>
          <w:color w:val="000000" w:themeColor="text1"/>
          <w:sz w:val="20"/>
          <w:szCs w:val="20"/>
        </w:rPr>
      </w:pPr>
      <w:r w:rsidRPr="00D95521">
        <w:rPr>
          <w:color w:val="000000" w:themeColor="text1"/>
          <w:sz w:val="20"/>
          <w:szCs w:val="20"/>
        </w:rPr>
        <w:t xml:space="preserve">The Pavilion PUD </w:t>
      </w:r>
      <w:r w:rsidR="00C07393">
        <w:rPr>
          <w:color w:val="000000" w:themeColor="text1"/>
          <w:sz w:val="20"/>
          <w:szCs w:val="20"/>
        </w:rPr>
        <w:t xml:space="preserve">district map and </w:t>
      </w:r>
      <w:r w:rsidR="00992B7A" w:rsidRPr="00D95521">
        <w:rPr>
          <w:color w:val="000000" w:themeColor="text1"/>
          <w:sz w:val="20"/>
          <w:szCs w:val="20"/>
        </w:rPr>
        <w:t xml:space="preserve">final </w:t>
      </w:r>
      <w:r w:rsidR="003D29C3" w:rsidRPr="00D95521">
        <w:rPr>
          <w:color w:val="000000" w:themeColor="text1"/>
          <w:sz w:val="20"/>
          <w:szCs w:val="20"/>
        </w:rPr>
        <w:t xml:space="preserve">plat </w:t>
      </w:r>
      <w:r w:rsidR="00992B7A" w:rsidRPr="00D95521">
        <w:rPr>
          <w:color w:val="000000" w:themeColor="text1"/>
          <w:sz w:val="20"/>
          <w:szCs w:val="20"/>
        </w:rPr>
        <w:t xml:space="preserve">(replat) </w:t>
      </w:r>
      <w:r w:rsidR="003D29C3" w:rsidRPr="00D95521">
        <w:rPr>
          <w:color w:val="000000" w:themeColor="text1"/>
          <w:sz w:val="20"/>
          <w:szCs w:val="20"/>
        </w:rPr>
        <w:t xml:space="preserve">of subdivision </w:t>
      </w:r>
      <w:r w:rsidR="005E402A" w:rsidRPr="00D95521">
        <w:rPr>
          <w:sz w:val="20"/>
          <w:szCs w:val="20"/>
        </w:rPr>
        <w:t xml:space="preserve">is on file with the </w:t>
      </w:r>
      <w:r w:rsidR="003D29C3" w:rsidRPr="00D95521">
        <w:rPr>
          <w:sz w:val="20"/>
          <w:szCs w:val="20"/>
        </w:rPr>
        <w:t xml:space="preserve">Munster </w:t>
      </w:r>
      <w:r w:rsidR="00B85D6B">
        <w:rPr>
          <w:sz w:val="20"/>
          <w:szCs w:val="20"/>
        </w:rPr>
        <w:t>Community</w:t>
      </w:r>
      <w:r w:rsidR="003D29C3" w:rsidRPr="00D95521">
        <w:rPr>
          <w:sz w:val="20"/>
          <w:szCs w:val="20"/>
        </w:rPr>
        <w:t xml:space="preserve"> Development </w:t>
      </w:r>
      <w:r w:rsidR="005E402A" w:rsidRPr="00D95521">
        <w:rPr>
          <w:sz w:val="20"/>
          <w:szCs w:val="20"/>
        </w:rPr>
        <w:t xml:space="preserve">Department and </w:t>
      </w:r>
      <w:r w:rsidR="00992B7A" w:rsidRPr="00D95521">
        <w:rPr>
          <w:sz w:val="20"/>
          <w:szCs w:val="20"/>
        </w:rPr>
        <w:t>shall be</w:t>
      </w:r>
      <w:r w:rsidR="005E402A" w:rsidRPr="00D95521">
        <w:rPr>
          <w:sz w:val="20"/>
          <w:szCs w:val="20"/>
        </w:rPr>
        <w:t xml:space="preserve"> recorded with the Office of the Recorder of Lake County, Indiana, and identifies the </w:t>
      </w:r>
      <w:r w:rsidR="00817BE8" w:rsidRPr="00D95521">
        <w:rPr>
          <w:sz w:val="20"/>
          <w:szCs w:val="20"/>
        </w:rPr>
        <w:t>existing lots</w:t>
      </w:r>
      <w:r w:rsidR="005E402A" w:rsidRPr="00D95521">
        <w:rPr>
          <w:sz w:val="20"/>
          <w:szCs w:val="20"/>
        </w:rPr>
        <w:t xml:space="preserve"> of </w:t>
      </w:r>
      <w:r w:rsidR="005A5C10" w:rsidRPr="00D95521">
        <w:rPr>
          <w:sz w:val="20"/>
          <w:szCs w:val="20"/>
        </w:rPr>
        <w:t>The Pavilion PUD</w:t>
      </w:r>
      <w:r w:rsidR="005E402A" w:rsidRPr="00D95521">
        <w:rPr>
          <w:sz w:val="20"/>
          <w:szCs w:val="20"/>
        </w:rPr>
        <w:t xml:space="preserve">, </w:t>
      </w:r>
      <w:r w:rsidR="00817BE8" w:rsidRPr="00D95521">
        <w:rPr>
          <w:sz w:val="20"/>
          <w:szCs w:val="20"/>
        </w:rPr>
        <w:t>a</w:t>
      </w:r>
      <w:r w:rsidR="001A1A1D" w:rsidRPr="00D95521">
        <w:rPr>
          <w:color w:val="000000" w:themeColor="text1"/>
          <w:sz w:val="20"/>
          <w:szCs w:val="20"/>
        </w:rPr>
        <w:t>s of the effective date of this PUD Ordinance</w:t>
      </w:r>
      <w:r w:rsidR="00874789" w:rsidRPr="00D95521">
        <w:rPr>
          <w:color w:val="000000" w:themeColor="text1"/>
          <w:sz w:val="20"/>
          <w:szCs w:val="20"/>
        </w:rPr>
        <w:t>. Specifically,</w:t>
      </w:r>
      <w:r w:rsidR="001A1A1D" w:rsidRPr="00D95521">
        <w:rPr>
          <w:color w:val="000000" w:themeColor="text1"/>
          <w:sz w:val="20"/>
          <w:szCs w:val="20"/>
        </w:rPr>
        <w:t xml:space="preserve"> </w:t>
      </w:r>
    </w:p>
    <w:p w14:paraId="48611919" w14:textId="77777777" w:rsidR="001C6317" w:rsidRPr="00D95521" w:rsidRDefault="001C6317" w:rsidP="006609C4">
      <w:pPr>
        <w:pStyle w:val="ListParagraph"/>
        <w:jc w:val="both"/>
        <w:rPr>
          <w:color w:val="000000" w:themeColor="text1"/>
          <w:sz w:val="20"/>
          <w:szCs w:val="20"/>
        </w:rPr>
      </w:pPr>
    </w:p>
    <w:p w14:paraId="5E2F3C43" w14:textId="77777777" w:rsidR="002605D0" w:rsidRPr="00D95521" w:rsidRDefault="001A1A1D" w:rsidP="006609C4">
      <w:pPr>
        <w:pStyle w:val="ListParagraph"/>
        <w:numPr>
          <w:ilvl w:val="0"/>
          <w:numId w:val="294"/>
        </w:numPr>
        <w:jc w:val="both"/>
        <w:rPr>
          <w:color w:val="000000" w:themeColor="text1"/>
          <w:sz w:val="20"/>
          <w:szCs w:val="20"/>
        </w:rPr>
      </w:pPr>
      <w:r w:rsidRPr="00D95521">
        <w:rPr>
          <w:color w:val="000000" w:themeColor="text1"/>
          <w:sz w:val="20"/>
          <w:szCs w:val="20"/>
        </w:rPr>
        <w:t xml:space="preserve">Lot 1 is an existing parking lot; </w:t>
      </w:r>
    </w:p>
    <w:p w14:paraId="04A704BA" w14:textId="77777777" w:rsidR="002605D0" w:rsidRPr="00D95521" w:rsidRDefault="002605D0" w:rsidP="006609C4">
      <w:pPr>
        <w:pStyle w:val="ListParagraph"/>
        <w:jc w:val="both"/>
        <w:rPr>
          <w:color w:val="000000" w:themeColor="text1"/>
          <w:sz w:val="20"/>
          <w:szCs w:val="20"/>
        </w:rPr>
      </w:pPr>
    </w:p>
    <w:p w14:paraId="5CDDC953" w14:textId="34FF9287" w:rsidR="002605D0" w:rsidRPr="00D95521" w:rsidRDefault="001A1A1D" w:rsidP="006609C4">
      <w:pPr>
        <w:pStyle w:val="ListParagraph"/>
        <w:numPr>
          <w:ilvl w:val="0"/>
          <w:numId w:val="294"/>
        </w:numPr>
        <w:jc w:val="both"/>
        <w:rPr>
          <w:color w:val="000000" w:themeColor="text1"/>
          <w:sz w:val="20"/>
          <w:szCs w:val="20"/>
        </w:rPr>
      </w:pPr>
      <w:r w:rsidRPr="00D95521">
        <w:rPr>
          <w:color w:val="000000" w:themeColor="text1"/>
          <w:sz w:val="20"/>
          <w:szCs w:val="20"/>
        </w:rPr>
        <w:t xml:space="preserve">Lots 2 and 3 each have one (1) primary building used currently as a shopping center with existing tenants, including retail, personal services, childcare, animal care, office services, and drive-up storage units; and </w:t>
      </w:r>
    </w:p>
    <w:p w14:paraId="0D390B13" w14:textId="44EF362D" w:rsidR="002605D0" w:rsidRPr="00D95521" w:rsidRDefault="001A2962" w:rsidP="001A2962">
      <w:pPr>
        <w:pStyle w:val="ListParagraph"/>
        <w:tabs>
          <w:tab w:val="left" w:pos="6162"/>
        </w:tabs>
        <w:jc w:val="both"/>
        <w:rPr>
          <w:color w:val="000000" w:themeColor="text1"/>
          <w:sz w:val="20"/>
          <w:szCs w:val="20"/>
        </w:rPr>
      </w:pPr>
      <w:r>
        <w:rPr>
          <w:color w:val="000000" w:themeColor="text1"/>
          <w:sz w:val="20"/>
          <w:szCs w:val="20"/>
        </w:rPr>
        <w:tab/>
      </w:r>
    </w:p>
    <w:p w14:paraId="120945A8" w14:textId="410D5282" w:rsidR="001A1A1D" w:rsidRPr="00D95521" w:rsidRDefault="001A1A1D" w:rsidP="006609C4">
      <w:pPr>
        <w:pStyle w:val="ListParagraph"/>
        <w:numPr>
          <w:ilvl w:val="0"/>
          <w:numId w:val="294"/>
        </w:numPr>
        <w:jc w:val="both"/>
        <w:rPr>
          <w:color w:val="000000" w:themeColor="text1"/>
          <w:sz w:val="20"/>
          <w:szCs w:val="20"/>
        </w:rPr>
      </w:pPr>
      <w:r w:rsidRPr="00D95521">
        <w:rPr>
          <w:color w:val="000000" w:themeColor="text1"/>
          <w:sz w:val="20"/>
          <w:szCs w:val="20"/>
        </w:rPr>
        <w:t xml:space="preserve">Lot 4 is undeveloped, vacant land upon which a climate-controlled, internally accessed storage facility is </w:t>
      </w:r>
      <w:commentRangeStart w:id="0"/>
      <w:r w:rsidRPr="00D95521">
        <w:rPr>
          <w:color w:val="000000" w:themeColor="text1"/>
          <w:sz w:val="20"/>
          <w:szCs w:val="20"/>
        </w:rPr>
        <w:t>proposed</w:t>
      </w:r>
      <w:commentRangeEnd w:id="0"/>
      <w:r w:rsidR="00714E6E" w:rsidRPr="00D95521">
        <w:rPr>
          <w:rStyle w:val="CommentReference"/>
          <w:color w:val="000000" w:themeColor="text1"/>
          <w:sz w:val="20"/>
          <w:szCs w:val="20"/>
        </w:rPr>
        <w:commentReference w:id="0"/>
      </w:r>
      <w:r w:rsidRPr="00D95521">
        <w:rPr>
          <w:color w:val="000000" w:themeColor="text1"/>
          <w:sz w:val="20"/>
          <w:szCs w:val="20"/>
        </w:rPr>
        <w:t xml:space="preserve">. </w:t>
      </w:r>
      <w:del w:id="1" w:author="Scott E. Yahne" w:date="2026-02-03T09:31:00Z" w16du:dateUtc="2026-02-03T15:31:00Z">
        <w:r w:rsidRPr="00D95521" w:rsidDel="007C53C7">
          <w:rPr>
            <w:color w:val="000000" w:themeColor="text1"/>
            <w:sz w:val="20"/>
            <w:szCs w:val="20"/>
          </w:rPr>
          <w:delText xml:space="preserve">Upon </w:delText>
        </w:r>
      </w:del>
      <w:ins w:id="2" w:author="Scott E. Yahne" w:date="2026-02-03T09:31:00Z" w16du:dateUtc="2026-02-03T15:31:00Z">
        <w:r w:rsidR="007C53C7">
          <w:rPr>
            <w:color w:val="000000" w:themeColor="text1"/>
            <w:sz w:val="20"/>
            <w:szCs w:val="20"/>
          </w:rPr>
          <w:t xml:space="preserve">Within six (6) months after the issuance of a Certificate of Occupancy upon </w:t>
        </w:r>
      </w:ins>
      <w:r w:rsidRPr="00D95521">
        <w:rPr>
          <w:color w:val="000000" w:themeColor="text1"/>
          <w:sz w:val="20"/>
          <w:szCs w:val="20"/>
        </w:rPr>
        <w:t>completion of construction of a primary building on Lot 4</w:t>
      </w:r>
      <w:ins w:id="3" w:author="Scott E. Yahne" w:date="2026-02-03T09:31:00Z" w16du:dateUtc="2026-02-03T15:31:00Z">
        <w:r w:rsidR="007C53C7">
          <w:rPr>
            <w:color w:val="000000" w:themeColor="text1"/>
            <w:sz w:val="20"/>
            <w:szCs w:val="20"/>
          </w:rPr>
          <w:t xml:space="preserve"> (</w:t>
        </w:r>
      </w:ins>
      <w:ins w:id="4" w:author="Scott E. Yahne" w:date="2026-02-03T09:32:00Z" w16du:dateUtc="2026-02-03T15:32:00Z">
        <w:r w:rsidR="007C53C7">
          <w:rPr>
            <w:color w:val="000000" w:themeColor="text1"/>
            <w:sz w:val="20"/>
            <w:szCs w:val="20"/>
          </w:rPr>
          <w:t>the “Lot 4 Occupancy Permit”)</w:t>
        </w:r>
      </w:ins>
      <w:r w:rsidRPr="00D95521">
        <w:rPr>
          <w:color w:val="000000" w:themeColor="text1"/>
          <w:sz w:val="20"/>
          <w:szCs w:val="20"/>
        </w:rPr>
        <w:t xml:space="preserve">, </w:t>
      </w:r>
      <w:ins w:id="5" w:author="Scott E. Yahne" w:date="2026-02-03T09:32:00Z" w16du:dateUtc="2026-02-03T15:32:00Z">
        <w:r w:rsidR="007C53C7">
          <w:rPr>
            <w:color w:val="000000" w:themeColor="text1"/>
            <w:sz w:val="20"/>
            <w:szCs w:val="20"/>
          </w:rPr>
          <w:t xml:space="preserve">no less than the front half of </w:t>
        </w:r>
      </w:ins>
      <w:r w:rsidRPr="00D95521">
        <w:rPr>
          <w:color w:val="000000" w:themeColor="text1"/>
          <w:sz w:val="20"/>
          <w:szCs w:val="20"/>
        </w:rPr>
        <w:t xml:space="preserve">the existing tenant space for a drive-up storage unit facility in the shopping center on Lot 3 shall be restored by the owner for a permitted use as set forth in this PUD Ordinance.   </w:t>
      </w:r>
    </w:p>
    <w:p w14:paraId="78796A24" w14:textId="30E4F5A7" w:rsidR="001323A9" w:rsidRDefault="00785C56" w:rsidP="006609C4">
      <w:pPr>
        <w:pStyle w:val="BodyText"/>
        <w:numPr>
          <w:ilvl w:val="0"/>
          <w:numId w:val="294"/>
        </w:numPr>
        <w:kinsoku w:val="0"/>
        <w:overflowPunct w:val="0"/>
        <w:spacing w:before="72"/>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lastRenderedPageBreak/>
        <w:t xml:space="preserve">As of the effective date of this Ordinance, the standards, specifications, and requirements set forth in this PUD Ordinance shall apply to the development, design, and layout of The Pavilion PUD. </w:t>
      </w:r>
    </w:p>
    <w:p w14:paraId="1E6B2B4D" w14:textId="77777777" w:rsidR="00395524" w:rsidRPr="00D95521" w:rsidRDefault="00395524" w:rsidP="006609C4">
      <w:pPr>
        <w:pStyle w:val="BodyText"/>
        <w:kinsoku w:val="0"/>
        <w:overflowPunct w:val="0"/>
        <w:spacing w:before="72"/>
        <w:ind w:left="1440" w:firstLine="0"/>
        <w:jc w:val="both"/>
        <w:rPr>
          <w:rFonts w:ascii="Times New Roman" w:hAnsi="Times New Roman" w:cs="Times New Roman"/>
          <w:color w:val="000000" w:themeColor="text1"/>
          <w:sz w:val="20"/>
          <w:szCs w:val="20"/>
        </w:rPr>
      </w:pPr>
    </w:p>
    <w:p w14:paraId="796E6EC7" w14:textId="07879C07" w:rsidR="006F7886" w:rsidRPr="00D95521" w:rsidRDefault="006F7886" w:rsidP="006609C4">
      <w:pPr>
        <w:pStyle w:val="ListParagraph"/>
        <w:widowControl/>
        <w:numPr>
          <w:ilvl w:val="0"/>
          <w:numId w:val="324"/>
        </w:numPr>
        <w:autoSpaceDE/>
        <w:autoSpaceDN/>
        <w:adjustRightInd/>
        <w:spacing w:after="229" w:line="259" w:lineRule="auto"/>
        <w:jc w:val="both"/>
        <w:rPr>
          <w:sz w:val="20"/>
          <w:szCs w:val="20"/>
        </w:rPr>
      </w:pPr>
      <w:r w:rsidRPr="00D95521">
        <w:rPr>
          <w:iCs/>
          <w:sz w:val="20"/>
          <w:szCs w:val="20"/>
          <w:u w:val="single"/>
        </w:rPr>
        <w:t>Supplemental Zoning and Subdivision Control Provisions</w:t>
      </w:r>
      <w:r w:rsidRPr="00D95521">
        <w:rPr>
          <w:i/>
          <w:sz w:val="20"/>
          <w:szCs w:val="20"/>
        </w:rPr>
        <w:t>.</w:t>
      </w:r>
      <w:r w:rsidRPr="00D95521">
        <w:rPr>
          <w:sz w:val="20"/>
          <w:szCs w:val="20"/>
        </w:rPr>
        <w:t xml:space="preserve"> </w:t>
      </w:r>
    </w:p>
    <w:p w14:paraId="1F773B0A" w14:textId="1DDA482C" w:rsidR="005E402A" w:rsidRPr="003A4DFF" w:rsidRDefault="006F7886" w:rsidP="006609C4">
      <w:pPr>
        <w:spacing w:after="242"/>
        <w:ind w:left="720" w:right="6"/>
        <w:jc w:val="both"/>
        <w:rPr>
          <w:sz w:val="20"/>
          <w:szCs w:val="20"/>
        </w:rPr>
      </w:pPr>
      <w:r w:rsidRPr="00D95521">
        <w:rPr>
          <w:sz w:val="20"/>
          <w:szCs w:val="20"/>
        </w:rPr>
        <w:t>The provisions established herein constitute the Plan of PUD for The 45</w:t>
      </w:r>
      <w:r w:rsidRPr="00D95521">
        <w:rPr>
          <w:sz w:val="20"/>
          <w:szCs w:val="20"/>
          <w:vertAlign w:val="superscript"/>
        </w:rPr>
        <w:t>th</w:t>
      </w:r>
      <w:r w:rsidRPr="00D95521">
        <w:rPr>
          <w:sz w:val="20"/>
          <w:szCs w:val="20"/>
        </w:rPr>
        <w:t xml:space="preserve"> Pavilion Planned Unit Development District Ordinance and govern the development as a whole and the final development plan approval process. Any zoning or subdivision control standard</w:t>
      </w:r>
      <w:r w:rsidR="00F60D65">
        <w:rPr>
          <w:sz w:val="20"/>
          <w:szCs w:val="20"/>
        </w:rPr>
        <w:t>s</w:t>
      </w:r>
      <w:r w:rsidRPr="00D95521">
        <w:rPr>
          <w:sz w:val="20"/>
          <w:szCs w:val="20"/>
        </w:rPr>
        <w:t xml:space="preserve"> not specified herein shall be governed by the applicable provisions otherwise specified in the Town of Munster Code of Ordinances and the standard specifications for the construction of public facilities in the Town of Munster, as both may be amended</w:t>
      </w:r>
      <w:r w:rsidR="00C92355">
        <w:rPr>
          <w:sz w:val="20"/>
          <w:szCs w:val="20"/>
        </w:rPr>
        <w:t xml:space="preserve"> </w:t>
      </w:r>
      <w:r w:rsidRPr="00D95521">
        <w:rPr>
          <w:sz w:val="20"/>
          <w:szCs w:val="20"/>
        </w:rPr>
        <w:t xml:space="preserve">from time to time </w:t>
      </w:r>
      <w:r w:rsidRPr="00D95521">
        <w:rPr>
          <w:color w:val="000000" w:themeColor="text1"/>
          <w:sz w:val="20"/>
          <w:szCs w:val="20"/>
        </w:rPr>
        <w:t xml:space="preserve">for </w:t>
      </w:r>
      <w:r w:rsidR="00C92355">
        <w:rPr>
          <w:color w:val="000000" w:themeColor="text1"/>
          <w:sz w:val="20"/>
          <w:szCs w:val="20"/>
        </w:rPr>
        <w:t>the</w:t>
      </w:r>
      <w:r w:rsidRPr="00D95521">
        <w:rPr>
          <w:color w:val="000000" w:themeColor="text1"/>
          <w:sz w:val="20"/>
          <w:szCs w:val="20"/>
        </w:rPr>
        <w:t xml:space="preserve"> CD-5 character-based zoning district or C-2 commercial zoning district</w:t>
      </w:r>
      <w:r w:rsidRPr="00D95521">
        <w:rPr>
          <w:sz w:val="20"/>
          <w:szCs w:val="20"/>
        </w:rPr>
        <w:t xml:space="preserve"> in effect at the time.</w:t>
      </w:r>
    </w:p>
    <w:p w14:paraId="48D4234A" w14:textId="77777777" w:rsidR="009E21EF" w:rsidRPr="00D95521" w:rsidRDefault="009E21EF" w:rsidP="006609C4">
      <w:pPr>
        <w:pStyle w:val="BodyText"/>
        <w:kinsoku w:val="0"/>
        <w:overflowPunct w:val="0"/>
        <w:spacing w:before="8"/>
        <w:ind w:left="0" w:firstLine="0"/>
        <w:jc w:val="both"/>
        <w:rPr>
          <w:rFonts w:ascii="Times New Roman" w:hAnsi="Times New Roman" w:cs="Times New Roman"/>
          <w:color w:val="000000" w:themeColor="text1"/>
          <w:sz w:val="20"/>
          <w:szCs w:val="20"/>
        </w:rPr>
      </w:pPr>
    </w:p>
    <w:p w14:paraId="0208241C" w14:textId="5502D18A" w:rsidR="001521F9" w:rsidRPr="00D95521" w:rsidRDefault="002F1A4C" w:rsidP="00D95521">
      <w:pPr>
        <w:pStyle w:val="BodyText"/>
        <w:numPr>
          <w:ilvl w:val="0"/>
          <w:numId w:val="56"/>
        </w:numPr>
        <w:kinsoku w:val="0"/>
        <w:overflowPunct w:val="0"/>
        <w:ind w:left="360"/>
        <w:rPr>
          <w:rFonts w:ascii="Times New Roman" w:hAnsi="Times New Roman" w:cs="Times New Roman"/>
          <w:b/>
          <w:bCs/>
          <w:color w:val="000000" w:themeColor="text1"/>
        </w:rPr>
      </w:pPr>
      <w:r w:rsidRPr="00D95521">
        <w:rPr>
          <w:rFonts w:ascii="Times New Roman" w:hAnsi="Times New Roman" w:cs="Times New Roman"/>
          <w:b/>
          <w:bCs/>
          <w:color w:val="000000" w:themeColor="text1"/>
          <w:u w:val="single"/>
        </w:rPr>
        <w:t>USES</w:t>
      </w:r>
    </w:p>
    <w:p w14:paraId="5335A3A4" w14:textId="20DEF7D7" w:rsidR="006706D2" w:rsidRPr="00D95521" w:rsidRDefault="006706D2" w:rsidP="006706D2">
      <w:pPr>
        <w:pStyle w:val="ListParagraph"/>
        <w:widowControl/>
        <w:autoSpaceDE/>
        <w:autoSpaceDN/>
        <w:adjustRightInd/>
      </w:pPr>
    </w:p>
    <w:p w14:paraId="7F983F94" w14:textId="6B7D57D5" w:rsidR="00A57429" w:rsidRPr="00D95521" w:rsidRDefault="00180FF2" w:rsidP="006609C4">
      <w:pPr>
        <w:widowControl/>
        <w:autoSpaceDE/>
        <w:autoSpaceDN/>
        <w:adjustRightInd/>
        <w:jc w:val="both"/>
        <w:rPr>
          <w:caps/>
          <w:color w:val="000000" w:themeColor="text1"/>
          <w:sz w:val="20"/>
          <w:szCs w:val="20"/>
        </w:rPr>
      </w:pPr>
      <w:r w:rsidRPr="00D95521">
        <w:rPr>
          <w:sz w:val="20"/>
          <w:szCs w:val="20"/>
        </w:rPr>
        <w:t>Primary and accessory uses shall be</w:t>
      </w:r>
      <w:r w:rsidR="0040280D" w:rsidRPr="00D95521">
        <w:rPr>
          <w:sz w:val="20"/>
          <w:szCs w:val="20"/>
        </w:rPr>
        <w:t xml:space="preserve"> specifically</w:t>
      </w:r>
      <w:r w:rsidRPr="00D95521">
        <w:rPr>
          <w:sz w:val="20"/>
          <w:szCs w:val="20"/>
        </w:rPr>
        <w:t xml:space="preserve"> permitted or prohibited as set forth </w:t>
      </w:r>
      <w:r w:rsidR="006706D2" w:rsidRPr="00D95521">
        <w:rPr>
          <w:sz w:val="20"/>
          <w:szCs w:val="20"/>
        </w:rPr>
        <w:t>in this section</w:t>
      </w:r>
      <w:r w:rsidRPr="00D95521">
        <w:rPr>
          <w:sz w:val="20"/>
          <w:szCs w:val="20"/>
        </w:rPr>
        <w:t xml:space="preserve">. The Zoning Administrator </w:t>
      </w:r>
      <w:r w:rsidR="00A57429" w:rsidRPr="00D95521">
        <w:rPr>
          <w:sz w:val="20"/>
          <w:szCs w:val="20"/>
        </w:rPr>
        <w:t>shall</w:t>
      </w:r>
      <w:r w:rsidRPr="00D95521">
        <w:rPr>
          <w:sz w:val="20"/>
          <w:szCs w:val="20"/>
        </w:rPr>
        <w:t xml:space="preserve"> determine </w:t>
      </w:r>
      <w:r w:rsidR="00A122C0" w:rsidRPr="00D95521">
        <w:rPr>
          <w:sz w:val="20"/>
          <w:szCs w:val="20"/>
        </w:rPr>
        <w:t>the</w:t>
      </w:r>
      <w:r w:rsidR="0081647C" w:rsidRPr="00D95521">
        <w:rPr>
          <w:sz w:val="20"/>
          <w:szCs w:val="20"/>
        </w:rPr>
        <w:t xml:space="preserve"> </w:t>
      </w:r>
      <w:r w:rsidRPr="00D95521">
        <w:rPr>
          <w:sz w:val="20"/>
          <w:szCs w:val="20"/>
        </w:rPr>
        <w:t xml:space="preserve">category of a use if it is not specifically listed </w:t>
      </w:r>
      <w:r w:rsidR="0040280D" w:rsidRPr="00D95521">
        <w:rPr>
          <w:sz w:val="20"/>
          <w:szCs w:val="20"/>
        </w:rPr>
        <w:t>below</w:t>
      </w:r>
      <w:r w:rsidR="00A57429" w:rsidRPr="00D95521">
        <w:rPr>
          <w:sz w:val="20"/>
          <w:szCs w:val="20"/>
        </w:rPr>
        <w:t>, and any appeal from a decision of the Zoning Administrator shall be filed with the Board of Zoning Appeals.</w:t>
      </w:r>
    </w:p>
    <w:p w14:paraId="21E37B06" w14:textId="77777777" w:rsidR="00E410F7" w:rsidRPr="00D95521" w:rsidRDefault="00E410F7" w:rsidP="006609C4">
      <w:pPr>
        <w:widowControl/>
        <w:autoSpaceDE/>
        <w:autoSpaceDN/>
        <w:adjustRightInd/>
        <w:jc w:val="both"/>
        <w:rPr>
          <w:caps/>
          <w:color w:val="000000" w:themeColor="text1"/>
          <w:sz w:val="20"/>
          <w:szCs w:val="20"/>
          <w:u w:val="single"/>
        </w:rPr>
      </w:pPr>
    </w:p>
    <w:p w14:paraId="6A66B8FA" w14:textId="2FD8DADF" w:rsidR="00EE2A2E" w:rsidRPr="00D95521" w:rsidRDefault="00F37B1F" w:rsidP="006609C4">
      <w:pPr>
        <w:pStyle w:val="ListParagraph"/>
        <w:numPr>
          <w:ilvl w:val="0"/>
          <w:numId w:val="113"/>
        </w:numPr>
        <w:jc w:val="both"/>
        <w:rPr>
          <w:sz w:val="20"/>
          <w:szCs w:val="20"/>
          <w:u w:val="single"/>
        </w:rPr>
      </w:pPr>
      <w:r w:rsidRPr="00D95521">
        <w:rPr>
          <w:sz w:val="20"/>
          <w:szCs w:val="20"/>
          <w:u w:val="single"/>
        </w:rPr>
        <w:t>P</w:t>
      </w:r>
      <w:r w:rsidR="00A432EC" w:rsidRPr="00D95521">
        <w:rPr>
          <w:sz w:val="20"/>
          <w:szCs w:val="20"/>
          <w:u w:val="single"/>
        </w:rPr>
        <w:t>ermitted Primary Uses.</w:t>
      </w:r>
    </w:p>
    <w:p w14:paraId="71E0A000" w14:textId="77777777" w:rsidR="00A432EC" w:rsidRPr="00D95521" w:rsidRDefault="00A432EC" w:rsidP="006609C4">
      <w:pPr>
        <w:widowControl/>
        <w:autoSpaceDE/>
        <w:autoSpaceDN/>
        <w:adjustRightInd/>
        <w:jc w:val="both"/>
        <w:rPr>
          <w:sz w:val="20"/>
          <w:szCs w:val="20"/>
        </w:rPr>
      </w:pPr>
    </w:p>
    <w:p w14:paraId="415064F1" w14:textId="77777777" w:rsidR="00330DF2" w:rsidRPr="00D95521" w:rsidRDefault="00330DF2" w:rsidP="006609C4">
      <w:pPr>
        <w:pStyle w:val="ListParagraph"/>
        <w:widowControl/>
        <w:numPr>
          <w:ilvl w:val="0"/>
          <w:numId w:val="78"/>
        </w:numPr>
        <w:autoSpaceDE/>
        <w:autoSpaceDN/>
        <w:adjustRightInd/>
        <w:ind w:left="1260"/>
        <w:jc w:val="both"/>
        <w:rPr>
          <w:caps/>
          <w:color w:val="000000" w:themeColor="text1"/>
          <w:sz w:val="20"/>
          <w:szCs w:val="20"/>
          <w:u w:val="single"/>
        </w:rPr>
      </w:pPr>
      <w:r w:rsidRPr="00D95521">
        <w:rPr>
          <w:sz w:val="20"/>
          <w:szCs w:val="20"/>
          <w:u w:val="single"/>
        </w:rPr>
        <w:t>All Lots</w:t>
      </w:r>
      <w:r w:rsidRPr="00D95521">
        <w:rPr>
          <w:sz w:val="20"/>
          <w:szCs w:val="20"/>
        </w:rPr>
        <w:t>:</w:t>
      </w:r>
    </w:p>
    <w:p w14:paraId="621353DF" w14:textId="77777777" w:rsidR="00330DF2" w:rsidRPr="00D95521" w:rsidRDefault="00330DF2" w:rsidP="006609C4">
      <w:pPr>
        <w:pStyle w:val="ListParagraph"/>
        <w:widowControl/>
        <w:autoSpaceDE/>
        <w:autoSpaceDN/>
        <w:adjustRightInd/>
        <w:jc w:val="both"/>
        <w:rPr>
          <w:sz w:val="20"/>
          <w:szCs w:val="20"/>
        </w:rPr>
      </w:pPr>
    </w:p>
    <w:p w14:paraId="799B6078" w14:textId="77777777" w:rsidR="00CC580E" w:rsidRPr="00D95521" w:rsidRDefault="00CC580E" w:rsidP="006609C4">
      <w:pPr>
        <w:pStyle w:val="ListParagraph"/>
        <w:numPr>
          <w:ilvl w:val="0"/>
          <w:numId w:val="84"/>
        </w:numPr>
        <w:ind w:left="1800"/>
        <w:jc w:val="both"/>
        <w:rPr>
          <w:caps/>
          <w:color w:val="000000" w:themeColor="text1"/>
          <w:sz w:val="20"/>
          <w:szCs w:val="20"/>
          <w:u w:val="single"/>
        </w:rPr>
      </w:pPr>
      <w:r w:rsidRPr="00D95521">
        <w:rPr>
          <w:sz w:val="20"/>
          <w:szCs w:val="20"/>
        </w:rPr>
        <w:t xml:space="preserve">Adult Daycare Facility; </w:t>
      </w:r>
    </w:p>
    <w:p w14:paraId="2C15F716" w14:textId="77777777" w:rsidR="006F64AD" w:rsidRPr="00D95521" w:rsidRDefault="006F64AD" w:rsidP="006609C4">
      <w:pPr>
        <w:jc w:val="both"/>
        <w:rPr>
          <w:caps/>
          <w:color w:val="000000" w:themeColor="text1"/>
          <w:sz w:val="20"/>
          <w:szCs w:val="20"/>
          <w:u w:val="single"/>
        </w:rPr>
      </w:pPr>
    </w:p>
    <w:p w14:paraId="5F10C4C0" w14:textId="16EEDB83" w:rsidR="006F64AD" w:rsidRPr="00D95521" w:rsidRDefault="008104D2" w:rsidP="006609C4">
      <w:pPr>
        <w:pStyle w:val="ListParagraph"/>
        <w:numPr>
          <w:ilvl w:val="0"/>
          <w:numId w:val="84"/>
        </w:numPr>
        <w:ind w:left="1800"/>
        <w:jc w:val="both"/>
        <w:rPr>
          <w:caps/>
          <w:color w:val="000000" w:themeColor="text1"/>
          <w:sz w:val="20"/>
          <w:szCs w:val="20"/>
          <w:u w:val="single"/>
        </w:rPr>
      </w:pPr>
      <w:r w:rsidRPr="00D95521">
        <w:rPr>
          <w:sz w:val="20"/>
          <w:szCs w:val="20"/>
          <w:u w:val="single"/>
        </w:rPr>
        <w:t>Al</w:t>
      </w:r>
      <w:r w:rsidRPr="00D95521">
        <w:rPr>
          <w:sz w:val="20"/>
          <w:szCs w:val="20"/>
        </w:rPr>
        <w:t>cohol</w:t>
      </w:r>
      <w:r w:rsidRPr="00D95521">
        <w:rPr>
          <w:spacing w:val="-3"/>
          <w:sz w:val="20"/>
          <w:szCs w:val="20"/>
        </w:rPr>
        <w:t xml:space="preserve"> </w:t>
      </w:r>
      <w:r w:rsidR="00A702C3" w:rsidRPr="00D95521">
        <w:rPr>
          <w:sz w:val="20"/>
          <w:szCs w:val="20"/>
        </w:rPr>
        <w:t>U</w:t>
      </w:r>
      <w:r w:rsidRPr="00D95521">
        <w:rPr>
          <w:sz w:val="20"/>
          <w:szCs w:val="20"/>
        </w:rPr>
        <w:t>se</w:t>
      </w:r>
      <w:r w:rsidR="00C135D2" w:rsidRPr="00D95521">
        <w:rPr>
          <w:spacing w:val="-3"/>
          <w:sz w:val="20"/>
          <w:szCs w:val="20"/>
        </w:rPr>
        <w:t>s</w:t>
      </w:r>
      <w:r w:rsidR="00FC725B" w:rsidRPr="00D95521">
        <w:rPr>
          <w:spacing w:val="-3"/>
          <w:sz w:val="20"/>
          <w:szCs w:val="20"/>
        </w:rPr>
        <w:t xml:space="preserve"> - </w:t>
      </w:r>
      <w:r w:rsidR="00D47994" w:rsidRPr="00D95521">
        <w:rPr>
          <w:spacing w:val="-5"/>
          <w:sz w:val="20"/>
          <w:szCs w:val="20"/>
        </w:rPr>
        <w:t xml:space="preserve">produced, </w:t>
      </w:r>
      <w:r w:rsidRPr="00D95521">
        <w:rPr>
          <w:sz w:val="20"/>
          <w:szCs w:val="20"/>
        </w:rPr>
        <w:t>served</w:t>
      </w:r>
      <w:r w:rsidR="00D47994" w:rsidRPr="00D95521">
        <w:rPr>
          <w:spacing w:val="-6"/>
          <w:sz w:val="20"/>
          <w:szCs w:val="20"/>
        </w:rPr>
        <w:t xml:space="preserve">, and/or </w:t>
      </w:r>
      <w:r w:rsidRPr="00D95521">
        <w:rPr>
          <w:sz w:val="20"/>
          <w:szCs w:val="20"/>
        </w:rPr>
        <w:t>sold</w:t>
      </w:r>
      <w:r w:rsidRPr="00D95521">
        <w:rPr>
          <w:spacing w:val="-6"/>
          <w:sz w:val="20"/>
          <w:szCs w:val="20"/>
        </w:rPr>
        <w:t xml:space="preserve"> </w:t>
      </w:r>
      <w:r w:rsidRPr="00D95521">
        <w:rPr>
          <w:sz w:val="20"/>
          <w:szCs w:val="20"/>
        </w:rPr>
        <w:t>on</w:t>
      </w:r>
      <w:r w:rsidRPr="00D95521">
        <w:rPr>
          <w:spacing w:val="-6"/>
          <w:sz w:val="20"/>
          <w:szCs w:val="20"/>
        </w:rPr>
        <w:t xml:space="preserve"> </w:t>
      </w:r>
      <w:r w:rsidRPr="00D95521">
        <w:rPr>
          <w:sz w:val="20"/>
          <w:szCs w:val="20"/>
        </w:rPr>
        <w:t>site</w:t>
      </w:r>
      <w:r w:rsidRPr="00D95521">
        <w:rPr>
          <w:spacing w:val="-6"/>
          <w:sz w:val="20"/>
          <w:szCs w:val="20"/>
        </w:rPr>
        <w:t xml:space="preserve"> </w:t>
      </w:r>
      <w:r w:rsidRPr="00D95521">
        <w:rPr>
          <w:sz w:val="20"/>
          <w:szCs w:val="20"/>
        </w:rPr>
        <w:t>(bar</w:t>
      </w:r>
      <w:r w:rsidR="00D47994" w:rsidRPr="00D95521">
        <w:rPr>
          <w:sz w:val="20"/>
          <w:szCs w:val="20"/>
        </w:rPr>
        <w:t xml:space="preserve">, </w:t>
      </w:r>
      <w:r w:rsidRPr="00D95521">
        <w:rPr>
          <w:sz w:val="20"/>
          <w:szCs w:val="20"/>
        </w:rPr>
        <w:t>tavern</w:t>
      </w:r>
      <w:r w:rsidR="00D47994" w:rsidRPr="00D95521">
        <w:rPr>
          <w:sz w:val="20"/>
          <w:szCs w:val="20"/>
        </w:rPr>
        <w:t xml:space="preserve">, </w:t>
      </w:r>
      <w:r w:rsidRPr="00D95521">
        <w:rPr>
          <w:sz w:val="20"/>
          <w:szCs w:val="20"/>
        </w:rPr>
        <w:t>night club</w:t>
      </w:r>
      <w:r w:rsidR="00D47994" w:rsidRPr="00D95521">
        <w:rPr>
          <w:sz w:val="20"/>
          <w:szCs w:val="20"/>
        </w:rPr>
        <w:t>, brewery, distiller</w:t>
      </w:r>
      <w:r w:rsidR="00F975E5" w:rsidRPr="00D95521">
        <w:rPr>
          <w:sz w:val="20"/>
          <w:szCs w:val="20"/>
        </w:rPr>
        <w:t>y</w:t>
      </w:r>
      <w:r w:rsidR="00D47994" w:rsidRPr="00D95521">
        <w:rPr>
          <w:sz w:val="20"/>
          <w:szCs w:val="20"/>
        </w:rPr>
        <w:t>, winery</w:t>
      </w:r>
      <w:r w:rsidR="00DE1363" w:rsidRPr="00D95521">
        <w:rPr>
          <w:sz w:val="20"/>
          <w:szCs w:val="20"/>
        </w:rPr>
        <w:t>)</w:t>
      </w:r>
      <w:r w:rsidR="00D47994" w:rsidRPr="00D95521">
        <w:rPr>
          <w:sz w:val="20"/>
          <w:szCs w:val="20"/>
        </w:rPr>
        <w:t>;</w:t>
      </w:r>
    </w:p>
    <w:p w14:paraId="4896EF94" w14:textId="77777777" w:rsidR="006F64AD" w:rsidRPr="00D95521" w:rsidRDefault="006F64AD" w:rsidP="006609C4">
      <w:pPr>
        <w:pStyle w:val="ListParagraph"/>
        <w:ind w:left="1800"/>
        <w:jc w:val="both"/>
        <w:rPr>
          <w:caps/>
          <w:color w:val="000000" w:themeColor="text1"/>
          <w:sz w:val="20"/>
          <w:szCs w:val="20"/>
          <w:u w:val="single"/>
        </w:rPr>
      </w:pPr>
    </w:p>
    <w:p w14:paraId="5A6CFC37" w14:textId="21189A4B" w:rsidR="006F64AD" w:rsidRPr="00D95521" w:rsidRDefault="008104D2" w:rsidP="006609C4">
      <w:pPr>
        <w:pStyle w:val="ListParagraph"/>
        <w:numPr>
          <w:ilvl w:val="0"/>
          <w:numId w:val="84"/>
        </w:numPr>
        <w:ind w:left="1800"/>
        <w:jc w:val="both"/>
        <w:rPr>
          <w:caps/>
          <w:color w:val="000000" w:themeColor="text1"/>
          <w:sz w:val="20"/>
          <w:szCs w:val="20"/>
          <w:u w:val="single"/>
        </w:rPr>
      </w:pPr>
      <w:r w:rsidRPr="00D95521">
        <w:rPr>
          <w:sz w:val="20"/>
          <w:szCs w:val="20"/>
        </w:rPr>
        <w:t xml:space="preserve">Animal </w:t>
      </w:r>
      <w:r w:rsidR="00A702C3" w:rsidRPr="00D95521">
        <w:rPr>
          <w:sz w:val="20"/>
          <w:szCs w:val="20"/>
        </w:rPr>
        <w:t>U</w:t>
      </w:r>
      <w:r w:rsidRPr="00D95521">
        <w:rPr>
          <w:sz w:val="20"/>
          <w:szCs w:val="20"/>
        </w:rPr>
        <w:t>se</w:t>
      </w:r>
      <w:r w:rsidR="00C135D2" w:rsidRPr="00D95521">
        <w:rPr>
          <w:sz w:val="20"/>
          <w:szCs w:val="20"/>
        </w:rPr>
        <w:t>s</w:t>
      </w:r>
      <w:r w:rsidR="00235B0F" w:rsidRPr="00D95521">
        <w:rPr>
          <w:sz w:val="20"/>
          <w:szCs w:val="20"/>
        </w:rPr>
        <w:t>,</w:t>
      </w:r>
      <w:r w:rsidR="00A702C3" w:rsidRPr="00D95521">
        <w:rPr>
          <w:sz w:val="20"/>
          <w:szCs w:val="20"/>
        </w:rPr>
        <w:t xml:space="preserve"> with or without </w:t>
      </w:r>
      <w:r w:rsidR="00235B0F" w:rsidRPr="00D95521">
        <w:rPr>
          <w:sz w:val="20"/>
          <w:szCs w:val="20"/>
        </w:rPr>
        <w:t>B</w:t>
      </w:r>
      <w:r w:rsidR="00A702C3" w:rsidRPr="00D95521">
        <w:rPr>
          <w:sz w:val="20"/>
          <w:szCs w:val="20"/>
        </w:rPr>
        <w:t xml:space="preserve">oarding </w:t>
      </w:r>
      <w:r w:rsidR="00CC5531" w:rsidRPr="00D95521">
        <w:rPr>
          <w:sz w:val="20"/>
          <w:szCs w:val="20"/>
        </w:rPr>
        <w:t>(s</w:t>
      </w:r>
      <w:r w:rsidRPr="00D95521">
        <w:rPr>
          <w:sz w:val="20"/>
          <w:szCs w:val="20"/>
        </w:rPr>
        <w:t>mall animal grooming</w:t>
      </w:r>
      <w:r w:rsidR="00FC5A8B" w:rsidRPr="00D95521">
        <w:rPr>
          <w:sz w:val="20"/>
          <w:szCs w:val="20"/>
        </w:rPr>
        <w:t xml:space="preserve">, </w:t>
      </w:r>
      <w:r w:rsidR="00F539FE" w:rsidRPr="00D95521">
        <w:rPr>
          <w:sz w:val="20"/>
          <w:szCs w:val="20"/>
        </w:rPr>
        <w:t>veterinary office</w:t>
      </w:r>
      <w:r w:rsidR="00FC5A8B" w:rsidRPr="00D95521">
        <w:rPr>
          <w:sz w:val="20"/>
          <w:szCs w:val="20"/>
        </w:rPr>
        <w:t>/</w:t>
      </w:r>
      <w:r w:rsidR="00936132" w:rsidRPr="00D95521">
        <w:rPr>
          <w:sz w:val="20"/>
          <w:szCs w:val="20"/>
        </w:rPr>
        <w:t>h</w:t>
      </w:r>
      <w:r w:rsidR="00F539FE" w:rsidRPr="00D95521">
        <w:rPr>
          <w:sz w:val="20"/>
          <w:szCs w:val="20"/>
        </w:rPr>
        <w:t>ospital</w:t>
      </w:r>
      <w:r w:rsidR="00FC5A8B" w:rsidRPr="00D95521">
        <w:rPr>
          <w:sz w:val="20"/>
          <w:szCs w:val="20"/>
        </w:rPr>
        <w:t>, daycar</w:t>
      </w:r>
      <w:r w:rsidR="004F578D" w:rsidRPr="00D95521">
        <w:rPr>
          <w:sz w:val="20"/>
          <w:szCs w:val="20"/>
        </w:rPr>
        <w:t>e</w:t>
      </w:r>
      <w:r w:rsidR="00CC5531" w:rsidRPr="00D95521">
        <w:rPr>
          <w:sz w:val="20"/>
          <w:szCs w:val="20"/>
        </w:rPr>
        <w:t>)</w:t>
      </w:r>
      <w:r w:rsidR="00A702C3" w:rsidRPr="00D95521">
        <w:rPr>
          <w:sz w:val="20"/>
          <w:szCs w:val="20"/>
        </w:rPr>
        <w:t>;</w:t>
      </w:r>
    </w:p>
    <w:p w14:paraId="7DC1CF88" w14:textId="35B1A13B" w:rsidR="00CC580E" w:rsidRPr="00D95521" w:rsidRDefault="00CC580E" w:rsidP="006609C4">
      <w:pPr>
        <w:pStyle w:val="ListParagraph"/>
        <w:ind w:left="1800"/>
        <w:jc w:val="both"/>
        <w:rPr>
          <w:caps/>
          <w:color w:val="000000" w:themeColor="text1"/>
          <w:sz w:val="20"/>
          <w:szCs w:val="20"/>
          <w:u w:val="single"/>
        </w:rPr>
      </w:pPr>
    </w:p>
    <w:p w14:paraId="22D97A40" w14:textId="3FCC91B5" w:rsidR="00CC580E" w:rsidRPr="00D95521" w:rsidRDefault="00CC580E" w:rsidP="006609C4">
      <w:pPr>
        <w:pStyle w:val="ListParagraph"/>
        <w:numPr>
          <w:ilvl w:val="0"/>
          <w:numId w:val="84"/>
        </w:numPr>
        <w:ind w:left="1800"/>
        <w:jc w:val="both"/>
        <w:rPr>
          <w:caps/>
          <w:color w:val="000000" w:themeColor="text1"/>
          <w:sz w:val="20"/>
          <w:szCs w:val="20"/>
          <w:u w:val="single"/>
        </w:rPr>
      </w:pPr>
      <w:r w:rsidRPr="00D95521">
        <w:rPr>
          <w:sz w:val="20"/>
          <w:szCs w:val="20"/>
        </w:rPr>
        <w:t>Child Care Facility;</w:t>
      </w:r>
    </w:p>
    <w:p w14:paraId="36889548" w14:textId="77777777" w:rsidR="00CC580E" w:rsidRPr="00D95521" w:rsidRDefault="00CC580E" w:rsidP="006609C4">
      <w:pPr>
        <w:pStyle w:val="ListParagraph"/>
        <w:ind w:left="1800"/>
        <w:jc w:val="both"/>
        <w:rPr>
          <w:caps/>
          <w:color w:val="000000" w:themeColor="text1"/>
          <w:sz w:val="20"/>
          <w:szCs w:val="20"/>
          <w:u w:val="single"/>
        </w:rPr>
      </w:pPr>
    </w:p>
    <w:p w14:paraId="30D3BD21" w14:textId="6D1A3D05" w:rsidR="00CC580E" w:rsidRPr="00D95521" w:rsidRDefault="00CC580E" w:rsidP="006609C4">
      <w:pPr>
        <w:pStyle w:val="ListParagraph"/>
        <w:numPr>
          <w:ilvl w:val="0"/>
          <w:numId w:val="84"/>
        </w:numPr>
        <w:ind w:left="1800"/>
        <w:jc w:val="both"/>
        <w:rPr>
          <w:caps/>
          <w:color w:val="000000" w:themeColor="text1"/>
          <w:sz w:val="20"/>
          <w:szCs w:val="20"/>
          <w:u w:val="single"/>
        </w:rPr>
      </w:pPr>
      <w:r w:rsidRPr="00D95521">
        <w:rPr>
          <w:sz w:val="20"/>
          <w:szCs w:val="20"/>
        </w:rPr>
        <w:t>Corporate offices</w:t>
      </w:r>
      <w:r w:rsidR="00A50765" w:rsidRPr="00D95521">
        <w:rPr>
          <w:sz w:val="20"/>
          <w:szCs w:val="20"/>
        </w:rPr>
        <w:t>;</w:t>
      </w:r>
    </w:p>
    <w:p w14:paraId="28B318A0" w14:textId="77777777" w:rsidR="00A50765" w:rsidRPr="00D95521" w:rsidRDefault="00A50765" w:rsidP="006609C4">
      <w:pPr>
        <w:pStyle w:val="ListParagraph"/>
        <w:ind w:left="1800"/>
        <w:jc w:val="both"/>
        <w:rPr>
          <w:caps/>
          <w:color w:val="000000" w:themeColor="text1"/>
          <w:sz w:val="20"/>
          <w:szCs w:val="20"/>
          <w:u w:val="single"/>
        </w:rPr>
      </w:pPr>
    </w:p>
    <w:p w14:paraId="6236B50B" w14:textId="3D778BE6" w:rsidR="00CC580E" w:rsidRPr="00D95521" w:rsidRDefault="00A50765" w:rsidP="006609C4">
      <w:pPr>
        <w:pStyle w:val="ListParagraph"/>
        <w:numPr>
          <w:ilvl w:val="0"/>
          <w:numId w:val="84"/>
        </w:numPr>
        <w:ind w:left="1800"/>
        <w:jc w:val="both"/>
        <w:rPr>
          <w:caps/>
          <w:color w:val="000000" w:themeColor="text1"/>
          <w:sz w:val="20"/>
          <w:szCs w:val="20"/>
          <w:u w:val="single"/>
        </w:rPr>
      </w:pPr>
      <w:r w:rsidRPr="00D95521">
        <w:rPr>
          <w:sz w:val="20"/>
          <w:szCs w:val="20"/>
        </w:rPr>
        <w:t>Farmers’</w:t>
      </w:r>
      <w:r w:rsidRPr="00D95521">
        <w:rPr>
          <w:spacing w:val="-7"/>
          <w:sz w:val="20"/>
          <w:szCs w:val="20"/>
        </w:rPr>
        <w:t xml:space="preserve"> </w:t>
      </w:r>
      <w:r w:rsidRPr="00D95521">
        <w:rPr>
          <w:sz w:val="20"/>
          <w:szCs w:val="20"/>
        </w:rPr>
        <w:t>Market</w:t>
      </w:r>
      <w:r w:rsidRPr="00D95521">
        <w:rPr>
          <w:spacing w:val="-7"/>
          <w:sz w:val="20"/>
          <w:szCs w:val="20"/>
        </w:rPr>
        <w:t xml:space="preserve">, </w:t>
      </w:r>
      <w:r w:rsidRPr="00D95521">
        <w:rPr>
          <w:sz w:val="20"/>
          <w:szCs w:val="20"/>
        </w:rPr>
        <w:t>products</w:t>
      </w:r>
      <w:r w:rsidRPr="00D95521">
        <w:rPr>
          <w:spacing w:val="-7"/>
          <w:sz w:val="20"/>
          <w:szCs w:val="20"/>
        </w:rPr>
        <w:t xml:space="preserve"> </w:t>
      </w:r>
      <w:r w:rsidRPr="00D95521">
        <w:rPr>
          <w:sz w:val="20"/>
          <w:szCs w:val="20"/>
        </w:rPr>
        <w:t>grown</w:t>
      </w:r>
      <w:r w:rsidRPr="00D95521">
        <w:rPr>
          <w:spacing w:val="-7"/>
          <w:sz w:val="20"/>
          <w:szCs w:val="20"/>
        </w:rPr>
        <w:t xml:space="preserve"> </w:t>
      </w:r>
      <w:r w:rsidRPr="00D95521">
        <w:rPr>
          <w:sz w:val="20"/>
          <w:szCs w:val="20"/>
        </w:rPr>
        <w:t>off-</w:t>
      </w:r>
      <w:r w:rsidRPr="00D95521">
        <w:rPr>
          <w:spacing w:val="-2"/>
          <w:sz w:val="20"/>
          <w:szCs w:val="20"/>
        </w:rPr>
        <w:t>site;</w:t>
      </w:r>
    </w:p>
    <w:p w14:paraId="4DC51B8E" w14:textId="77777777" w:rsidR="006F64AD" w:rsidRPr="00D95521" w:rsidRDefault="006F64AD" w:rsidP="006609C4">
      <w:pPr>
        <w:pStyle w:val="ListParagraph"/>
        <w:ind w:left="1800"/>
        <w:jc w:val="both"/>
        <w:rPr>
          <w:caps/>
          <w:color w:val="000000" w:themeColor="text1"/>
          <w:sz w:val="20"/>
          <w:szCs w:val="20"/>
          <w:u w:val="single"/>
        </w:rPr>
      </w:pPr>
    </w:p>
    <w:p w14:paraId="5B191D3B" w14:textId="5FBF312A" w:rsidR="006F64AD" w:rsidRPr="00D95521" w:rsidRDefault="008104D2" w:rsidP="006609C4">
      <w:pPr>
        <w:pStyle w:val="ListParagraph"/>
        <w:numPr>
          <w:ilvl w:val="0"/>
          <w:numId w:val="84"/>
        </w:numPr>
        <w:ind w:left="1800"/>
        <w:jc w:val="both"/>
        <w:rPr>
          <w:caps/>
          <w:color w:val="000000" w:themeColor="text1"/>
          <w:sz w:val="20"/>
          <w:szCs w:val="20"/>
          <w:u w:val="single"/>
        </w:rPr>
      </w:pPr>
      <w:r w:rsidRPr="00D95521">
        <w:rPr>
          <w:sz w:val="20"/>
          <w:szCs w:val="20"/>
        </w:rPr>
        <w:t>Financial</w:t>
      </w:r>
      <w:r w:rsidRPr="00D95521">
        <w:rPr>
          <w:spacing w:val="-8"/>
          <w:sz w:val="20"/>
          <w:szCs w:val="20"/>
        </w:rPr>
        <w:t xml:space="preserve"> </w:t>
      </w:r>
      <w:r w:rsidR="00C135D2" w:rsidRPr="00D95521">
        <w:rPr>
          <w:sz w:val="20"/>
          <w:szCs w:val="20"/>
        </w:rPr>
        <w:t>S</w:t>
      </w:r>
      <w:r w:rsidRPr="00D95521">
        <w:rPr>
          <w:sz w:val="20"/>
          <w:szCs w:val="20"/>
        </w:rPr>
        <w:t>ervices</w:t>
      </w:r>
      <w:r w:rsidR="00C240CE" w:rsidRPr="00D95521">
        <w:rPr>
          <w:sz w:val="20"/>
          <w:szCs w:val="20"/>
        </w:rPr>
        <w:t>,</w:t>
      </w:r>
      <w:r w:rsidRPr="00D95521">
        <w:rPr>
          <w:spacing w:val="-8"/>
          <w:sz w:val="20"/>
          <w:szCs w:val="20"/>
        </w:rPr>
        <w:t xml:space="preserve"> </w:t>
      </w:r>
      <w:r w:rsidR="00B5103B" w:rsidRPr="00D95521">
        <w:rPr>
          <w:spacing w:val="-8"/>
          <w:sz w:val="20"/>
          <w:szCs w:val="20"/>
        </w:rPr>
        <w:t>w</w:t>
      </w:r>
      <w:r w:rsidR="000A16FA" w:rsidRPr="00D95521">
        <w:rPr>
          <w:spacing w:val="-8"/>
          <w:sz w:val="20"/>
          <w:szCs w:val="20"/>
        </w:rPr>
        <w:t xml:space="preserve">ith </w:t>
      </w:r>
      <w:r w:rsidR="00B5103B" w:rsidRPr="00D95521">
        <w:rPr>
          <w:spacing w:val="-8"/>
          <w:sz w:val="20"/>
          <w:szCs w:val="20"/>
        </w:rPr>
        <w:t xml:space="preserve">or </w:t>
      </w:r>
      <w:r w:rsidR="000A16FA" w:rsidRPr="00D95521">
        <w:rPr>
          <w:sz w:val="20"/>
          <w:szCs w:val="20"/>
        </w:rPr>
        <w:t>without</w:t>
      </w:r>
      <w:r w:rsidRPr="00D95521">
        <w:rPr>
          <w:spacing w:val="-8"/>
          <w:sz w:val="20"/>
          <w:szCs w:val="20"/>
        </w:rPr>
        <w:t xml:space="preserve"> </w:t>
      </w:r>
      <w:r w:rsidR="00E561EC" w:rsidRPr="00D95521">
        <w:rPr>
          <w:sz w:val="20"/>
          <w:szCs w:val="20"/>
        </w:rPr>
        <w:t>d</w:t>
      </w:r>
      <w:r w:rsidRPr="00D95521">
        <w:rPr>
          <w:sz w:val="20"/>
          <w:szCs w:val="20"/>
        </w:rPr>
        <w:t>rive-</w:t>
      </w:r>
      <w:r w:rsidR="00E561EC" w:rsidRPr="00D95521">
        <w:rPr>
          <w:spacing w:val="-2"/>
          <w:sz w:val="20"/>
          <w:szCs w:val="20"/>
        </w:rPr>
        <w:t>t</w:t>
      </w:r>
      <w:r w:rsidRPr="00D95521">
        <w:rPr>
          <w:spacing w:val="-2"/>
          <w:sz w:val="20"/>
          <w:szCs w:val="20"/>
        </w:rPr>
        <w:t>hrough</w:t>
      </w:r>
      <w:r w:rsidR="00F8675E" w:rsidRPr="00D95521">
        <w:rPr>
          <w:spacing w:val="-2"/>
          <w:sz w:val="20"/>
          <w:szCs w:val="20"/>
        </w:rPr>
        <w:t xml:space="preserve">, including </w:t>
      </w:r>
      <w:r w:rsidR="00781068" w:rsidRPr="00D95521">
        <w:rPr>
          <w:spacing w:val="-2"/>
          <w:sz w:val="20"/>
          <w:szCs w:val="20"/>
        </w:rPr>
        <w:t>ATM</w:t>
      </w:r>
      <w:r w:rsidR="00F8675E" w:rsidRPr="00D95521">
        <w:rPr>
          <w:spacing w:val="-2"/>
          <w:sz w:val="20"/>
          <w:szCs w:val="20"/>
        </w:rPr>
        <w:t>;</w:t>
      </w:r>
    </w:p>
    <w:p w14:paraId="552BE4FB" w14:textId="77777777" w:rsidR="00CC580E" w:rsidRPr="00D95521" w:rsidRDefault="00CC580E" w:rsidP="006609C4">
      <w:pPr>
        <w:pStyle w:val="ListParagraph"/>
        <w:ind w:left="1800"/>
        <w:jc w:val="both"/>
        <w:rPr>
          <w:caps/>
          <w:color w:val="000000" w:themeColor="text1"/>
          <w:sz w:val="20"/>
          <w:szCs w:val="20"/>
          <w:u w:val="single"/>
        </w:rPr>
      </w:pPr>
    </w:p>
    <w:p w14:paraId="2FB13B76" w14:textId="791F69DD" w:rsidR="00CC580E" w:rsidRPr="00D95521" w:rsidRDefault="00CC580E" w:rsidP="006609C4">
      <w:pPr>
        <w:pStyle w:val="ListParagraph"/>
        <w:numPr>
          <w:ilvl w:val="0"/>
          <w:numId w:val="84"/>
        </w:numPr>
        <w:ind w:left="1800"/>
        <w:jc w:val="both"/>
        <w:rPr>
          <w:caps/>
          <w:color w:val="000000" w:themeColor="text1"/>
          <w:sz w:val="20"/>
          <w:szCs w:val="20"/>
          <w:u w:val="single"/>
        </w:rPr>
      </w:pPr>
      <w:r w:rsidRPr="00D95521">
        <w:rPr>
          <w:sz w:val="20"/>
          <w:szCs w:val="20"/>
        </w:rPr>
        <w:t>Hotel;</w:t>
      </w:r>
    </w:p>
    <w:p w14:paraId="111D235C" w14:textId="77777777" w:rsidR="006F64AD" w:rsidRPr="00D95521" w:rsidRDefault="006F64AD" w:rsidP="006609C4">
      <w:pPr>
        <w:pStyle w:val="ListParagraph"/>
        <w:ind w:left="1800"/>
        <w:jc w:val="both"/>
        <w:rPr>
          <w:caps/>
          <w:color w:val="000000" w:themeColor="text1"/>
          <w:sz w:val="20"/>
          <w:szCs w:val="20"/>
          <w:u w:val="single"/>
        </w:rPr>
      </w:pPr>
    </w:p>
    <w:p w14:paraId="7CCA39F4" w14:textId="426FA63C" w:rsidR="006F64AD" w:rsidRPr="00D95521" w:rsidRDefault="008104D2" w:rsidP="006609C4">
      <w:pPr>
        <w:pStyle w:val="ListParagraph"/>
        <w:numPr>
          <w:ilvl w:val="0"/>
          <w:numId w:val="84"/>
        </w:numPr>
        <w:ind w:left="1800"/>
        <w:jc w:val="both"/>
        <w:rPr>
          <w:caps/>
          <w:color w:val="000000" w:themeColor="text1"/>
          <w:sz w:val="20"/>
          <w:szCs w:val="20"/>
          <w:u w:val="single"/>
        </w:rPr>
      </w:pPr>
      <w:r w:rsidRPr="00D95521">
        <w:rPr>
          <w:sz w:val="20"/>
          <w:szCs w:val="20"/>
        </w:rPr>
        <w:t>Office</w:t>
      </w:r>
      <w:r w:rsidRPr="00D95521">
        <w:rPr>
          <w:spacing w:val="-5"/>
          <w:sz w:val="20"/>
          <w:szCs w:val="20"/>
        </w:rPr>
        <w:t xml:space="preserve"> </w:t>
      </w:r>
      <w:r w:rsidRPr="00D95521">
        <w:rPr>
          <w:sz w:val="20"/>
          <w:szCs w:val="20"/>
        </w:rPr>
        <w:t>Service</w:t>
      </w:r>
      <w:r w:rsidRPr="00D95521">
        <w:rPr>
          <w:spacing w:val="-5"/>
          <w:sz w:val="20"/>
          <w:szCs w:val="20"/>
        </w:rPr>
        <w:t xml:space="preserve"> Use</w:t>
      </w:r>
      <w:r w:rsidR="00C135D2" w:rsidRPr="00D95521">
        <w:rPr>
          <w:spacing w:val="-5"/>
          <w:sz w:val="20"/>
          <w:szCs w:val="20"/>
        </w:rPr>
        <w:t>s</w:t>
      </w:r>
      <w:r w:rsidR="0042576B" w:rsidRPr="00D95521">
        <w:rPr>
          <w:sz w:val="20"/>
          <w:szCs w:val="20"/>
        </w:rPr>
        <w:t xml:space="preserve"> </w:t>
      </w:r>
      <w:r w:rsidR="001923A4" w:rsidRPr="00D95521">
        <w:rPr>
          <w:sz w:val="20"/>
          <w:szCs w:val="20"/>
        </w:rPr>
        <w:t xml:space="preserve"> (m</w:t>
      </w:r>
      <w:r w:rsidRPr="00D95521">
        <w:rPr>
          <w:sz w:val="20"/>
          <w:szCs w:val="20"/>
        </w:rPr>
        <w:t>edical,</w:t>
      </w:r>
      <w:r w:rsidRPr="00D95521">
        <w:rPr>
          <w:spacing w:val="-6"/>
          <w:sz w:val="20"/>
          <w:szCs w:val="20"/>
        </w:rPr>
        <w:t xml:space="preserve"> </w:t>
      </w:r>
      <w:r w:rsidRPr="00D95521">
        <w:rPr>
          <w:sz w:val="20"/>
          <w:szCs w:val="20"/>
        </w:rPr>
        <w:t>dental</w:t>
      </w:r>
      <w:r w:rsidRPr="00D95521">
        <w:rPr>
          <w:spacing w:val="-6"/>
          <w:sz w:val="20"/>
          <w:szCs w:val="20"/>
        </w:rPr>
        <w:t xml:space="preserve"> </w:t>
      </w:r>
      <w:r w:rsidRPr="00D95521">
        <w:rPr>
          <w:sz w:val="20"/>
          <w:szCs w:val="20"/>
        </w:rPr>
        <w:t>office</w:t>
      </w:r>
      <w:r w:rsidRPr="00D95521">
        <w:rPr>
          <w:spacing w:val="-7"/>
          <w:sz w:val="20"/>
          <w:szCs w:val="20"/>
        </w:rPr>
        <w:t xml:space="preserve"> </w:t>
      </w:r>
      <w:r w:rsidRPr="00D95521">
        <w:rPr>
          <w:sz w:val="20"/>
          <w:szCs w:val="20"/>
        </w:rPr>
        <w:t>or</w:t>
      </w:r>
      <w:r w:rsidRPr="00D95521">
        <w:rPr>
          <w:spacing w:val="-6"/>
          <w:sz w:val="20"/>
          <w:szCs w:val="20"/>
        </w:rPr>
        <w:t xml:space="preserve"> </w:t>
      </w:r>
      <w:r w:rsidRPr="00D95521">
        <w:rPr>
          <w:sz w:val="20"/>
          <w:szCs w:val="20"/>
        </w:rPr>
        <w:t>clinic;</w:t>
      </w:r>
      <w:r w:rsidRPr="00D95521">
        <w:rPr>
          <w:spacing w:val="-6"/>
          <w:sz w:val="20"/>
          <w:szCs w:val="20"/>
        </w:rPr>
        <w:t xml:space="preserve"> </w:t>
      </w:r>
      <w:r w:rsidRPr="00D95521">
        <w:rPr>
          <w:sz w:val="20"/>
          <w:szCs w:val="20"/>
        </w:rPr>
        <w:t>insurance,</w:t>
      </w:r>
      <w:r w:rsidRPr="00D95521">
        <w:rPr>
          <w:spacing w:val="-6"/>
          <w:sz w:val="20"/>
          <w:szCs w:val="20"/>
        </w:rPr>
        <w:t xml:space="preserve"> </w:t>
      </w:r>
      <w:r w:rsidRPr="00D95521">
        <w:rPr>
          <w:sz w:val="20"/>
          <w:szCs w:val="20"/>
        </w:rPr>
        <w:t>law, real estate, accounting offices; radio, TV station; print shop, copy center, design services; title company; travel agency; building systems business w</w:t>
      </w:r>
      <w:r w:rsidR="0020193E" w:rsidRPr="00D95521">
        <w:rPr>
          <w:sz w:val="20"/>
          <w:szCs w:val="20"/>
        </w:rPr>
        <w:t>ithout</w:t>
      </w:r>
      <w:r w:rsidRPr="00D95521">
        <w:rPr>
          <w:sz w:val="20"/>
          <w:szCs w:val="20"/>
        </w:rPr>
        <w:t xml:space="preserve"> on-site equipment</w:t>
      </w:r>
      <w:r w:rsidR="00492037" w:rsidRPr="00D95521">
        <w:rPr>
          <w:sz w:val="20"/>
          <w:szCs w:val="20"/>
        </w:rPr>
        <w:t>/</w:t>
      </w:r>
      <w:r w:rsidRPr="00D95521">
        <w:rPr>
          <w:sz w:val="20"/>
          <w:szCs w:val="20"/>
        </w:rPr>
        <w:t>s</w:t>
      </w:r>
      <w:r w:rsidR="00492037" w:rsidRPr="00D95521">
        <w:rPr>
          <w:sz w:val="20"/>
          <w:szCs w:val="20"/>
        </w:rPr>
        <w:t>torage</w:t>
      </w:r>
      <w:r w:rsidR="001923A4" w:rsidRPr="00D95521">
        <w:rPr>
          <w:sz w:val="20"/>
          <w:szCs w:val="20"/>
        </w:rPr>
        <w:t>)</w:t>
      </w:r>
      <w:r w:rsidR="00492037" w:rsidRPr="00D95521">
        <w:rPr>
          <w:sz w:val="20"/>
          <w:szCs w:val="20"/>
        </w:rPr>
        <w:t>;</w:t>
      </w:r>
    </w:p>
    <w:p w14:paraId="5BDE5A3B" w14:textId="77777777" w:rsidR="006F64AD" w:rsidRPr="00D95521" w:rsidRDefault="006F64AD" w:rsidP="006609C4">
      <w:pPr>
        <w:pStyle w:val="ListParagraph"/>
        <w:ind w:left="1800"/>
        <w:jc w:val="both"/>
        <w:rPr>
          <w:caps/>
          <w:color w:val="000000" w:themeColor="text1"/>
          <w:sz w:val="20"/>
          <w:szCs w:val="20"/>
          <w:u w:val="single"/>
        </w:rPr>
      </w:pPr>
    </w:p>
    <w:p w14:paraId="54B0C5A9" w14:textId="4E6A945B" w:rsidR="006F64AD" w:rsidRPr="00D95521" w:rsidRDefault="008104D2" w:rsidP="006609C4">
      <w:pPr>
        <w:pStyle w:val="ListParagraph"/>
        <w:numPr>
          <w:ilvl w:val="0"/>
          <w:numId w:val="84"/>
        </w:numPr>
        <w:ind w:left="1800"/>
        <w:jc w:val="both"/>
        <w:rPr>
          <w:caps/>
          <w:color w:val="000000" w:themeColor="text1"/>
          <w:sz w:val="20"/>
          <w:szCs w:val="20"/>
          <w:u w:val="single"/>
        </w:rPr>
      </w:pPr>
      <w:r w:rsidRPr="00D95521">
        <w:rPr>
          <w:sz w:val="20"/>
          <w:szCs w:val="20"/>
        </w:rPr>
        <w:t>Personal</w:t>
      </w:r>
      <w:r w:rsidRPr="00D95521">
        <w:rPr>
          <w:spacing w:val="-6"/>
          <w:sz w:val="20"/>
          <w:szCs w:val="20"/>
        </w:rPr>
        <w:t xml:space="preserve"> </w:t>
      </w:r>
      <w:r w:rsidRPr="00D95521">
        <w:rPr>
          <w:sz w:val="20"/>
          <w:szCs w:val="20"/>
        </w:rPr>
        <w:t>Service</w:t>
      </w:r>
      <w:r w:rsidRPr="00D95521">
        <w:rPr>
          <w:spacing w:val="-7"/>
          <w:sz w:val="20"/>
          <w:szCs w:val="20"/>
        </w:rPr>
        <w:t xml:space="preserve"> </w:t>
      </w:r>
      <w:r w:rsidRPr="00D95521">
        <w:rPr>
          <w:spacing w:val="-5"/>
          <w:sz w:val="20"/>
          <w:szCs w:val="20"/>
        </w:rPr>
        <w:t>Use</w:t>
      </w:r>
      <w:r w:rsidR="0042576B" w:rsidRPr="00D95521">
        <w:rPr>
          <w:spacing w:val="-5"/>
          <w:sz w:val="20"/>
          <w:szCs w:val="20"/>
        </w:rPr>
        <w:t>s</w:t>
      </w:r>
      <w:r w:rsidR="0042576B" w:rsidRPr="00D95521">
        <w:rPr>
          <w:sz w:val="20"/>
          <w:szCs w:val="20"/>
        </w:rPr>
        <w:t xml:space="preserve"> </w:t>
      </w:r>
      <w:r w:rsidR="001923A4" w:rsidRPr="00D95521">
        <w:rPr>
          <w:sz w:val="20"/>
          <w:szCs w:val="20"/>
        </w:rPr>
        <w:t>(d</w:t>
      </w:r>
      <w:r w:rsidRPr="00D95521">
        <w:rPr>
          <w:sz w:val="20"/>
          <w:szCs w:val="20"/>
        </w:rPr>
        <w:t>ance, martial arts studio; fitness center, gym; barber; hair, tanning, nail salon; day spa;</w:t>
      </w:r>
      <w:r w:rsidRPr="00D95521">
        <w:rPr>
          <w:spacing w:val="-8"/>
          <w:sz w:val="20"/>
          <w:szCs w:val="20"/>
        </w:rPr>
        <w:t xml:space="preserve"> </w:t>
      </w:r>
      <w:r w:rsidRPr="00D95521">
        <w:rPr>
          <w:sz w:val="20"/>
          <w:szCs w:val="20"/>
        </w:rPr>
        <w:t>dry</w:t>
      </w:r>
      <w:r w:rsidRPr="00D95521">
        <w:rPr>
          <w:spacing w:val="-8"/>
          <w:sz w:val="20"/>
          <w:szCs w:val="20"/>
        </w:rPr>
        <w:t xml:space="preserve"> </w:t>
      </w:r>
      <w:r w:rsidRPr="00D95521">
        <w:rPr>
          <w:sz w:val="20"/>
          <w:szCs w:val="20"/>
        </w:rPr>
        <w:t>cleaners;</w:t>
      </w:r>
      <w:r w:rsidRPr="00D95521">
        <w:rPr>
          <w:spacing w:val="-8"/>
          <w:sz w:val="20"/>
          <w:szCs w:val="20"/>
        </w:rPr>
        <w:t xml:space="preserve"> </w:t>
      </w:r>
      <w:r w:rsidRPr="00D95521">
        <w:rPr>
          <w:sz w:val="20"/>
          <w:szCs w:val="20"/>
        </w:rPr>
        <w:t>self-service</w:t>
      </w:r>
      <w:r w:rsidRPr="00D95521">
        <w:rPr>
          <w:spacing w:val="-8"/>
          <w:sz w:val="20"/>
          <w:szCs w:val="20"/>
        </w:rPr>
        <w:t xml:space="preserve"> </w:t>
      </w:r>
      <w:r w:rsidRPr="00D95521">
        <w:rPr>
          <w:sz w:val="20"/>
          <w:szCs w:val="20"/>
        </w:rPr>
        <w:t>laundry;</w:t>
      </w:r>
      <w:r w:rsidRPr="00D95521">
        <w:rPr>
          <w:spacing w:val="-8"/>
          <w:sz w:val="20"/>
          <w:szCs w:val="20"/>
        </w:rPr>
        <w:t xml:space="preserve"> </w:t>
      </w:r>
      <w:r w:rsidRPr="00D95521">
        <w:rPr>
          <w:sz w:val="20"/>
          <w:szCs w:val="20"/>
        </w:rPr>
        <w:t>tailor shop; shoe repair; photography studio</w:t>
      </w:r>
      <w:r w:rsidR="001923A4" w:rsidRPr="00D95521">
        <w:rPr>
          <w:sz w:val="20"/>
          <w:szCs w:val="20"/>
        </w:rPr>
        <w:t>)</w:t>
      </w:r>
      <w:r w:rsidR="006F64AD" w:rsidRPr="00D95521">
        <w:rPr>
          <w:sz w:val="20"/>
          <w:szCs w:val="20"/>
        </w:rPr>
        <w:t>;</w:t>
      </w:r>
    </w:p>
    <w:p w14:paraId="36C27F92" w14:textId="77777777" w:rsidR="006F64AD" w:rsidRPr="00D95521" w:rsidRDefault="006F64AD" w:rsidP="006609C4">
      <w:pPr>
        <w:pStyle w:val="ListParagraph"/>
        <w:ind w:left="1800"/>
        <w:jc w:val="both"/>
        <w:rPr>
          <w:caps/>
          <w:color w:val="000000" w:themeColor="text1"/>
          <w:sz w:val="20"/>
          <w:szCs w:val="20"/>
          <w:u w:val="single"/>
        </w:rPr>
      </w:pPr>
    </w:p>
    <w:p w14:paraId="3DEC8456" w14:textId="46C12A3F" w:rsidR="006F64AD" w:rsidRPr="00D95521" w:rsidRDefault="00D04CF8" w:rsidP="006609C4">
      <w:pPr>
        <w:pStyle w:val="ListParagraph"/>
        <w:numPr>
          <w:ilvl w:val="0"/>
          <w:numId w:val="84"/>
        </w:numPr>
        <w:ind w:left="1800"/>
        <w:jc w:val="both"/>
        <w:rPr>
          <w:caps/>
          <w:color w:val="000000" w:themeColor="text1"/>
          <w:sz w:val="20"/>
          <w:szCs w:val="20"/>
          <w:u w:val="single"/>
        </w:rPr>
      </w:pPr>
      <w:r w:rsidRPr="00D95521">
        <w:rPr>
          <w:color w:val="000000" w:themeColor="text1"/>
          <w:sz w:val="20"/>
          <w:szCs w:val="20"/>
        </w:rPr>
        <w:t>Recreation Use</w:t>
      </w:r>
      <w:r w:rsidR="0042576B" w:rsidRPr="00D95521">
        <w:rPr>
          <w:color w:val="000000" w:themeColor="text1"/>
          <w:sz w:val="20"/>
          <w:szCs w:val="20"/>
        </w:rPr>
        <w:t>s</w:t>
      </w:r>
      <w:r w:rsidRPr="00D95521">
        <w:rPr>
          <w:color w:val="000000" w:themeColor="text1"/>
          <w:sz w:val="20"/>
          <w:szCs w:val="20"/>
        </w:rPr>
        <w:t xml:space="preserve"> </w:t>
      </w:r>
      <w:r w:rsidR="001923A4" w:rsidRPr="00D95521">
        <w:rPr>
          <w:color w:val="000000" w:themeColor="text1"/>
          <w:sz w:val="20"/>
          <w:szCs w:val="20"/>
        </w:rPr>
        <w:t>(b</w:t>
      </w:r>
      <w:r w:rsidRPr="00D95521">
        <w:rPr>
          <w:color w:val="000000" w:themeColor="text1"/>
          <w:sz w:val="20"/>
          <w:szCs w:val="20"/>
        </w:rPr>
        <w:t>illiards, arcade room; banquet hall, event center; bowling alley; theater</w:t>
      </w:r>
      <w:r w:rsidR="001923A4" w:rsidRPr="00D95521">
        <w:rPr>
          <w:color w:val="000000" w:themeColor="text1"/>
          <w:sz w:val="20"/>
          <w:szCs w:val="20"/>
        </w:rPr>
        <w:t xml:space="preserve">, </w:t>
      </w:r>
      <w:r w:rsidRPr="00D95521">
        <w:rPr>
          <w:color w:val="000000" w:themeColor="text1"/>
          <w:sz w:val="20"/>
          <w:szCs w:val="20"/>
        </w:rPr>
        <w:t>movie or live performance; indoor sports simulator</w:t>
      </w:r>
      <w:r w:rsidR="00A06017" w:rsidRPr="00D95521">
        <w:rPr>
          <w:color w:val="000000" w:themeColor="text1"/>
          <w:sz w:val="20"/>
          <w:szCs w:val="20"/>
        </w:rPr>
        <w:t xml:space="preserve">; </w:t>
      </w:r>
      <w:r w:rsidR="00F35D26" w:rsidRPr="00D95521">
        <w:rPr>
          <w:color w:val="000000" w:themeColor="text1"/>
          <w:sz w:val="20"/>
          <w:szCs w:val="20"/>
        </w:rPr>
        <w:t>f</w:t>
      </w:r>
      <w:r w:rsidR="00A06017" w:rsidRPr="00D95521">
        <w:rPr>
          <w:color w:val="000000" w:themeColor="text1"/>
          <w:sz w:val="20"/>
          <w:szCs w:val="20"/>
        </w:rPr>
        <w:t>un center</w:t>
      </w:r>
      <w:r w:rsidR="00F35D26" w:rsidRPr="00D95521">
        <w:rPr>
          <w:color w:val="000000" w:themeColor="text1"/>
          <w:sz w:val="20"/>
          <w:szCs w:val="20"/>
        </w:rPr>
        <w:t>)</w:t>
      </w:r>
      <w:r w:rsidR="00E70A82" w:rsidRPr="00D95521">
        <w:rPr>
          <w:color w:val="000000" w:themeColor="text1"/>
          <w:sz w:val="20"/>
          <w:szCs w:val="20"/>
        </w:rPr>
        <w:t>;</w:t>
      </w:r>
    </w:p>
    <w:p w14:paraId="424731AD" w14:textId="77777777" w:rsidR="006F64AD" w:rsidRPr="00D95521" w:rsidRDefault="006F64AD" w:rsidP="006609C4">
      <w:pPr>
        <w:pStyle w:val="ListParagraph"/>
        <w:ind w:left="1800"/>
        <w:jc w:val="both"/>
        <w:rPr>
          <w:caps/>
          <w:color w:val="000000" w:themeColor="text1"/>
          <w:sz w:val="20"/>
          <w:szCs w:val="20"/>
          <w:u w:val="single"/>
        </w:rPr>
      </w:pPr>
    </w:p>
    <w:p w14:paraId="51AF8341" w14:textId="352094CC" w:rsidR="00A41BE1" w:rsidRPr="00A95F0B" w:rsidRDefault="008104D2" w:rsidP="00A95F0B">
      <w:pPr>
        <w:pStyle w:val="ListParagraph"/>
        <w:numPr>
          <w:ilvl w:val="0"/>
          <w:numId w:val="84"/>
        </w:numPr>
        <w:ind w:left="1800"/>
        <w:jc w:val="both"/>
        <w:rPr>
          <w:caps/>
          <w:color w:val="000000" w:themeColor="text1"/>
          <w:sz w:val="20"/>
          <w:szCs w:val="20"/>
          <w:u w:val="single"/>
        </w:rPr>
      </w:pPr>
      <w:r w:rsidRPr="00D95521">
        <w:rPr>
          <w:sz w:val="20"/>
          <w:szCs w:val="20"/>
        </w:rPr>
        <w:t>Retail Use</w:t>
      </w:r>
      <w:r w:rsidR="00235B0F" w:rsidRPr="00D95521">
        <w:rPr>
          <w:sz w:val="20"/>
          <w:szCs w:val="20"/>
        </w:rPr>
        <w:t>,</w:t>
      </w:r>
      <w:r w:rsidR="00E673EC" w:rsidRPr="00D95521">
        <w:rPr>
          <w:sz w:val="20"/>
          <w:szCs w:val="20"/>
        </w:rPr>
        <w:t xml:space="preserve"> with or without Drive-Through</w:t>
      </w:r>
      <w:r w:rsidRPr="00D95521">
        <w:rPr>
          <w:sz w:val="20"/>
          <w:szCs w:val="20"/>
        </w:rPr>
        <w:t xml:space="preserve"> </w:t>
      </w:r>
      <w:r w:rsidR="00F35D26" w:rsidRPr="00D95521">
        <w:rPr>
          <w:sz w:val="20"/>
          <w:szCs w:val="20"/>
        </w:rPr>
        <w:t>(r</w:t>
      </w:r>
      <w:r w:rsidRPr="00D95521">
        <w:rPr>
          <w:sz w:val="20"/>
          <w:szCs w:val="20"/>
        </w:rPr>
        <w:t xml:space="preserve">estaurant; coffee shop or roastery; retail bakery; </w:t>
      </w:r>
      <w:r w:rsidRPr="00D95521">
        <w:rPr>
          <w:sz w:val="20"/>
          <w:szCs w:val="20"/>
        </w:rPr>
        <w:lastRenderedPageBreak/>
        <w:t>butcher; pharmacy; jewelry, antiques, craft, fabric, flower, gift, pet supplies, apparel shop; art gallery; record, music, instrument shop; bookstore; sporting goods; convenience store; auto parts sales w</w:t>
      </w:r>
      <w:r w:rsidR="00213F1D" w:rsidRPr="00D95521">
        <w:rPr>
          <w:sz w:val="20"/>
          <w:szCs w:val="20"/>
        </w:rPr>
        <w:t>ithout</w:t>
      </w:r>
      <w:r w:rsidRPr="00D95521">
        <w:rPr>
          <w:sz w:val="20"/>
          <w:szCs w:val="20"/>
        </w:rPr>
        <w:t xml:space="preserve"> repair service; building finishes shop; liquor store</w:t>
      </w:r>
      <w:r w:rsidR="00F35D26" w:rsidRPr="00D95521">
        <w:rPr>
          <w:sz w:val="20"/>
          <w:szCs w:val="20"/>
        </w:rPr>
        <w:t>)</w:t>
      </w:r>
      <w:r w:rsidR="00C067E8" w:rsidRPr="00D95521">
        <w:rPr>
          <w:sz w:val="20"/>
          <w:szCs w:val="20"/>
        </w:rPr>
        <w:t>.</w:t>
      </w:r>
    </w:p>
    <w:p w14:paraId="0952640E" w14:textId="77777777" w:rsidR="009465F3" w:rsidRPr="00D95521" w:rsidRDefault="009465F3" w:rsidP="006609C4">
      <w:pPr>
        <w:widowControl/>
        <w:autoSpaceDE/>
        <w:autoSpaceDN/>
        <w:adjustRightInd/>
        <w:jc w:val="both"/>
        <w:rPr>
          <w:caps/>
          <w:color w:val="000000" w:themeColor="text1"/>
          <w:sz w:val="20"/>
          <w:szCs w:val="20"/>
        </w:rPr>
      </w:pPr>
    </w:p>
    <w:p w14:paraId="38D51FE3" w14:textId="2BB88CC3" w:rsidR="009465F3" w:rsidRPr="00D95521" w:rsidRDefault="002F1A4C" w:rsidP="006609C4">
      <w:pPr>
        <w:pStyle w:val="ListParagraph"/>
        <w:widowControl/>
        <w:numPr>
          <w:ilvl w:val="0"/>
          <w:numId w:val="78"/>
        </w:numPr>
        <w:autoSpaceDE/>
        <w:autoSpaceDN/>
        <w:adjustRightInd/>
        <w:ind w:left="1260"/>
        <w:jc w:val="both"/>
        <w:rPr>
          <w:caps/>
          <w:color w:val="000000" w:themeColor="text1"/>
          <w:sz w:val="20"/>
          <w:szCs w:val="20"/>
          <w:u w:val="single"/>
        </w:rPr>
      </w:pPr>
      <w:r w:rsidRPr="00D95521">
        <w:rPr>
          <w:sz w:val="20"/>
          <w:szCs w:val="20"/>
          <w:u w:val="single"/>
        </w:rPr>
        <w:t xml:space="preserve">Lot </w:t>
      </w:r>
      <w:r w:rsidR="009465F3" w:rsidRPr="00D95521">
        <w:rPr>
          <w:sz w:val="20"/>
          <w:szCs w:val="20"/>
          <w:u w:val="single"/>
        </w:rPr>
        <w:t>4</w:t>
      </w:r>
      <w:r w:rsidRPr="00D95521">
        <w:rPr>
          <w:sz w:val="20"/>
          <w:szCs w:val="20"/>
          <w:u w:val="single"/>
        </w:rPr>
        <w:t>, Only</w:t>
      </w:r>
      <w:r w:rsidR="00472487" w:rsidRPr="00D95521">
        <w:rPr>
          <w:sz w:val="20"/>
          <w:szCs w:val="20"/>
        </w:rPr>
        <w:t xml:space="preserve">. In addition to the </w:t>
      </w:r>
      <w:r w:rsidR="003C2A70" w:rsidRPr="00D95521">
        <w:rPr>
          <w:sz w:val="20"/>
          <w:szCs w:val="20"/>
        </w:rPr>
        <w:t>permitted uses</w:t>
      </w:r>
      <w:r w:rsidR="00EE096A">
        <w:rPr>
          <w:sz w:val="20"/>
          <w:szCs w:val="20"/>
        </w:rPr>
        <w:t xml:space="preserve"> identified</w:t>
      </w:r>
      <w:r w:rsidR="003C2A70" w:rsidRPr="00D95521">
        <w:rPr>
          <w:sz w:val="20"/>
          <w:szCs w:val="20"/>
        </w:rPr>
        <w:t xml:space="preserve"> in subsection II.A.</w:t>
      </w:r>
      <w:r w:rsidR="006A356B" w:rsidRPr="00D95521">
        <w:rPr>
          <w:sz w:val="20"/>
          <w:szCs w:val="20"/>
        </w:rPr>
        <w:t>, the following uses shall be permitted on Lot 4 only:</w:t>
      </w:r>
    </w:p>
    <w:p w14:paraId="63352725" w14:textId="77777777" w:rsidR="009465F3" w:rsidRPr="00D95521" w:rsidRDefault="009465F3" w:rsidP="006609C4">
      <w:pPr>
        <w:widowControl/>
        <w:autoSpaceDE/>
        <w:autoSpaceDN/>
        <w:adjustRightInd/>
        <w:jc w:val="both"/>
        <w:rPr>
          <w:caps/>
          <w:color w:val="000000" w:themeColor="text1"/>
          <w:sz w:val="20"/>
          <w:szCs w:val="20"/>
        </w:rPr>
      </w:pPr>
    </w:p>
    <w:p w14:paraId="092BB4ED" w14:textId="77777777" w:rsidR="009465F3" w:rsidRPr="00D95521" w:rsidRDefault="009465F3" w:rsidP="006609C4">
      <w:pPr>
        <w:pStyle w:val="p1"/>
        <w:numPr>
          <w:ilvl w:val="0"/>
          <w:numId w:val="50"/>
        </w:numPr>
        <w:ind w:left="1800"/>
        <w:jc w:val="both"/>
        <w:rPr>
          <w:rFonts w:ascii="Times New Roman" w:hAnsi="Times New Roman"/>
          <w:sz w:val="20"/>
          <w:szCs w:val="20"/>
        </w:rPr>
      </w:pPr>
      <w:r w:rsidRPr="00D95521">
        <w:rPr>
          <w:rFonts w:ascii="Times New Roman" w:hAnsi="Times New Roman"/>
          <w:sz w:val="20"/>
          <w:szCs w:val="20"/>
        </w:rPr>
        <w:t>Storage facility, indoor or internal - climate-controlled and fully self-contained facility with interior loading and unloading through an enclosed drive-thru tunnel, only.</w:t>
      </w:r>
    </w:p>
    <w:p w14:paraId="6CC88C96" w14:textId="77777777" w:rsidR="009465F3" w:rsidRPr="00D95521" w:rsidRDefault="009465F3" w:rsidP="006609C4">
      <w:pPr>
        <w:pStyle w:val="p1"/>
        <w:ind w:left="720"/>
        <w:jc w:val="both"/>
        <w:rPr>
          <w:rFonts w:ascii="Times New Roman" w:hAnsi="Times New Roman"/>
          <w:sz w:val="20"/>
          <w:szCs w:val="20"/>
        </w:rPr>
      </w:pPr>
    </w:p>
    <w:p w14:paraId="64C641F0" w14:textId="3704A6D4" w:rsidR="009465F3" w:rsidRPr="00D95521" w:rsidRDefault="009465F3" w:rsidP="006609C4">
      <w:pPr>
        <w:pStyle w:val="p1"/>
        <w:numPr>
          <w:ilvl w:val="0"/>
          <w:numId w:val="51"/>
        </w:numPr>
        <w:ind w:left="2520"/>
        <w:jc w:val="both"/>
        <w:rPr>
          <w:rFonts w:ascii="Times New Roman" w:hAnsi="Times New Roman"/>
          <w:sz w:val="20"/>
          <w:szCs w:val="20"/>
        </w:rPr>
      </w:pPr>
      <w:r w:rsidRPr="00D95521">
        <w:rPr>
          <w:rFonts w:ascii="Times New Roman" w:hAnsi="Times New Roman"/>
          <w:color w:val="000000" w:themeColor="text1"/>
          <w:sz w:val="20"/>
          <w:szCs w:val="20"/>
        </w:rPr>
        <w:t>Telecommunications, transmitting antennas, and lightning protection poles/rods are incidental and supportive of the permitted primary use for the Storage Facility</w:t>
      </w:r>
      <w:r w:rsidR="00F87DF3">
        <w:rPr>
          <w:rFonts w:ascii="Times New Roman" w:hAnsi="Times New Roman"/>
          <w:color w:val="000000" w:themeColor="text1"/>
          <w:sz w:val="20"/>
          <w:szCs w:val="20"/>
        </w:rPr>
        <w:t xml:space="preserve"> </w:t>
      </w:r>
      <w:r w:rsidRPr="00D95521">
        <w:rPr>
          <w:rFonts w:ascii="Times New Roman" w:hAnsi="Times New Roman"/>
          <w:color w:val="000000" w:themeColor="text1"/>
          <w:sz w:val="20"/>
          <w:szCs w:val="20"/>
        </w:rPr>
        <w:t>so long as these accessory structures are not leased or sublet to a third-party.</w:t>
      </w:r>
    </w:p>
    <w:p w14:paraId="225397E2" w14:textId="77777777" w:rsidR="009465F3" w:rsidRPr="00D95521" w:rsidRDefault="009465F3" w:rsidP="006609C4">
      <w:pPr>
        <w:widowControl/>
        <w:autoSpaceDE/>
        <w:autoSpaceDN/>
        <w:adjustRightInd/>
        <w:jc w:val="both"/>
        <w:rPr>
          <w:caps/>
          <w:color w:val="000000" w:themeColor="text1"/>
          <w:sz w:val="20"/>
          <w:szCs w:val="20"/>
        </w:rPr>
      </w:pPr>
    </w:p>
    <w:p w14:paraId="5280A5E2" w14:textId="419682C9" w:rsidR="00A41BE1" w:rsidRPr="00D95521" w:rsidRDefault="00A41BE1" w:rsidP="006609C4">
      <w:pPr>
        <w:pStyle w:val="ListParagraph"/>
        <w:widowControl/>
        <w:numPr>
          <w:ilvl w:val="0"/>
          <w:numId w:val="113"/>
        </w:numPr>
        <w:autoSpaceDE/>
        <w:autoSpaceDN/>
        <w:adjustRightInd/>
        <w:jc w:val="both"/>
        <w:rPr>
          <w:sz w:val="20"/>
          <w:szCs w:val="20"/>
          <w:u w:val="single"/>
        </w:rPr>
      </w:pPr>
      <w:r w:rsidRPr="00D95521">
        <w:rPr>
          <w:sz w:val="20"/>
          <w:szCs w:val="20"/>
          <w:u w:val="single"/>
        </w:rPr>
        <w:t>Prohibited Primary Uses</w:t>
      </w:r>
      <w:r w:rsidR="003E7269" w:rsidRPr="00D95521">
        <w:rPr>
          <w:sz w:val="20"/>
          <w:szCs w:val="20"/>
          <w:u w:val="single"/>
        </w:rPr>
        <w:t xml:space="preserve"> – All Lots:</w:t>
      </w:r>
    </w:p>
    <w:p w14:paraId="17FF782C" w14:textId="77777777" w:rsidR="00FD38DD" w:rsidRPr="00D95521" w:rsidRDefault="00FD38DD" w:rsidP="006609C4">
      <w:pPr>
        <w:pStyle w:val="TableParagraph"/>
        <w:numPr>
          <w:ilvl w:val="0"/>
          <w:numId w:val="31"/>
        </w:numPr>
        <w:spacing w:before="123"/>
        <w:ind w:left="1260"/>
        <w:jc w:val="both"/>
        <w:rPr>
          <w:rFonts w:ascii="Times New Roman" w:hAnsi="Times New Roman" w:cs="Times New Roman"/>
          <w:sz w:val="20"/>
          <w:szCs w:val="20"/>
        </w:rPr>
      </w:pPr>
      <w:r w:rsidRPr="00D95521">
        <w:rPr>
          <w:rFonts w:ascii="Times New Roman" w:hAnsi="Times New Roman" w:cs="Times New Roman"/>
          <w:sz w:val="20"/>
          <w:szCs w:val="20"/>
        </w:rPr>
        <w:t>Adult Uses (clubs, theatres, bookstores);</w:t>
      </w:r>
    </w:p>
    <w:p w14:paraId="47A156F4" w14:textId="0CE417CF" w:rsidR="00D171D6" w:rsidRPr="00D95521" w:rsidRDefault="0032191D" w:rsidP="006609C4">
      <w:pPr>
        <w:pStyle w:val="TableParagraph"/>
        <w:numPr>
          <w:ilvl w:val="0"/>
          <w:numId w:val="31"/>
        </w:numPr>
        <w:spacing w:before="123"/>
        <w:ind w:left="1260"/>
        <w:jc w:val="both"/>
        <w:rPr>
          <w:rFonts w:ascii="Times New Roman" w:hAnsi="Times New Roman" w:cs="Times New Roman"/>
          <w:sz w:val="20"/>
          <w:szCs w:val="20"/>
        </w:rPr>
      </w:pPr>
      <w:r w:rsidRPr="00D95521">
        <w:rPr>
          <w:rFonts w:ascii="Times New Roman" w:hAnsi="Times New Roman" w:cs="Times New Roman"/>
          <w:sz w:val="20"/>
          <w:szCs w:val="20"/>
        </w:rPr>
        <w:t>A</w:t>
      </w:r>
      <w:r w:rsidR="00990949" w:rsidRPr="00D95521">
        <w:rPr>
          <w:rFonts w:ascii="Times New Roman" w:hAnsi="Times New Roman" w:cs="Times New Roman"/>
          <w:sz w:val="20"/>
          <w:szCs w:val="20"/>
        </w:rPr>
        <w:t xml:space="preserve">uto </w:t>
      </w:r>
      <w:r w:rsidRPr="00D95521">
        <w:rPr>
          <w:rFonts w:ascii="Times New Roman" w:hAnsi="Times New Roman" w:cs="Times New Roman"/>
          <w:sz w:val="20"/>
          <w:szCs w:val="20"/>
        </w:rPr>
        <w:t>U</w:t>
      </w:r>
      <w:r w:rsidR="00990949" w:rsidRPr="00D95521">
        <w:rPr>
          <w:rFonts w:ascii="Times New Roman" w:hAnsi="Times New Roman" w:cs="Times New Roman"/>
          <w:sz w:val="20"/>
          <w:szCs w:val="20"/>
        </w:rPr>
        <w:t>se</w:t>
      </w:r>
      <w:r w:rsidR="0042576B" w:rsidRPr="00D95521">
        <w:rPr>
          <w:rFonts w:ascii="Times New Roman" w:hAnsi="Times New Roman" w:cs="Times New Roman"/>
          <w:sz w:val="20"/>
          <w:szCs w:val="20"/>
        </w:rPr>
        <w:t>s</w:t>
      </w:r>
      <w:r w:rsidRPr="00D95521">
        <w:rPr>
          <w:rFonts w:ascii="Times New Roman" w:hAnsi="Times New Roman" w:cs="Times New Roman"/>
          <w:sz w:val="20"/>
          <w:szCs w:val="20"/>
        </w:rPr>
        <w:t>;</w:t>
      </w:r>
      <w:r w:rsidR="00C94AA3" w:rsidRPr="00D95521">
        <w:rPr>
          <w:rFonts w:ascii="Times New Roman" w:hAnsi="Times New Roman" w:cs="Times New Roman"/>
          <w:sz w:val="20"/>
          <w:szCs w:val="20"/>
        </w:rPr>
        <w:t xml:space="preserve"> </w:t>
      </w:r>
    </w:p>
    <w:p w14:paraId="5D3FB879" w14:textId="0D31572B" w:rsidR="00FD38DD" w:rsidRPr="00D95521" w:rsidRDefault="00FD38DD" w:rsidP="006609C4">
      <w:pPr>
        <w:pStyle w:val="TableParagraph"/>
        <w:numPr>
          <w:ilvl w:val="0"/>
          <w:numId w:val="31"/>
        </w:numPr>
        <w:spacing w:before="123"/>
        <w:ind w:left="1260"/>
        <w:jc w:val="both"/>
        <w:rPr>
          <w:rFonts w:ascii="Times New Roman" w:hAnsi="Times New Roman" w:cs="Times New Roman"/>
          <w:sz w:val="20"/>
          <w:szCs w:val="20"/>
        </w:rPr>
      </w:pPr>
      <w:r w:rsidRPr="00D95521">
        <w:rPr>
          <w:rFonts w:ascii="Times New Roman" w:hAnsi="Times New Roman" w:cs="Times New Roman"/>
          <w:sz w:val="20"/>
          <w:szCs w:val="20"/>
        </w:rPr>
        <w:t>Discount Retail Stores;</w:t>
      </w:r>
    </w:p>
    <w:p w14:paraId="2E3D870A" w14:textId="0BDE3A46" w:rsidR="00F42563" w:rsidRPr="00D95521" w:rsidRDefault="00F42563" w:rsidP="006609C4">
      <w:pPr>
        <w:pStyle w:val="TableParagraph"/>
        <w:numPr>
          <w:ilvl w:val="0"/>
          <w:numId w:val="31"/>
        </w:numPr>
        <w:spacing w:before="123"/>
        <w:ind w:left="1260"/>
        <w:jc w:val="both"/>
        <w:rPr>
          <w:rFonts w:ascii="Times New Roman" w:hAnsi="Times New Roman" w:cs="Times New Roman"/>
          <w:sz w:val="20"/>
          <w:szCs w:val="20"/>
        </w:rPr>
      </w:pPr>
      <w:r w:rsidRPr="00D95521">
        <w:rPr>
          <w:rFonts w:ascii="Times New Roman" w:hAnsi="Times New Roman" w:cs="Times New Roman"/>
          <w:sz w:val="20"/>
          <w:szCs w:val="20"/>
        </w:rPr>
        <w:t>Fireworks sales</w:t>
      </w:r>
      <w:r w:rsidR="00F75930" w:rsidRPr="00D95521">
        <w:rPr>
          <w:rFonts w:ascii="Times New Roman" w:hAnsi="Times New Roman" w:cs="Times New Roman"/>
          <w:sz w:val="20"/>
          <w:szCs w:val="20"/>
        </w:rPr>
        <w:t>, storage</w:t>
      </w:r>
      <w:r w:rsidR="0032191D" w:rsidRPr="00D95521">
        <w:rPr>
          <w:rFonts w:ascii="Times New Roman" w:hAnsi="Times New Roman" w:cs="Times New Roman"/>
          <w:sz w:val="20"/>
          <w:szCs w:val="20"/>
        </w:rPr>
        <w:t>;</w:t>
      </w:r>
    </w:p>
    <w:p w14:paraId="14647EC2" w14:textId="10317FC0" w:rsidR="009C4107" w:rsidRPr="00D95521" w:rsidRDefault="009C4107" w:rsidP="006609C4">
      <w:pPr>
        <w:pStyle w:val="TableParagraph"/>
        <w:numPr>
          <w:ilvl w:val="0"/>
          <w:numId w:val="31"/>
        </w:numPr>
        <w:spacing w:before="123"/>
        <w:ind w:left="1260"/>
        <w:jc w:val="both"/>
        <w:rPr>
          <w:rFonts w:ascii="Times New Roman" w:hAnsi="Times New Roman" w:cs="Times New Roman"/>
          <w:sz w:val="20"/>
          <w:szCs w:val="20"/>
        </w:rPr>
      </w:pPr>
      <w:r w:rsidRPr="00D95521">
        <w:rPr>
          <w:rFonts w:ascii="Times New Roman" w:hAnsi="Times New Roman" w:cs="Times New Roman"/>
          <w:sz w:val="20"/>
          <w:szCs w:val="20"/>
        </w:rPr>
        <w:t xml:space="preserve">Storage </w:t>
      </w:r>
      <w:r w:rsidR="00E64AEC" w:rsidRPr="00D95521">
        <w:rPr>
          <w:rFonts w:ascii="Times New Roman" w:hAnsi="Times New Roman" w:cs="Times New Roman"/>
          <w:sz w:val="20"/>
          <w:szCs w:val="20"/>
        </w:rPr>
        <w:t>F</w:t>
      </w:r>
      <w:r w:rsidR="007C76DE" w:rsidRPr="00D95521">
        <w:rPr>
          <w:rFonts w:ascii="Times New Roman" w:hAnsi="Times New Roman" w:cs="Times New Roman"/>
          <w:sz w:val="20"/>
          <w:szCs w:val="20"/>
        </w:rPr>
        <w:t>acility for boats, r</w:t>
      </w:r>
      <w:r w:rsidR="005F6D9D" w:rsidRPr="00D95521">
        <w:rPr>
          <w:rFonts w:ascii="Times New Roman" w:hAnsi="Times New Roman" w:cs="Times New Roman"/>
          <w:sz w:val="20"/>
          <w:szCs w:val="20"/>
        </w:rPr>
        <w:t xml:space="preserve">ecreational </w:t>
      </w:r>
      <w:r w:rsidR="007C76DE" w:rsidRPr="00D95521">
        <w:rPr>
          <w:rFonts w:ascii="Times New Roman" w:hAnsi="Times New Roman" w:cs="Times New Roman"/>
          <w:sz w:val="20"/>
          <w:szCs w:val="20"/>
        </w:rPr>
        <w:t>v</w:t>
      </w:r>
      <w:r w:rsidR="005F6D9D" w:rsidRPr="00D95521">
        <w:rPr>
          <w:rFonts w:ascii="Times New Roman" w:hAnsi="Times New Roman" w:cs="Times New Roman"/>
          <w:sz w:val="20"/>
          <w:szCs w:val="20"/>
        </w:rPr>
        <w:t>ehicle</w:t>
      </w:r>
      <w:r w:rsidR="007C76DE" w:rsidRPr="00D95521">
        <w:rPr>
          <w:rFonts w:ascii="Times New Roman" w:hAnsi="Times New Roman" w:cs="Times New Roman"/>
          <w:sz w:val="20"/>
          <w:szCs w:val="20"/>
        </w:rPr>
        <w:t>s</w:t>
      </w:r>
      <w:r w:rsidR="00E64AEC" w:rsidRPr="00D95521">
        <w:rPr>
          <w:rFonts w:ascii="Times New Roman" w:hAnsi="Times New Roman" w:cs="Times New Roman"/>
          <w:sz w:val="20"/>
          <w:szCs w:val="20"/>
        </w:rPr>
        <w:t>;</w:t>
      </w:r>
    </w:p>
    <w:p w14:paraId="380BEA77" w14:textId="7938A5D8" w:rsidR="00D717B7" w:rsidRPr="00D95521" w:rsidRDefault="0053503E" w:rsidP="006609C4">
      <w:pPr>
        <w:pStyle w:val="TableParagraph"/>
        <w:numPr>
          <w:ilvl w:val="0"/>
          <w:numId w:val="31"/>
        </w:numPr>
        <w:spacing w:before="123"/>
        <w:ind w:left="1260"/>
        <w:jc w:val="both"/>
        <w:rPr>
          <w:rFonts w:ascii="Times New Roman" w:hAnsi="Times New Roman" w:cs="Times New Roman"/>
          <w:sz w:val="20"/>
          <w:szCs w:val="20"/>
        </w:rPr>
      </w:pPr>
      <w:r w:rsidRPr="00D95521">
        <w:rPr>
          <w:rFonts w:ascii="Times New Roman" w:hAnsi="Times New Roman" w:cs="Times New Roman"/>
          <w:sz w:val="20"/>
          <w:szCs w:val="20"/>
        </w:rPr>
        <w:t>S</w:t>
      </w:r>
      <w:r w:rsidR="00C26A33" w:rsidRPr="00D95521">
        <w:rPr>
          <w:rFonts w:ascii="Times New Roman" w:hAnsi="Times New Roman" w:cs="Times New Roman"/>
          <w:sz w:val="20"/>
          <w:szCs w:val="20"/>
        </w:rPr>
        <w:t>t</w:t>
      </w:r>
      <w:r w:rsidR="00A770EC" w:rsidRPr="00D95521">
        <w:rPr>
          <w:rFonts w:ascii="Times New Roman" w:hAnsi="Times New Roman" w:cs="Times New Roman"/>
          <w:sz w:val="20"/>
          <w:szCs w:val="20"/>
        </w:rPr>
        <w:t xml:space="preserve">orage </w:t>
      </w:r>
      <w:r w:rsidR="00E64AEC" w:rsidRPr="00D95521">
        <w:rPr>
          <w:rFonts w:ascii="Times New Roman" w:hAnsi="Times New Roman" w:cs="Times New Roman"/>
          <w:sz w:val="20"/>
          <w:szCs w:val="20"/>
        </w:rPr>
        <w:t>F</w:t>
      </w:r>
      <w:r w:rsidR="00A770EC" w:rsidRPr="00D95521">
        <w:rPr>
          <w:rFonts w:ascii="Times New Roman" w:hAnsi="Times New Roman" w:cs="Times New Roman"/>
          <w:sz w:val="20"/>
          <w:szCs w:val="20"/>
        </w:rPr>
        <w:t>acility</w:t>
      </w:r>
      <w:r w:rsidR="00C26A33" w:rsidRPr="00D95521">
        <w:rPr>
          <w:rFonts w:ascii="Times New Roman" w:hAnsi="Times New Roman" w:cs="Times New Roman"/>
          <w:sz w:val="20"/>
          <w:szCs w:val="20"/>
        </w:rPr>
        <w:t>, outdoor</w:t>
      </w:r>
      <w:r w:rsidR="00AC5CE0" w:rsidRPr="00D95521">
        <w:rPr>
          <w:rFonts w:ascii="Times New Roman" w:hAnsi="Times New Roman" w:cs="Times New Roman"/>
          <w:sz w:val="20"/>
          <w:szCs w:val="20"/>
        </w:rPr>
        <w:t xml:space="preserve"> (</w:t>
      </w:r>
      <w:r w:rsidR="00C6199C" w:rsidRPr="00D95521">
        <w:rPr>
          <w:rFonts w:ascii="Times New Roman" w:hAnsi="Times New Roman" w:cs="Times New Roman"/>
          <w:sz w:val="20"/>
          <w:szCs w:val="20"/>
        </w:rPr>
        <w:t>driv</w:t>
      </w:r>
      <w:r w:rsidRPr="00D95521">
        <w:rPr>
          <w:rFonts w:ascii="Times New Roman" w:hAnsi="Times New Roman" w:cs="Times New Roman"/>
          <w:sz w:val="20"/>
          <w:szCs w:val="20"/>
        </w:rPr>
        <w:t>e-</w:t>
      </w:r>
      <w:r w:rsidR="00C6199C" w:rsidRPr="00D95521">
        <w:rPr>
          <w:rFonts w:ascii="Times New Roman" w:hAnsi="Times New Roman" w:cs="Times New Roman"/>
          <w:sz w:val="20"/>
          <w:szCs w:val="20"/>
        </w:rPr>
        <w:t>up storage un</w:t>
      </w:r>
      <w:r w:rsidRPr="00D95521">
        <w:rPr>
          <w:rFonts w:ascii="Times New Roman" w:hAnsi="Times New Roman" w:cs="Times New Roman"/>
          <w:sz w:val="20"/>
          <w:szCs w:val="20"/>
        </w:rPr>
        <w:t>it</w:t>
      </w:r>
      <w:r w:rsidR="00C16F15" w:rsidRPr="00D95521">
        <w:rPr>
          <w:rFonts w:ascii="Times New Roman" w:hAnsi="Times New Roman" w:cs="Times New Roman"/>
          <w:sz w:val="20"/>
          <w:szCs w:val="20"/>
        </w:rPr>
        <w:t>s</w:t>
      </w:r>
      <w:r w:rsidR="00236E2F" w:rsidRPr="00D95521">
        <w:rPr>
          <w:rFonts w:ascii="Times New Roman" w:hAnsi="Times New Roman" w:cs="Times New Roman"/>
          <w:sz w:val="20"/>
          <w:szCs w:val="20"/>
        </w:rPr>
        <w:t>, outside storage units</w:t>
      </w:r>
      <w:r w:rsidR="00C16F15" w:rsidRPr="00D95521">
        <w:rPr>
          <w:rFonts w:ascii="Times New Roman" w:hAnsi="Times New Roman" w:cs="Times New Roman"/>
          <w:sz w:val="20"/>
          <w:szCs w:val="20"/>
        </w:rPr>
        <w:t>)</w:t>
      </w:r>
      <w:r w:rsidR="00FD38DD" w:rsidRPr="00D95521">
        <w:rPr>
          <w:rFonts w:ascii="Times New Roman" w:hAnsi="Times New Roman" w:cs="Times New Roman"/>
          <w:sz w:val="20"/>
          <w:szCs w:val="20"/>
        </w:rPr>
        <w:t>;</w:t>
      </w:r>
    </w:p>
    <w:p w14:paraId="0AE94CC2" w14:textId="4880E91C" w:rsidR="00FD38DD" w:rsidRPr="00D95521" w:rsidRDefault="00FD38DD" w:rsidP="006609C4">
      <w:pPr>
        <w:pStyle w:val="TableParagraph"/>
        <w:numPr>
          <w:ilvl w:val="0"/>
          <w:numId w:val="31"/>
        </w:numPr>
        <w:spacing w:before="123"/>
        <w:ind w:left="1260"/>
        <w:jc w:val="both"/>
        <w:rPr>
          <w:rFonts w:ascii="Times New Roman" w:hAnsi="Times New Roman" w:cs="Times New Roman"/>
          <w:sz w:val="20"/>
          <w:szCs w:val="20"/>
        </w:rPr>
      </w:pPr>
      <w:r w:rsidRPr="00D95521">
        <w:rPr>
          <w:rFonts w:ascii="Times New Roman" w:hAnsi="Times New Roman" w:cs="Times New Roman"/>
          <w:sz w:val="20"/>
          <w:szCs w:val="20"/>
        </w:rPr>
        <w:t>Tobacco and e-Cigarette Use (</w:t>
      </w:r>
      <w:r w:rsidR="00077AAA" w:rsidRPr="00D95521">
        <w:rPr>
          <w:rFonts w:ascii="Times New Roman" w:hAnsi="Times New Roman" w:cs="Times New Roman"/>
          <w:sz w:val="20"/>
          <w:szCs w:val="20"/>
        </w:rPr>
        <w:t>s</w:t>
      </w:r>
      <w:r w:rsidRPr="00D95521">
        <w:rPr>
          <w:rFonts w:ascii="Times New Roman" w:hAnsi="Times New Roman" w:cs="Times New Roman"/>
          <w:sz w:val="20"/>
          <w:szCs w:val="20"/>
        </w:rPr>
        <w:t>moke, vape, CBD shop; hookah, cigar bar).</w:t>
      </w:r>
    </w:p>
    <w:p w14:paraId="4E7F40AA" w14:textId="77777777" w:rsidR="003F6EC9" w:rsidRPr="00D95521" w:rsidRDefault="003F6EC9" w:rsidP="006609C4">
      <w:pPr>
        <w:widowControl/>
        <w:autoSpaceDE/>
        <w:autoSpaceDN/>
        <w:adjustRightInd/>
        <w:jc w:val="both"/>
        <w:rPr>
          <w:caps/>
          <w:color w:val="000000" w:themeColor="text1"/>
          <w:sz w:val="20"/>
          <w:szCs w:val="20"/>
        </w:rPr>
      </w:pPr>
    </w:p>
    <w:p w14:paraId="5965F4A6" w14:textId="35D7898D" w:rsidR="007408CE" w:rsidRPr="00D95521" w:rsidRDefault="003F6EC9" w:rsidP="006609C4">
      <w:pPr>
        <w:pStyle w:val="ListParagraph"/>
        <w:widowControl/>
        <w:numPr>
          <w:ilvl w:val="0"/>
          <w:numId w:val="113"/>
        </w:numPr>
        <w:autoSpaceDE/>
        <w:autoSpaceDN/>
        <w:adjustRightInd/>
        <w:jc w:val="both"/>
        <w:rPr>
          <w:sz w:val="20"/>
          <w:szCs w:val="20"/>
          <w:u w:val="single"/>
        </w:rPr>
      </w:pPr>
      <w:r w:rsidRPr="00D95521">
        <w:rPr>
          <w:sz w:val="20"/>
          <w:szCs w:val="20"/>
          <w:u w:val="single"/>
        </w:rPr>
        <w:t>Accessory Uses</w:t>
      </w:r>
      <w:r w:rsidR="0054266D" w:rsidRPr="00D95521">
        <w:rPr>
          <w:sz w:val="20"/>
          <w:szCs w:val="20"/>
          <w:u w:val="single"/>
        </w:rPr>
        <w:t xml:space="preserve"> – All Lots</w:t>
      </w:r>
      <w:r w:rsidR="00E66437" w:rsidRPr="00D95521">
        <w:rPr>
          <w:sz w:val="20"/>
          <w:szCs w:val="20"/>
          <w:u w:val="single"/>
        </w:rPr>
        <w:t>.</w:t>
      </w:r>
      <w:r w:rsidR="00D1525A" w:rsidRPr="00D95521">
        <w:rPr>
          <w:sz w:val="20"/>
          <w:szCs w:val="20"/>
        </w:rPr>
        <w:t xml:space="preserve"> </w:t>
      </w:r>
    </w:p>
    <w:p w14:paraId="2AF96D0C" w14:textId="77777777" w:rsidR="00E305F1" w:rsidRPr="00D95521" w:rsidRDefault="00E305F1" w:rsidP="006609C4">
      <w:pPr>
        <w:pStyle w:val="ListParagraph"/>
        <w:widowControl/>
        <w:autoSpaceDE/>
        <w:autoSpaceDN/>
        <w:adjustRightInd/>
        <w:jc w:val="both"/>
        <w:rPr>
          <w:sz w:val="20"/>
          <w:szCs w:val="20"/>
          <w:u w:val="single"/>
        </w:rPr>
      </w:pPr>
    </w:p>
    <w:p w14:paraId="5DCEBE9D" w14:textId="20F46C47" w:rsidR="00655B16" w:rsidRPr="00D95521" w:rsidRDefault="007174BD" w:rsidP="006609C4">
      <w:pPr>
        <w:pStyle w:val="ListParagraph"/>
        <w:widowControl/>
        <w:numPr>
          <w:ilvl w:val="0"/>
          <w:numId w:val="88"/>
        </w:numPr>
        <w:autoSpaceDE/>
        <w:autoSpaceDN/>
        <w:adjustRightInd/>
        <w:ind w:left="1260"/>
        <w:jc w:val="both"/>
        <w:rPr>
          <w:sz w:val="20"/>
          <w:szCs w:val="20"/>
          <w:u w:val="single"/>
        </w:rPr>
      </w:pPr>
      <w:r w:rsidRPr="00D95521">
        <w:rPr>
          <w:sz w:val="20"/>
          <w:szCs w:val="20"/>
          <w:u w:val="single"/>
        </w:rPr>
        <w:t>Permitted</w:t>
      </w:r>
      <w:r w:rsidR="00A104F3" w:rsidRPr="00D95521">
        <w:rPr>
          <w:sz w:val="20"/>
          <w:szCs w:val="20"/>
          <w:u w:val="single"/>
        </w:rPr>
        <w:t xml:space="preserve"> Accessory Uses.</w:t>
      </w:r>
      <w:r w:rsidRPr="00D95521">
        <w:rPr>
          <w:sz w:val="20"/>
          <w:szCs w:val="20"/>
        </w:rPr>
        <w:t xml:space="preserve"> </w:t>
      </w:r>
      <w:r w:rsidR="00D1525A" w:rsidRPr="00D95521">
        <w:rPr>
          <w:sz w:val="20"/>
          <w:szCs w:val="20"/>
        </w:rPr>
        <w:t xml:space="preserve">The following </w:t>
      </w:r>
      <w:r w:rsidR="00EA6FDB" w:rsidRPr="00D95521">
        <w:rPr>
          <w:sz w:val="20"/>
          <w:szCs w:val="20"/>
        </w:rPr>
        <w:t xml:space="preserve">accessory </w:t>
      </w:r>
      <w:r w:rsidR="00D1525A" w:rsidRPr="00D95521">
        <w:rPr>
          <w:sz w:val="20"/>
          <w:szCs w:val="20"/>
        </w:rPr>
        <w:t xml:space="preserve">uses </w:t>
      </w:r>
      <w:r w:rsidR="00D1525A" w:rsidRPr="00D95521">
        <w:rPr>
          <w:color w:val="000000" w:themeColor="text1"/>
          <w:sz w:val="20"/>
          <w:szCs w:val="20"/>
        </w:rPr>
        <w:t xml:space="preserve">shall </w:t>
      </w:r>
      <w:r w:rsidR="00814A7D" w:rsidRPr="00D95521">
        <w:rPr>
          <w:color w:val="000000" w:themeColor="text1"/>
          <w:sz w:val="20"/>
          <w:szCs w:val="20"/>
        </w:rPr>
        <w:t xml:space="preserve">be permitted in The Pavilion PUD </w:t>
      </w:r>
      <w:r w:rsidR="0029550D" w:rsidRPr="00D95521">
        <w:rPr>
          <w:color w:val="000000" w:themeColor="text1"/>
          <w:sz w:val="20"/>
          <w:szCs w:val="20"/>
        </w:rPr>
        <w:t xml:space="preserve">and </w:t>
      </w:r>
      <w:r w:rsidR="006045F4" w:rsidRPr="00D95521">
        <w:rPr>
          <w:color w:val="000000" w:themeColor="text1"/>
          <w:sz w:val="20"/>
          <w:szCs w:val="20"/>
        </w:rPr>
        <w:t>shall</w:t>
      </w:r>
      <w:r w:rsidR="0029550D" w:rsidRPr="00D95521">
        <w:rPr>
          <w:color w:val="000000" w:themeColor="text1"/>
          <w:sz w:val="20"/>
          <w:szCs w:val="20"/>
        </w:rPr>
        <w:t xml:space="preserve"> </w:t>
      </w:r>
      <w:r w:rsidR="00D1525A" w:rsidRPr="00D95521">
        <w:rPr>
          <w:color w:val="000000" w:themeColor="text1"/>
          <w:sz w:val="20"/>
          <w:szCs w:val="20"/>
        </w:rPr>
        <w:t>not be required to be incidental or supportive of the permitted primary use of the building or lot where it is located.</w:t>
      </w:r>
    </w:p>
    <w:p w14:paraId="6B0AFAC7" w14:textId="77777777" w:rsidR="002A0B30" w:rsidRPr="00D95521" w:rsidRDefault="002A0B30" w:rsidP="006609C4">
      <w:pPr>
        <w:pStyle w:val="TableParagraph"/>
        <w:numPr>
          <w:ilvl w:val="0"/>
          <w:numId w:val="29"/>
        </w:numPr>
        <w:spacing w:before="123"/>
        <w:ind w:left="1800"/>
        <w:jc w:val="both"/>
        <w:rPr>
          <w:rFonts w:ascii="Times New Roman" w:hAnsi="Times New Roman" w:cs="Times New Roman"/>
          <w:sz w:val="20"/>
          <w:szCs w:val="20"/>
        </w:rPr>
      </w:pPr>
      <w:r w:rsidRPr="00D95521">
        <w:rPr>
          <w:rFonts w:ascii="Times New Roman" w:hAnsi="Times New Roman" w:cs="Times New Roman"/>
          <w:color w:val="000000" w:themeColor="text1"/>
          <w:sz w:val="20"/>
          <w:szCs w:val="20"/>
        </w:rPr>
        <w:t>Dumpster (excluding temporary);</w:t>
      </w:r>
    </w:p>
    <w:p w14:paraId="1F4391D7" w14:textId="086B19BD" w:rsidR="002A0B30" w:rsidRPr="00D95521" w:rsidRDefault="002A0B30" w:rsidP="006609C4">
      <w:pPr>
        <w:pStyle w:val="TableParagraph"/>
        <w:numPr>
          <w:ilvl w:val="0"/>
          <w:numId w:val="29"/>
        </w:numPr>
        <w:spacing w:before="123"/>
        <w:ind w:left="1800"/>
        <w:jc w:val="both"/>
        <w:rPr>
          <w:rFonts w:ascii="Times New Roman" w:hAnsi="Times New Roman" w:cs="Times New Roman"/>
          <w:sz w:val="20"/>
          <w:szCs w:val="20"/>
        </w:rPr>
      </w:pPr>
      <w:r w:rsidRPr="00D95521">
        <w:rPr>
          <w:rFonts w:ascii="Times New Roman" w:hAnsi="Times New Roman" w:cs="Times New Roman"/>
          <w:color w:val="000000" w:themeColor="text1"/>
          <w:sz w:val="20"/>
          <w:szCs w:val="20"/>
        </w:rPr>
        <w:t>Electric Vehicle Charging Station (EV Charger);</w:t>
      </w:r>
    </w:p>
    <w:p w14:paraId="6E5182CF" w14:textId="3A5D3B39" w:rsidR="003F6EC9" w:rsidRPr="00D95521" w:rsidRDefault="00E5211C" w:rsidP="006609C4">
      <w:pPr>
        <w:pStyle w:val="TableParagraph"/>
        <w:numPr>
          <w:ilvl w:val="0"/>
          <w:numId w:val="29"/>
        </w:numPr>
        <w:spacing w:before="123"/>
        <w:ind w:left="1800"/>
        <w:jc w:val="both"/>
        <w:rPr>
          <w:rFonts w:ascii="Times New Roman" w:hAnsi="Times New Roman" w:cs="Times New Roman"/>
          <w:sz w:val="20"/>
          <w:szCs w:val="20"/>
        </w:rPr>
      </w:pPr>
      <w:r w:rsidRPr="00D95521">
        <w:rPr>
          <w:rFonts w:ascii="Times New Roman" w:hAnsi="Times New Roman" w:cs="Times New Roman"/>
          <w:sz w:val="20"/>
          <w:szCs w:val="20"/>
        </w:rPr>
        <w:t>Open</w:t>
      </w:r>
      <w:r w:rsidR="00B3697F" w:rsidRPr="00D95521">
        <w:rPr>
          <w:rFonts w:ascii="Times New Roman" w:hAnsi="Times New Roman" w:cs="Times New Roman"/>
          <w:sz w:val="20"/>
          <w:szCs w:val="20"/>
        </w:rPr>
        <w:t>-L</w:t>
      </w:r>
      <w:r w:rsidR="003F6EC9" w:rsidRPr="00D95521">
        <w:rPr>
          <w:rFonts w:ascii="Times New Roman" w:hAnsi="Times New Roman" w:cs="Times New Roman"/>
          <w:sz w:val="20"/>
          <w:szCs w:val="20"/>
        </w:rPr>
        <w:t xml:space="preserve">ot </w:t>
      </w:r>
      <w:r w:rsidR="00B3697F" w:rsidRPr="00D95521">
        <w:rPr>
          <w:rFonts w:ascii="Times New Roman" w:hAnsi="Times New Roman" w:cs="Times New Roman"/>
          <w:sz w:val="20"/>
          <w:szCs w:val="20"/>
        </w:rPr>
        <w:t>S</w:t>
      </w:r>
      <w:r w:rsidR="003F6EC9" w:rsidRPr="00D95521">
        <w:rPr>
          <w:rFonts w:ascii="Times New Roman" w:hAnsi="Times New Roman" w:cs="Times New Roman"/>
          <w:sz w:val="20"/>
          <w:szCs w:val="20"/>
        </w:rPr>
        <w:t>ales</w:t>
      </w:r>
      <w:r w:rsidR="00B3697F" w:rsidRPr="00D95521">
        <w:rPr>
          <w:rFonts w:ascii="Times New Roman" w:hAnsi="Times New Roman" w:cs="Times New Roman"/>
          <w:sz w:val="20"/>
          <w:szCs w:val="20"/>
        </w:rPr>
        <w:t>;</w:t>
      </w:r>
    </w:p>
    <w:p w14:paraId="2FF4BCAB" w14:textId="08138BAB" w:rsidR="006045F4" w:rsidRPr="00D95521" w:rsidRDefault="0083168B" w:rsidP="006609C4">
      <w:pPr>
        <w:pStyle w:val="TableParagraph"/>
        <w:numPr>
          <w:ilvl w:val="0"/>
          <w:numId w:val="29"/>
        </w:numPr>
        <w:spacing w:before="123"/>
        <w:ind w:left="1800"/>
        <w:jc w:val="both"/>
        <w:rPr>
          <w:rFonts w:ascii="Times New Roman" w:hAnsi="Times New Roman" w:cs="Times New Roman"/>
          <w:sz w:val="20"/>
          <w:szCs w:val="20"/>
        </w:rPr>
      </w:pPr>
      <w:r w:rsidRPr="00D95521">
        <w:rPr>
          <w:rFonts w:ascii="Times New Roman" w:hAnsi="Times New Roman" w:cs="Times New Roman"/>
          <w:sz w:val="20"/>
          <w:szCs w:val="20"/>
        </w:rPr>
        <w:t>Outdoor Dining Area.</w:t>
      </w:r>
    </w:p>
    <w:p w14:paraId="259E4B05" w14:textId="5BE7E53A" w:rsidR="006045F4" w:rsidRPr="00D95521" w:rsidRDefault="006045F4" w:rsidP="006609C4">
      <w:pPr>
        <w:pStyle w:val="TableParagraph"/>
        <w:numPr>
          <w:ilvl w:val="0"/>
          <w:numId w:val="88"/>
        </w:numPr>
        <w:spacing w:before="123"/>
        <w:ind w:left="1260"/>
        <w:jc w:val="both"/>
        <w:rPr>
          <w:rFonts w:ascii="Times New Roman" w:hAnsi="Times New Roman" w:cs="Times New Roman"/>
          <w:sz w:val="20"/>
          <w:szCs w:val="20"/>
        </w:rPr>
      </w:pPr>
      <w:r w:rsidRPr="00D95521">
        <w:rPr>
          <w:rFonts w:ascii="Times New Roman" w:hAnsi="Times New Roman" w:cs="Times New Roman"/>
          <w:color w:val="000000" w:themeColor="text1"/>
          <w:sz w:val="20"/>
          <w:szCs w:val="20"/>
          <w:u w:val="single"/>
        </w:rPr>
        <w:t xml:space="preserve">Incidental </w:t>
      </w:r>
      <w:r w:rsidR="00A104F3" w:rsidRPr="00D95521">
        <w:rPr>
          <w:rFonts w:ascii="Times New Roman" w:hAnsi="Times New Roman" w:cs="Times New Roman"/>
          <w:color w:val="000000" w:themeColor="text1"/>
          <w:sz w:val="20"/>
          <w:szCs w:val="20"/>
          <w:u w:val="single"/>
        </w:rPr>
        <w:t>A</w:t>
      </w:r>
      <w:r w:rsidRPr="00D95521">
        <w:rPr>
          <w:rFonts w:ascii="Times New Roman" w:hAnsi="Times New Roman" w:cs="Times New Roman"/>
          <w:color w:val="000000" w:themeColor="text1"/>
          <w:sz w:val="20"/>
          <w:szCs w:val="20"/>
          <w:u w:val="single"/>
        </w:rPr>
        <w:t xml:space="preserve">ccessory </w:t>
      </w:r>
      <w:r w:rsidR="00A104F3" w:rsidRPr="00D95521">
        <w:rPr>
          <w:rFonts w:ascii="Times New Roman" w:hAnsi="Times New Roman" w:cs="Times New Roman"/>
          <w:color w:val="000000" w:themeColor="text1"/>
          <w:sz w:val="20"/>
          <w:szCs w:val="20"/>
          <w:u w:val="single"/>
        </w:rPr>
        <w:t>U</w:t>
      </w:r>
      <w:r w:rsidRPr="00D95521">
        <w:rPr>
          <w:rFonts w:ascii="Times New Roman" w:hAnsi="Times New Roman" w:cs="Times New Roman"/>
          <w:color w:val="000000" w:themeColor="text1"/>
          <w:sz w:val="20"/>
          <w:szCs w:val="20"/>
          <w:u w:val="single"/>
        </w:rPr>
        <w:t>ses.</w:t>
      </w:r>
      <w:r w:rsidRPr="00D95521">
        <w:rPr>
          <w:rFonts w:ascii="Times New Roman" w:hAnsi="Times New Roman" w:cs="Times New Roman"/>
          <w:color w:val="000000" w:themeColor="text1"/>
          <w:sz w:val="20"/>
          <w:szCs w:val="20"/>
        </w:rPr>
        <w:t xml:space="preserve"> </w:t>
      </w:r>
      <w:r w:rsidR="0031367F" w:rsidRPr="00D95521">
        <w:rPr>
          <w:rFonts w:ascii="Times New Roman" w:hAnsi="Times New Roman" w:cs="Times New Roman"/>
          <w:color w:val="000000" w:themeColor="text1"/>
          <w:sz w:val="20"/>
          <w:szCs w:val="20"/>
        </w:rPr>
        <w:t xml:space="preserve">Except as set forth in </w:t>
      </w:r>
      <w:r w:rsidR="00172880" w:rsidRPr="00D95521">
        <w:rPr>
          <w:rFonts w:ascii="Times New Roman" w:hAnsi="Times New Roman" w:cs="Times New Roman"/>
          <w:color w:val="000000" w:themeColor="text1"/>
          <w:sz w:val="20"/>
          <w:szCs w:val="20"/>
        </w:rPr>
        <w:t>subsection II.C.1.</w:t>
      </w:r>
      <w:r w:rsidR="00FF1280" w:rsidRPr="00D95521">
        <w:rPr>
          <w:rFonts w:ascii="Times New Roman" w:hAnsi="Times New Roman" w:cs="Times New Roman"/>
          <w:color w:val="000000" w:themeColor="text1"/>
          <w:sz w:val="20"/>
          <w:szCs w:val="20"/>
        </w:rPr>
        <w:t xml:space="preserve">, </w:t>
      </w:r>
      <w:r w:rsidRPr="00D95521">
        <w:rPr>
          <w:rFonts w:ascii="Times New Roman" w:hAnsi="Times New Roman" w:cs="Times New Roman"/>
          <w:color w:val="000000" w:themeColor="text1"/>
          <w:sz w:val="20"/>
          <w:szCs w:val="20"/>
        </w:rPr>
        <w:t>accessory use</w:t>
      </w:r>
      <w:r w:rsidR="00082967">
        <w:rPr>
          <w:rFonts w:ascii="Times New Roman" w:hAnsi="Times New Roman" w:cs="Times New Roman"/>
          <w:color w:val="000000" w:themeColor="text1"/>
          <w:sz w:val="20"/>
          <w:szCs w:val="20"/>
        </w:rPr>
        <w:t>s</w:t>
      </w:r>
      <w:r w:rsidRPr="00D95521">
        <w:rPr>
          <w:rFonts w:ascii="Times New Roman" w:hAnsi="Times New Roman" w:cs="Times New Roman"/>
          <w:color w:val="000000" w:themeColor="text1"/>
          <w:sz w:val="20"/>
          <w:szCs w:val="20"/>
        </w:rPr>
        <w:t xml:space="preserve"> shall be permitted in The Pavilion PUD </w:t>
      </w:r>
      <w:r w:rsidR="00644991">
        <w:rPr>
          <w:rFonts w:ascii="Times New Roman" w:hAnsi="Times New Roman" w:cs="Times New Roman"/>
          <w:color w:val="000000" w:themeColor="text1"/>
          <w:sz w:val="20"/>
          <w:szCs w:val="20"/>
        </w:rPr>
        <w:t>only upon</w:t>
      </w:r>
      <w:r w:rsidRPr="00D95521">
        <w:rPr>
          <w:rFonts w:ascii="Times New Roman" w:hAnsi="Times New Roman" w:cs="Times New Roman"/>
          <w:color w:val="000000" w:themeColor="text1"/>
          <w:sz w:val="20"/>
          <w:szCs w:val="20"/>
        </w:rPr>
        <w:t xml:space="preserve"> the Zoning Administrator</w:t>
      </w:r>
      <w:r w:rsidR="00644991">
        <w:rPr>
          <w:rFonts w:ascii="Times New Roman" w:hAnsi="Times New Roman" w:cs="Times New Roman"/>
          <w:color w:val="000000" w:themeColor="text1"/>
          <w:sz w:val="20"/>
          <w:szCs w:val="20"/>
        </w:rPr>
        <w:t>’s</w:t>
      </w:r>
      <w:r w:rsidRPr="00D95521">
        <w:rPr>
          <w:rFonts w:ascii="Times New Roman" w:hAnsi="Times New Roman" w:cs="Times New Roman"/>
          <w:color w:val="000000" w:themeColor="text1"/>
          <w:sz w:val="20"/>
          <w:szCs w:val="20"/>
        </w:rPr>
        <w:t xml:space="preserve"> determin</w:t>
      </w:r>
      <w:r w:rsidR="00644991">
        <w:rPr>
          <w:rFonts w:ascii="Times New Roman" w:hAnsi="Times New Roman" w:cs="Times New Roman"/>
          <w:color w:val="000000" w:themeColor="text1"/>
          <w:sz w:val="20"/>
          <w:szCs w:val="20"/>
        </w:rPr>
        <w:t>ation</w:t>
      </w:r>
      <w:r w:rsidRPr="00D95521">
        <w:rPr>
          <w:rFonts w:ascii="Times New Roman" w:hAnsi="Times New Roman" w:cs="Times New Roman"/>
          <w:color w:val="000000" w:themeColor="text1"/>
          <w:sz w:val="20"/>
          <w:szCs w:val="20"/>
        </w:rPr>
        <w:t xml:space="preserve"> that the accessory use is: </w:t>
      </w:r>
    </w:p>
    <w:p w14:paraId="44B0BB82" w14:textId="77777777" w:rsidR="006045F4" w:rsidRPr="00D95521" w:rsidRDefault="006045F4" w:rsidP="006609C4">
      <w:pPr>
        <w:pStyle w:val="ListParagraph"/>
        <w:ind w:left="360"/>
        <w:jc w:val="both"/>
        <w:rPr>
          <w:i/>
          <w:iCs/>
          <w:color w:val="000000" w:themeColor="text1"/>
          <w:sz w:val="20"/>
          <w:szCs w:val="20"/>
        </w:rPr>
      </w:pPr>
    </w:p>
    <w:p w14:paraId="4B164903" w14:textId="77777777" w:rsidR="006045F4" w:rsidRPr="00D95521" w:rsidRDefault="006045F4" w:rsidP="006609C4">
      <w:pPr>
        <w:pStyle w:val="ListParagraph"/>
        <w:widowControl/>
        <w:numPr>
          <w:ilvl w:val="0"/>
          <w:numId w:val="87"/>
        </w:numPr>
        <w:autoSpaceDE/>
        <w:autoSpaceDN/>
        <w:adjustRightInd/>
        <w:ind w:left="1800"/>
        <w:jc w:val="both"/>
        <w:rPr>
          <w:color w:val="000000" w:themeColor="text1"/>
          <w:sz w:val="20"/>
          <w:szCs w:val="20"/>
        </w:rPr>
      </w:pPr>
      <w:r w:rsidRPr="00D95521">
        <w:rPr>
          <w:color w:val="000000" w:themeColor="text1"/>
          <w:sz w:val="20"/>
          <w:szCs w:val="20"/>
        </w:rPr>
        <w:t xml:space="preserve">Secondary, subordinate, and naturally connected to the permitted primary use; </w:t>
      </w:r>
    </w:p>
    <w:p w14:paraId="30FBC950" w14:textId="77777777" w:rsidR="006045F4" w:rsidRPr="00D95521" w:rsidRDefault="006045F4" w:rsidP="006609C4">
      <w:pPr>
        <w:pStyle w:val="ListParagraph"/>
        <w:ind w:left="1800" w:hanging="360"/>
        <w:jc w:val="both"/>
        <w:rPr>
          <w:color w:val="000000" w:themeColor="text1"/>
          <w:sz w:val="20"/>
          <w:szCs w:val="20"/>
        </w:rPr>
      </w:pPr>
    </w:p>
    <w:p w14:paraId="4666D801" w14:textId="77777777" w:rsidR="006045F4" w:rsidRPr="00D95521" w:rsidRDefault="006045F4" w:rsidP="006609C4">
      <w:pPr>
        <w:pStyle w:val="ListParagraph"/>
        <w:widowControl/>
        <w:numPr>
          <w:ilvl w:val="0"/>
          <w:numId w:val="87"/>
        </w:numPr>
        <w:autoSpaceDE/>
        <w:autoSpaceDN/>
        <w:adjustRightInd/>
        <w:ind w:left="1800"/>
        <w:jc w:val="both"/>
        <w:rPr>
          <w:color w:val="000000" w:themeColor="text1"/>
          <w:sz w:val="20"/>
          <w:szCs w:val="20"/>
        </w:rPr>
      </w:pPr>
      <w:r w:rsidRPr="00D95521">
        <w:rPr>
          <w:sz w:val="20"/>
          <w:szCs w:val="20"/>
        </w:rPr>
        <w:t>Limited in scope, frequency, and significance in relation to the permitted primary use; and</w:t>
      </w:r>
    </w:p>
    <w:p w14:paraId="72798550" w14:textId="77777777" w:rsidR="006045F4" w:rsidRPr="00D95521" w:rsidRDefault="006045F4" w:rsidP="006609C4">
      <w:pPr>
        <w:pStyle w:val="ListParagraph"/>
        <w:ind w:left="1800" w:hanging="360"/>
        <w:jc w:val="both"/>
        <w:rPr>
          <w:color w:val="000000" w:themeColor="text1"/>
          <w:sz w:val="20"/>
          <w:szCs w:val="20"/>
        </w:rPr>
      </w:pPr>
    </w:p>
    <w:p w14:paraId="5503AFCB" w14:textId="0CF99F71" w:rsidR="00F6138E" w:rsidRPr="00D95521" w:rsidRDefault="006045F4" w:rsidP="006609C4">
      <w:pPr>
        <w:pStyle w:val="ListParagraph"/>
        <w:widowControl/>
        <w:numPr>
          <w:ilvl w:val="0"/>
          <w:numId w:val="87"/>
        </w:numPr>
        <w:autoSpaceDE/>
        <w:autoSpaceDN/>
        <w:adjustRightInd/>
        <w:ind w:left="1800"/>
        <w:jc w:val="both"/>
        <w:rPr>
          <w:color w:val="000000" w:themeColor="text1"/>
          <w:sz w:val="20"/>
          <w:szCs w:val="20"/>
        </w:rPr>
      </w:pPr>
      <w:r w:rsidRPr="00D95521">
        <w:rPr>
          <w:color w:val="000000" w:themeColor="text1"/>
          <w:sz w:val="20"/>
          <w:szCs w:val="20"/>
        </w:rPr>
        <w:t xml:space="preserve">Consistent with the intent of </w:t>
      </w:r>
      <w:r w:rsidR="00FB6B44" w:rsidRPr="00D95521">
        <w:rPr>
          <w:color w:val="000000" w:themeColor="text1"/>
          <w:sz w:val="20"/>
          <w:szCs w:val="20"/>
        </w:rPr>
        <w:t>The Pavilio</w:t>
      </w:r>
      <w:r w:rsidR="00956723" w:rsidRPr="00D95521">
        <w:rPr>
          <w:color w:val="000000" w:themeColor="text1"/>
          <w:sz w:val="20"/>
          <w:szCs w:val="20"/>
        </w:rPr>
        <w:t>n PUD zoning district</w:t>
      </w:r>
      <w:r w:rsidR="00D95521" w:rsidRPr="00D95521">
        <w:rPr>
          <w:color w:val="000000" w:themeColor="text1"/>
          <w:sz w:val="20"/>
          <w:szCs w:val="20"/>
        </w:rPr>
        <w:t>.</w:t>
      </w:r>
    </w:p>
    <w:p w14:paraId="742F9649" w14:textId="77777777" w:rsidR="00D95521" w:rsidRPr="00D95521" w:rsidRDefault="00D95521" w:rsidP="006609C4">
      <w:pPr>
        <w:pStyle w:val="ListParagraph"/>
        <w:widowControl/>
        <w:autoSpaceDE/>
        <w:autoSpaceDN/>
        <w:adjustRightInd/>
        <w:ind w:left="1800"/>
        <w:jc w:val="both"/>
        <w:rPr>
          <w:color w:val="000000" w:themeColor="text1"/>
          <w:sz w:val="20"/>
          <w:szCs w:val="20"/>
        </w:rPr>
      </w:pPr>
    </w:p>
    <w:p w14:paraId="555D799B" w14:textId="5986CBE9" w:rsidR="009445E5" w:rsidRPr="00AE4082" w:rsidRDefault="005F251C" w:rsidP="00D95521">
      <w:pPr>
        <w:pStyle w:val="ListParagraph"/>
        <w:widowControl/>
        <w:numPr>
          <w:ilvl w:val="0"/>
          <w:numId w:val="302"/>
        </w:numPr>
        <w:autoSpaceDE/>
        <w:autoSpaceDN/>
        <w:adjustRightInd/>
        <w:ind w:left="360"/>
        <w:jc w:val="both"/>
        <w:rPr>
          <w:color w:val="000000" w:themeColor="text1"/>
          <w:sz w:val="22"/>
          <w:szCs w:val="22"/>
        </w:rPr>
      </w:pPr>
      <w:r w:rsidRPr="00AE4082">
        <w:rPr>
          <w:b/>
          <w:bCs/>
          <w:color w:val="000000" w:themeColor="text1"/>
          <w:sz w:val="22"/>
          <w:szCs w:val="22"/>
          <w:u w:val="single"/>
        </w:rPr>
        <w:t>LOT</w:t>
      </w:r>
      <w:r w:rsidR="00946C2D" w:rsidRPr="00AE4082">
        <w:rPr>
          <w:b/>
          <w:bCs/>
          <w:color w:val="000000" w:themeColor="text1"/>
          <w:sz w:val="22"/>
          <w:szCs w:val="22"/>
          <w:u w:val="single"/>
        </w:rPr>
        <w:t xml:space="preserve"> </w:t>
      </w:r>
      <w:r w:rsidR="000302AB" w:rsidRPr="00AE4082">
        <w:rPr>
          <w:b/>
          <w:bCs/>
          <w:color w:val="000000" w:themeColor="text1"/>
          <w:sz w:val="22"/>
          <w:szCs w:val="22"/>
          <w:u w:val="single"/>
        </w:rPr>
        <w:t xml:space="preserve">AND </w:t>
      </w:r>
      <w:r w:rsidR="006C216C" w:rsidRPr="00AE4082">
        <w:rPr>
          <w:b/>
          <w:bCs/>
          <w:color w:val="000000" w:themeColor="text1"/>
          <w:sz w:val="22"/>
          <w:szCs w:val="22"/>
          <w:u w:val="single"/>
        </w:rPr>
        <w:t>STRUCTURE</w:t>
      </w:r>
      <w:r w:rsidR="000302AB" w:rsidRPr="00AE4082">
        <w:rPr>
          <w:b/>
          <w:bCs/>
          <w:color w:val="000000" w:themeColor="text1"/>
          <w:sz w:val="22"/>
          <w:szCs w:val="22"/>
          <w:u w:val="single"/>
        </w:rPr>
        <w:t xml:space="preserve"> </w:t>
      </w:r>
      <w:r w:rsidR="00946C2D" w:rsidRPr="00AE4082">
        <w:rPr>
          <w:b/>
          <w:bCs/>
          <w:color w:val="000000" w:themeColor="text1"/>
          <w:sz w:val="22"/>
          <w:szCs w:val="22"/>
          <w:u w:val="single"/>
        </w:rPr>
        <w:t>STANDARD</w:t>
      </w:r>
    </w:p>
    <w:p w14:paraId="55A22517" w14:textId="77777777" w:rsidR="00D95521" w:rsidRPr="00D95521" w:rsidRDefault="00D95521" w:rsidP="00D95521">
      <w:pPr>
        <w:pStyle w:val="ListParagraph"/>
        <w:widowControl/>
        <w:autoSpaceDE/>
        <w:autoSpaceDN/>
        <w:adjustRightInd/>
        <w:ind w:left="360"/>
        <w:jc w:val="both"/>
        <w:rPr>
          <w:color w:val="000000" w:themeColor="text1"/>
          <w:sz w:val="20"/>
          <w:szCs w:val="20"/>
        </w:rPr>
      </w:pPr>
    </w:p>
    <w:p w14:paraId="1694E590" w14:textId="4875C177" w:rsidR="003F6D7F" w:rsidRPr="00D95521" w:rsidRDefault="000C156A" w:rsidP="00621DA9">
      <w:pPr>
        <w:pStyle w:val="BodyText"/>
        <w:tabs>
          <w:tab w:val="left" w:pos="820"/>
        </w:tabs>
        <w:autoSpaceDE/>
        <w:autoSpaceDN/>
        <w:adjustRightInd/>
        <w:spacing w:before="11"/>
        <w:ind w:left="0" w:firstLine="0"/>
        <w:rPr>
          <w:rFonts w:ascii="Times New Roman" w:hAnsi="Times New Roman" w:cs="Times New Roman"/>
          <w:sz w:val="20"/>
          <w:szCs w:val="20"/>
        </w:rPr>
      </w:pPr>
      <w:r w:rsidRPr="00D95521">
        <w:rPr>
          <w:rFonts w:ascii="Times New Roman" w:hAnsi="Times New Roman" w:cs="Times New Roman"/>
          <w:sz w:val="20"/>
          <w:szCs w:val="20"/>
        </w:rPr>
        <w:t>The following standards shall apply to all lots in The Pavilion PUD unless specifically stated otherwise.</w:t>
      </w:r>
    </w:p>
    <w:p w14:paraId="56EF96E6" w14:textId="77777777" w:rsidR="00D95521" w:rsidRPr="00D95521" w:rsidRDefault="00D95521" w:rsidP="00621DA9">
      <w:pPr>
        <w:pStyle w:val="BodyText"/>
        <w:tabs>
          <w:tab w:val="left" w:pos="820"/>
        </w:tabs>
        <w:autoSpaceDE/>
        <w:autoSpaceDN/>
        <w:adjustRightInd/>
        <w:spacing w:before="11"/>
        <w:ind w:left="0" w:firstLine="0"/>
        <w:rPr>
          <w:rFonts w:ascii="Times New Roman" w:hAnsi="Times New Roman" w:cs="Times New Roman"/>
          <w:color w:val="000000" w:themeColor="text1"/>
          <w:sz w:val="20"/>
          <w:szCs w:val="20"/>
        </w:rPr>
      </w:pPr>
    </w:p>
    <w:p w14:paraId="512EA2BA" w14:textId="31FB9DEC" w:rsidR="007114BB" w:rsidRPr="00D95521" w:rsidRDefault="007114BB" w:rsidP="0093162B">
      <w:pPr>
        <w:pStyle w:val="ListParagraph"/>
        <w:numPr>
          <w:ilvl w:val="0"/>
          <w:numId w:val="102"/>
        </w:numPr>
        <w:tabs>
          <w:tab w:val="left" w:pos="1410"/>
        </w:tabs>
        <w:autoSpaceDE/>
        <w:autoSpaceDN/>
        <w:adjustRightInd/>
        <w:jc w:val="both"/>
        <w:rPr>
          <w:rFonts w:eastAsia="Arial"/>
          <w:sz w:val="20"/>
          <w:szCs w:val="20"/>
        </w:rPr>
      </w:pPr>
      <w:r w:rsidRPr="00D95521">
        <w:rPr>
          <w:rFonts w:eastAsia="Arial"/>
          <w:spacing w:val="-1"/>
          <w:sz w:val="20"/>
          <w:szCs w:val="20"/>
          <w:u w:val="single"/>
        </w:rPr>
        <w:t>Setbacks</w:t>
      </w:r>
      <w:r w:rsidRPr="00D95521">
        <w:rPr>
          <w:rFonts w:eastAsia="Arial"/>
          <w:spacing w:val="-1"/>
          <w:sz w:val="20"/>
          <w:szCs w:val="20"/>
        </w:rPr>
        <w:t xml:space="preserve">. </w:t>
      </w:r>
    </w:p>
    <w:p w14:paraId="0525A70B" w14:textId="77777777" w:rsidR="007114BB" w:rsidRPr="00D95521" w:rsidRDefault="007114BB" w:rsidP="0093162B">
      <w:pPr>
        <w:pStyle w:val="ListParagraph"/>
        <w:tabs>
          <w:tab w:val="left" w:pos="1410"/>
        </w:tabs>
        <w:jc w:val="both"/>
        <w:rPr>
          <w:rFonts w:eastAsia="Arial"/>
          <w:b/>
          <w:bCs/>
          <w:spacing w:val="-1"/>
          <w:sz w:val="20"/>
          <w:szCs w:val="20"/>
        </w:rPr>
      </w:pPr>
    </w:p>
    <w:p w14:paraId="108612F0" w14:textId="4AEE2CA0" w:rsidR="007114BB" w:rsidRPr="00D95521" w:rsidRDefault="007114BB" w:rsidP="0093162B">
      <w:pPr>
        <w:pStyle w:val="ListParagraph"/>
        <w:numPr>
          <w:ilvl w:val="0"/>
          <w:numId w:val="103"/>
        </w:numPr>
        <w:tabs>
          <w:tab w:val="left" w:pos="1410"/>
        </w:tabs>
        <w:autoSpaceDE/>
        <w:autoSpaceDN/>
        <w:adjustRightInd/>
        <w:ind w:left="1260"/>
        <w:jc w:val="both"/>
        <w:rPr>
          <w:rFonts w:eastAsia="Arial"/>
          <w:sz w:val="20"/>
          <w:szCs w:val="20"/>
        </w:rPr>
      </w:pPr>
      <w:r w:rsidRPr="00D95521">
        <w:rPr>
          <w:sz w:val="20"/>
          <w:szCs w:val="20"/>
          <w:u w:val="single"/>
        </w:rPr>
        <w:lastRenderedPageBreak/>
        <w:t xml:space="preserve">Primary </w:t>
      </w:r>
      <w:r w:rsidRPr="00D95521">
        <w:rPr>
          <w:rFonts w:eastAsia="Arial"/>
          <w:sz w:val="20"/>
          <w:szCs w:val="20"/>
          <w:u w:val="single"/>
        </w:rPr>
        <w:t>Buildings</w:t>
      </w:r>
      <w:r w:rsidR="00BE4BD6" w:rsidRPr="00D95521">
        <w:rPr>
          <w:rFonts w:eastAsia="Arial"/>
          <w:sz w:val="20"/>
          <w:szCs w:val="20"/>
        </w:rPr>
        <w:t>. Primary buildings</w:t>
      </w:r>
      <w:r w:rsidRPr="00D95521">
        <w:rPr>
          <w:rFonts w:eastAsia="Arial"/>
          <w:sz w:val="20"/>
          <w:szCs w:val="20"/>
        </w:rPr>
        <w:t xml:space="preserve"> shall have the following setbacks:</w:t>
      </w:r>
    </w:p>
    <w:p w14:paraId="02912EAC" w14:textId="77777777" w:rsidR="007114BB" w:rsidRPr="00D95521" w:rsidRDefault="007114BB" w:rsidP="0093162B">
      <w:pPr>
        <w:tabs>
          <w:tab w:val="left" w:pos="1410"/>
        </w:tabs>
        <w:jc w:val="both"/>
        <w:rPr>
          <w:rFonts w:eastAsia="Arial"/>
          <w:b/>
          <w:bCs/>
          <w:sz w:val="20"/>
          <w:szCs w:val="20"/>
        </w:rPr>
      </w:pPr>
    </w:p>
    <w:p w14:paraId="16B839C7" w14:textId="6FF2EBF4" w:rsidR="007114BB" w:rsidRPr="00D95521" w:rsidRDefault="007114BB" w:rsidP="0093162B">
      <w:pPr>
        <w:pStyle w:val="BodyText"/>
        <w:numPr>
          <w:ilvl w:val="0"/>
          <w:numId w:val="35"/>
        </w:numPr>
        <w:autoSpaceDE/>
        <w:autoSpaceDN/>
        <w:adjustRightInd/>
        <w:ind w:left="1800"/>
        <w:jc w:val="both"/>
        <w:rPr>
          <w:rFonts w:ascii="Times New Roman" w:hAnsi="Times New Roman" w:cs="Times New Roman"/>
          <w:color w:val="000000" w:themeColor="text1"/>
          <w:sz w:val="20"/>
          <w:szCs w:val="20"/>
        </w:rPr>
      </w:pPr>
      <w:bookmarkStart w:id="6" w:name="_Hlk173751695"/>
      <w:r w:rsidRPr="00D95521">
        <w:rPr>
          <w:rFonts w:ascii="Times New Roman" w:hAnsi="Times New Roman" w:cs="Times New Roman"/>
          <w:sz w:val="20"/>
          <w:szCs w:val="20"/>
        </w:rPr>
        <w:t>45</w:t>
      </w:r>
      <w:r w:rsidRPr="00D95521">
        <w:rPr>
          <w:rFonts w:ascii="Times New Roman" w:hAnsi="Times New Roman" w:cs="Times New Roman"/>
          <w:sz w:val="20"/>
          <w:szCs w:val="20"/>
          <w:vertAlign w:val="superscript"/>
        </w:rPr>
        <w:t>th</w:t>
      </w:r>
      <w:r w:rsidRPr="00D95521">
        <w:rPr>
          <w:rFonts w:ascii="Times New Roman" w:hAnsi="Times New Roman" w:cs="Times New Roman"/>
          <w:sz w:val="20"/>
          <w:szCs w:val="20"/>
        </w:rPr>
        <w:t xml:space="preserve"> Street lot line</w:t>
      </w:r>
      <w:r w:rsidR="005554A8" w:rsidRPr="00D95521">
        <w:rPr>
          <w:rFonts w:ascii="Times New Roman" w:hAnsi="Times New Roman" w:cs="Times New Roman"/>
          <w:sz w:val="20"/>
          <w:szCs w:val="20"/>
        </w:rPr>
        <w:t>/</w:t>
      </w:r>
      <w:r w:rsidRPr="00D95521">
        <w:rPr>
          <w:rFonts w:ascii="Times New Roman" w:hAnsi="Times New Roman" w:cs="Times New Roman"/>
          <w:sz w:val="20"/>
          <w:szCs w:val="20"/>
        </w:rPr>
        <w:t>frontage (north): Min. 30 ft.</w:t>
      </w:r>
    </w:p>
    <w:p w14:paraId="70E6F998" w14:textId="77777777" w:rsidR="005F7856" w:rsidRPr="00D95521" w:rsidRDefault="005F7856" w:rsidP="0093162B">
      <w:pPr>
        <w:pStyle w:val="BodyText"/>
        <w:autoSpaceDE/>
        <w:autoSpaceDN/>
        <w:adjustRightInd/>
        <w:ind w:left="1800" w:firstLine="0"/>
        <w:jc w:val="both"/>
        <w:rPr>
          <w:rFonts w:ascii="Times New Roman" w:hAnsi="Times New Roman" w:cs="Times New Roman"/>
          <w:color w:val="000000" w:themeColor="text1"/>
          <w:sz w:val="20"/>
          <w:szCs w:val="20"/>
        </w:rPr>
      </w:pPr>
    </w:p>
    <w:p w14:paraId="348D511A" w14:textId="73CFF285" w:rsidR="007114BB" w:rsidRPr="00D95521" w:rsidRDefault="007114BB" w:rsidP="0093162B">
      <w:pPr>
        <w:pStyle w:val="BodyText"/>
        <w:numPr>
          <w:ilvl w:val="0"/>
          <w:numId w:val="35"/>
        </w:numPr>
        <w:tabs>
          <w:tab w:val="left" w:pos="1350"/>
        </w:tabs>
        <w:autoSpaceDE/>
        <w:autoSpaceDN/>
        <w:adjustRightInd/>
        <w:ind w:left="1800"/>
        <w:jc w:val="both"/>
        <w:rPr>
          <w:rFonts w:ascii="Times New Roman" w:hAnsi="Times New Roman" w:cs="Times New Roman"/>
          <w:color w:val="000000" w:themeColor="text1"/>
          <w:sz w:val="20"/>
          <w:szCs w:val="20"/>
        </w:rPr>
      </w:pPr>
      <w:r w:rsidRPr="00D95521">
        <w:rPr>
          <w:rFonts w:ascii="Times New Roman" w:hAnsi="Times New Roman" w:cs="Times New Roman"/>
          <w:sz w:val="20"/>
          <w:szCs w:val="20"/>
        </w:rPr>
        <w:t>Fran Lin lot line</w:t>
      </w:r>
      <w:r w:rsidR="005554A8" w:rsidRPr="00D95521">
        <w:rPr>
          <w:rFonts w:ascii="Times New Roman" w:hAnsi="Times New Roman" w:cs="Times New Roman"/>
          <w:sz w:val="20"/>
          <w:szCs w:val="20"/>
        </w:rPr>
        <w:t>/</w:t>
      </w:r>
      <w:r w:rsidRPr="00D95521">
        <w:rPr>
          <w:rFonts w:ascii="Times New Roman" w:hAnsi="Times New Roman" w:cs="Times New Roman"/>
          <w:sz w:val="20"/>
          <w:szCs w:val="20"/>
        </w:rPr>
        <w:t>frontage (west): Min. 30 ft.</w:t>
      </w:r>
    </w:p>
    <w:p w14:paraId="6ABF25A2" w14:textId="77777777" w:rsidR="005F7856" w:rsidRPr="00D95521" w:rsidRDefault="005F7856" w:rsidP="0093162B">
      <w:pPr>
        <w:pStyle w:val="BodyText"/>
        <w:tabs>
          <w:tab w:val="left" w:pos="1350"/>
        </w:tabs>
        <w:autoSpaceDE/>
        <w:autoSpaceDN/>
        <w:adjustRightInd/>
        <w:ind w:left="1800" w:firstLine="0"/>
        <w:jc w:val="both"/>
        <w:rPr>
          <w:rFonts w:ascii="Times New Roman" w:hAnsi="Times New Roman" w:cs="Times New Roman"/>
          <w:color w:val="000000" w:themeColor="text1"/>
          <w:sz w:val="20"/>
          <w:szCs w:val="20"/>
        </w:rPr>
      </w:pPr>
    </w:p>
    <w:p w14:paraId="2C6D19B4" w14:textId="3EACE532" w:rsidR="007114BB" w:rsidRPr="00D95521" w:rsidRDefault="007114BB" w:rsidP="0093162B">
      <w:pPr>
        <w:pStyle w:val="BodyText"/>
        <w:numPr>
          <w:ilvl w:val="0"/>
          <w:numId w:val="35"/>
        </w:numPr>
        <w:tabs>
          <w:tab w:val="left" w:pos="1350"/>
        </w:tabs>
        <w:autoSpaceDE/>
        <w:autoSpaceDN/>
        <w:adjustRightInd/>
        <w:ind w:left="180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t>All other lot lines: Min. 5 ft.</w:t>
      </w:r>
      <w:bookmarkEnd w:id="6"/>
    </w:p>
    <w:p w14:paraId="707FDE43" w14:textId="77777777" w:rsidR="007114BB" w:rsidRPr="00D95521" w:rsidRDefault="007114BB" w:rsidP="0093162B">
      <w:pPr>
        <w:pStyle w:val="BodyText"/>
        <w:ind w:left="1980" w:firstLine="0"/>
        <w:jc w:val="both"/>
        <w:rPr>
          <w:rFonts w:ascii="Times New Roman" w:hAnsi="Times New Roman" w:cs="Times New Roman"/>
          <w:color w:val="000000" w:themeColor="text1"/>
          <w:sz w:val="20"/>
          <w:szCs w:val="20"/>
        </w:rPr>
      </w:pPr>
    </w:p>
    <w:p w14:paraId="747EA24E" w14:textId="1FA0CDF4" w:rsidR="007114BB" w:rsidRPr="00D95521" w:rsidRDefault="007114BB" w:rsidP="0093162B">
      <w:pPr>
        <w:pStyle w:val="BodyText"/>
        <w:numPr>
          <w:ilvl w:val="0"/>
          <w:numId w:val="103"/>
        </w:numPr>
        <w:autoSpaceDE/>
        <w:autoSpaceDN/>
        <w:adjustRightInd/>
        <w:ind w:left="126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u w:val="single"/>
        </w:rPr>
        <w:t>Accessory Buildings</w:t>
      </w:r>
      <w:r w:rsidR="00BE4BD6" w:rsidRPr="00D95521">
        <w:rPr>
          <w:rFonts w:ascii="Times New Roman" w:hAnsi="Times New Roman" w:cs="Times New Roman"/>
          <w:color w:val="000000" w:themeColor="text1"/>
          <w:sz w:val="20"/>
          <w:szCs w:val="20"/>
        </w:rPr>
        <w:t>. Accessory buildings</w:t>
      </w:r>
      <w:r w:rsidRPr="00D95521">
        <w:rPr>
          <w:rFonts w:ascii="Times New Roman" w:hAnsi="Times New Roman" w:cs="Times New Roman"/>
          <w:color w:val="000000" w:themeColor="text1"/>
          <w:sz w:val="20"/>
          <w:szCs w:val="20"/>
        </w:rPr>
        <w:t xml:space="preserve"> </w:t>
      </w:r>
      <w:r w:rsidRPr="00D95521">
        <w:rPr>
          <w:rFonts w:ascii="Times New Roman" w:eastAsia="Arial" w:hAnsi="Times New Roman" w:cs="Times New Roman"/>
          <w:sz w:val="20"/>
          <w:szCs w:val="20"/>
        </w:rPr>
        <w:t>shall have the following setbacks:</w:t>
      </w:r>
    </w:p>
    <w:p w14:paraId="39256ED1" w14:textId="77777777" w:rsidR="007114BB" w:rsidRPr="00D95521" w:rsidRDefault="007114BB" w:rsidP="0093162B">
      <w:pPr>
        <w:pStyle w:val="BodyText"/>
        <w:ind w:left="1440" w:firstLine="0"/>
        <w:jc w:val="both"/>
        <w:rPr>
          <w:rFonts w:ascii="Times New Roman" w:hAnsi="Times New Roman" w:cs="Times New Roman"/>
          <w:i/>
          <w:iCs/>
          <w:color w:val="000000" w:themeColor="text1"/>
          <w:sz w:val="20"/>
          <w:szCs w:val="20"/>
        </w:rPr>
      </w:pPr>
    </w:p>
    <w:p w14:paraId="19DD3F2A" w14:textId="699D759B" w:rsidR="007114BB" w:rsidRPr="00D95521" w:rsidRDefault="007114BB" w:rsidP="0093162B">
      <w:pPr>
        <w:pStyle w:val="BodyText"/>
        <w:numPr>
          <w:ilvl w:val="0"/>
          <w:numId w:val="105"/>
        </w:numPr>
        <w:autoSpaceDE/>
        <w:autoSpaceDN/>
        <w:adjustRightInd/>
        <w:ind w:left="1800"/>
        <w:jc w:val="both"/>
        <w:rPr>
          <w:rFonts w:ascii="Times New Roman" w:hAnsi="Times New Roman" w:cs="Times New Roman"/>
          <w:color w:val="000000" w:themeColor="text1"/>
          <w:sz w:val="20"/>
          <w:szCs w:val="20"/>
        </w:rPr>
      </w:pPr>
      <w:r w:rsidRPr="00D95521">
        <w:rPr>
          <w:rFonts w:ascii="Times New Roman" w:hAnsi="Times New Roman" w:cs="Times New Roman"/>
          <w:sz w:val="20"/>
          <w:szCs w:val="20"/>
        </w:rPr>
        <w:t xml:space="preserve">Same as the primary </w:t>
      </w:r>
      <w:r w:rsidR="00127A95" w:rsidRPr="00D95521">
        <w:rPr>
          <w:rFonts w:ascii="Times New Roman" w:hAnsi="Times New Roman" w:cs="Times New Roman"/>
          <w:sz w:val="20"/>
          <w:szCs w:val="20"/>
        </w:rPr>
        <w:t>building but</w:t>
      </w:r>
      <w:r w:rsidR="00ED2EC3" w:rsidRPr="00D95521">
        <w:rPr>
          <w:rFonts w:ascii="Times New Roman" w:hAnsi="Times New Roman" w:cs="Times New Roman"/>
          <w:sz w:val="20"/>
          <w:szCs w:val="20"/>
        </w:rPr>
        <w:t xml:space="preserve"> shall be</w:t>
      </w:r>
      <w:r w:rsidRPr="00D95521">
        <w:rPr>
          <w:rFonts w:ascii="Times New Roman" w:eastAsia="Arial" w:hAnsi="Times New Roman" w:cs="Times New Roman"/>
          <w:sz w:val="20"/>
          <w:szCs w:val="20"/>
        </w:rPr>
        <w:t xml:space="preserve"> located to the south and behind the primary building</w:t>
      </w:r>
      <w:r w:rsidR="00454734" w:rsidRPr="00D95521">
        <w:rPr>
          <w:rFonts w:ascii="Times New Roman" w:eastAsia="Arial" w:hAnsi="Times New Roman" w:cs="Times New Roman"/>
          <w:sz w:val="20"/>
          <w:szCs w:val="20"/>
        </w:rPr>
        <w:t xml:space="preserve"> (</w:t>
      </w:r>
      <w:r w:rsidRPr="00D95521">
        <w:rPr>
          <w:rFonts w:ascii="Times New Roman" w:eastAsia="Arial" w:hAnsi="Times New Roman" w:cs="Times New Roman"/>
          <w:sz w:val="20"/>
          <w:szCs w:val="20"/>
        </w:rPr>
        <w:t xml:space="preserve">regardless of </w:t>
      </w:r>
      <w:r w:rsidR="00454734" w:rsidRPr="00D95521">
        <w:rPr>
          <w:rFonts w:ascii="Times New Roman" w:eastAsia="Arial" w:hAnsi="Times New Roman" w:cs="Times New Roman"/>
          <w:sz w:val="20"/>
          <w:szCs w:val="20"/>
        </w:rPr>
        <w:t xml:space="preserve">the </w:t>
      </w:r>
      <w:r w:rsidRPr="00D95521">
        <w:rPr>
          <w:rFonts w:ascii="Times New Roman" w:eastAsia="Arial" w:hAnsi="Times New Roman" w:cs="Times New Roman"/>
          <w:sz w:val="20"/>
          <w:szCs w:val="20"/>
        </w:rPr>
        <w:t>primary building orientation</w:t>
      </w:r>
      <w:r w:rsidR="00454734" w:rsidRPr="00D95521">
        <w:rPr>
          <w:rFonts w:ascii="Times New Roman" w:eastAsia="Arial" w:hAnsi="Times New Roman" w:cs="Times New Roman"/>
          <w:sz w:val="20"/>
          <w:szCs w:val="20"/>
        </w:rPr>
        <w:t>)</w:t>
      </w:r>
      <w:r w:rsidRPr="00D95521">
        <w:rPr>
          <w:rFonts w:ascii="Times New Roman" w:eastAsia="Arial" w:hAnsi="Times New Roman" w:cs="Times New Roman"/>
          <w:sz w:val="20"/>
          <w:szCs w:val="20"/>
        </w:rPr>
        <w:t>.</w:t>
      </w:r>
    </w:p>
    <w:p w14:paraId="57CCF909" w14:textId="77777777" w:rsidR="007114BB" w:rsidRPr="00D95521" w:rsidRDefault="007114BB" w:rsidP="0093162B">
      <w:pPr>
        <w:pStyle w:val="BodyText"/>
        <w:ind w:left="1440" w:firstLine="0"/>
        <w:jc w:val="both"/>
        <w:rPr>
          <w:rFonts w:ascii="Times New Roman" w:hAnsi="Times New Roman" w:cs="Times New Roman"/>
          <w:color w:val="000000" w:themeColor="text1"/>
          <w:sz w:val="20"/>
          <w:szCs w:val="20"/>
        </w:rPr>
      </w:pPr>
    </w:p>
    <w:p w14:paraId="6D7AB2BF" w14:textId="7D94A755" w:rsidR="007114BB" w:rsidRPr="00D95521" w:rsidRDefault="002C0CD5" w:rsidP="0093162B">
      <w:pPr>
        <w:pStyle w:val="BodyText"/>
        <w:numPr>
          <w:ilvl w:val="0"/>
          <w:numId w:val="78"/>
        </w:numPr>
        <w:autoSpaceDE/>
        <w:autoSpaceDN/>
        <w:adjustRightInd/>
        <w:ind w:left="1260"/>
        <w:jc w:val="both"/>
        <w:rPr>
          <w:rFonts w:ascii="Times New Roman" w:hAnsi="Times New Roman" w:cs="Times New Roman"/>
          <w:color w:val="000000" w:themeColor="text1"/>
          <w:sz w:val="20"/>
          <w:szCs w:val="20"/>
        </w:rPr>
      </w:pPr>
      <w:r w:rsidRPr="00D95521">
        <w:rPr>
          <w:rFonts w:ascii="Times New Roman" w:eastAsia="Arial" w:hAnsi="Times New Roman" w:cs="Times New Roman"/>
          <w:sz w:val="20"/>
          <w:szCs w:val="20"/>
          <w:u w:val="single"/>
        </w:rPr>
        <w:t>Non-Building Accessory Structures</w:t>
      </w:r>
      <w:r w:rsidRPr="00D95521">
        <w:rPr>
          <w:rFonts w:ascii="Times New Roman" w:eastAsia="Arial" w:hAnsi="Times New Roman" w:cs="Times New Roman"/>
          <w:sz w:val="20"/>
          <w:szCs w:val="20"/>
        </w:rPr>
        <w:t xml:space="preserve">. </w:t>
      </w:r>
      <w:r w:rsidR="007114BB" w:rsidRPr="00D95521">
        <w:rPr>
          <w:rFonts w:ascii="Times New Roman" w:eastAsia="Arial" w:hAnsi="Times New Roman" w:cs="Times New Roman"/>
          <w:sz w:val="20"/>
          <w:szCs w:val="20"/>
        </w:rPr>
        <w:t>Non-building accessory structures shall have the following setbacks:</w:t>
      </w:r>
    </w:p>
    <w:p w14:paraId="1728397B" w14:textId="77777777" w:rsidR="007114BB" w:rsidRPr="00D95521" w:rsidRDefault="007114BB" w:rsidP="0093162B">
      <w:pPr>
        <w:pStyle w:val="BodyText"/>
        <w:ind w:left="1440" w:firstLine="0"/>
        <w:jc w:val="both"/>
        <w:rPr>
          <w:rFonts w:ascii="Times New Roman" w:hAnsi="Times New Roman" w:cs="Times New Roman"/>
          <w:i/>
          <w:iCs/>
          <w:sz w:val="20"/>
          <w:szCs w:val="20"/>
        </w:rPr>
      </w:pPr>
    </w:p>
    <w:p w14:paraId="766D727A" w14:textId="77777777" w:rsidR="009F5709" w:rsidRPr="00D95521" w:rsidRDefault="00A446C1" w:rsidP="0093162B">
      <w:pPr>
        <w:pStyle w:val="BodyText"/>
        <w:numPr>
          <w:ilvl w:val="0"/>
          <w:numId w:val="164"/>
        </w:numPr>
        <w:autoSpaceDE/>
        <w:autoSpaceDN/>
        <w:adjustRightInd/>
        <w:ind w:left="1800"/>
        <w:jc w:val="both"/>
        <w:rPr>
          <w:rFonts w:ascii="Times New Roman" w:hAnsi="Times New Roman" w:cs="Times New Roman"/>
          <w:color w:val="000000" w:themeColor="text1"/>
          <w:sz w:val="20"/>
          <w:szCs w:val="20"/>
        </w:rPr>
      </w:pPr>
      <w:r w:rsidRPr="00D95521">
        <w:rPr>
          <w:rFonts w:ascii="Times New Roman" w:hAnsi="Times New Roman" w:cs="Times New Roman"/>
          <w:sz w:val="20"/>
          <w:szCs w:val="20"/>
        </w:rPr>
        <w:t xml:space="preserve">All lot lines: </w:t>
      </w:r>
      <w:r w:rsidR="007114BB" w:rsidRPr="00D95521">
        <w:rPr>
          <w:rFonts w:ascii="Times New Roman" w:hAnsi="Times New Roman" w:cs="Times New Roman"/>
          <w:sz w:val="20"/>
          <w:szCs w:val="20"/>
        </w:rPr>
        <w:t>Min. 5 ft.</w:t>
      </w:r>
    </w:p>
    <w:p w14:paraId="296D8FEB" w14:textId="77777777" w:rsidR="009F5709" w:rsidRPr="00D95521" w:rsidRDefault="009F5709" w:rsidP="0093162B">
      <w:pPr>
        <w:pStyle w:val="BodyText"/>
        <w:autoSpaceDE/>
        <w:autoSpaceDN/>
        <w:adjustRightInd/>
        <w:ind w:left="0" w:firstLine="0"/>
        <w:jc w:val="both"/>
        <w:rPr>
          <w:rFonts w:ascii="Times New Roman" w:hAnsi="Times New Roman" w:cs="Times New Roman"/>
          <w:sz w:val="20"/>
          <w:szCs w:val="20"/>
        </w:rPr>
      </w:pPr>
    </w:p>
    <w:p w14:paraId="39D247F5" w14:textId="3F03FCE8" w:rsidR="007114BB" w:rsidRPr="00D95521" w:rsidRDefault="007114BB" w:rsidP="0093162B">
      <w:pPr>
        <w:pStyle w:val="BodyText"/>
        <w:numPr>
          <w:ilvl w:val="0"/>
          <w:numId w:val="166"/>
        </w:numPr>
        <w:autoSpaceDE/>
        <w:autoSpaceDN/>
        <w:adjustRightInd/>
        <w:ind w:left="72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u w:val="single"/>
        </w:rPr>
        <w:t xml:space="preserve">Lot </w:t>
      </w:r>
      <w:r w:rsidR="003F6D7F" w:rsidRPr="00D95521">
        <w:rPr>
          <w:rFonts w:ascii="Times New Roman" w:hAnsi="Times New Roman" w:cs="Times New Roman"/>
          <w:color w:val="000000" w:themeColor="text1"/>
          <w:sz w:val="20"/>
          <w:szCs w:val="20"/>
          <w:u w:val="single"/>
        </w:rPr>
        <w:t>W</w:t>
      </w:r>
      <w:r w:rsidRPr="00D95521">
        <w:rPr>
          <w:rFonts w:ascii="Times New Roman" w:hAnsi="Times New Roman" w:cs="Times New Roman"/>
          <w:color w:val="000000" w:themeColor="text1"/>
          <w:sz w:val="20"/>
          <w:szCs w:val="20"/>
          <w:u w:val="single"/>
        </w:rPr>
        <w:t xml:space="preserve">idth &amp; </w:t>
      </w:r>
      <w:r w:rsidR="003F6D7F" w:rsidRPr="00D95521">
        <w:rPr>
          <w:rFonts w:ascii="Times New Roman" w:hAnsi="Times New Roman" w:cs="Times New Roman"/>
          <w:color w:val="000000" w:themeColor="text1"/>
          <w:sz w:val="20"/>
          <w:szCs w:val="20"/>
          <w:u w:val="single"/>
        </w:rPr>
        <w:t>C</w:t>
      </w:r>
      <w:r w:rsidRPr="00D95521">
        <w:rPr>
          <w:rFonts w:ascii="Times New Roman" w:hAnsi="Times New Roman" w:cs="Times New Roman"/>
          <w:color w:val="000000" w:themeColor="text1"/>
          <w:sz w:val="20"/>
          <w:szCs w:val="20"/>
          <w:u w:val="single"/>
        </w:rPr>
        <w:t>overage</w:t>
      </w:r>
      <w:r w:rsidRPr="00D95521">
        <w:rPr>
          <w:rFonts w:ascii="Times New Roman" w:hAnsi="Times New Roman" w:cs="Times New Roman"/>
          <w:color w:val="000000" w:themeColor="text1"/>
          <w:sz w:val="20"/>
          <w:szCs w:val="20"/>
        </w:rPr>
        <w:t>.</w:t>
      </w:r>
    </w:p>
    <w:p w14:paraId="531F43A4" w14:textId="77777777" w:rsidR="007114BB" w:rsidRPr="00D95521" w:rsidRDefault="007114BB" w:rsidP="0093162B">
      <w:pPr>
        <w:ind w:left="100" w:right="120" w:hanging="100"/>
        <w:jc w:val="both"/>
        <w:rPr>
          <w:rFonts w:eastAsia="Arial"/>
          <w:color w:val="000000" w:themeColor="text1"/>
          <w:sz w:val="20"/>
          <w:szCs w:val="20"/>
        </w:rPr>
      </w:pPr>
    </w:p>
    <w:p w14:paraId="07DAD40C" w14:textId="541C07CE" w:rsidR="00ED5A27" w:rsidRPr="00D95521" w:rsidRDefault="007114BB" w:rsidP="0093162B">
      <w:pPr>
        <w:pStyle w:val="BodyText"/>
        <w:numPr>
          <w:ilvl w:val="0"/>
          <w:numId w:val="116"/>
        </w:numPr>
        <w:autoSpaceDE/>
        <w:autoSpaceDN/>
        <w:adjustRightInd/>
        <w:ind w:left="126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u w:val="single"/>
        </w:rPr>
        <w:t>Lot frontage</w:t>
      </w:r>
      <w:r w:rsidRPr="00D95521">
        <w:rPr>
          <w:rFonts w:ascii="Times New Roman" w:hAnsi="Times New Roman" w:cs="Times New Roman"/>
          <w:color w:val="000000" w:themeColor="text1"/>
          <w:sz w:val="20"/>
          <w:szCs w:val="20"/>
        </w:rPr>
        <w:t>: Min. 100 ft. at the building line</w:t>
      </w:r>
      <w:r w:rsidR="00ED5A27" w:rsidRPr="00D95521">
        <w:rPr>
          <w:rFonts w:ascii="Times New Roman" w:hAnsi="Times New Roman" w:cs="Times New Roman"/>
          <w:color w:val="000000" w:themeColor="text1"/>
          <w:sz w:val="20"/>
          <w:szCs w:val="20"/>
        </w:rPr>
        <w:t>.</w:t>
      </w:r>
    </w:p>
    <w:p w14:paraId="3CC0577C" w14:textId="77777777" w:rsidR="00ED5A27" w:rsidRPr="00D95521" w:rsidRDefault="00ED5A27" w:rsidP="0093162B">
      <w:pPr>
        <w:pStyle w:val="BodyText"/>
        <w:autoSpaceDE/>
        <w:autoSpaceDN/>
        <w:adjustRightInd/>
        <w:ind w:left="1260" w:firstLine="0"/>
        <w:jc w:val="both"/>
        <w:rPr>
          <w:rFonts w:ascii="Times New Roman" w:hAnsi="Times New Roman" w:cs="Times New Roman"/>
          <w:color w:val="000000" w:themeColor="text1"/>
          <w:sz w:val="20"/>
          <w:szCs w:val="20"/>
        </w:rPr>
      </w:pPr>
    </w:p>
    <w:p w14:paraId="3FE915CA" w14:textId="77777777" w:rsidR="00ED5A27" w:rsidRPr="00D95521" w:rsidRDefault="007114BB" w:rsidP="0093162B">
      <w:pPr>
        <w:pStyle w:val="BodyText"/>
        <w:numPr>
          <w:ilvl w:val="0"/>
          <w:numId w:val="116"/>
        </w:numPr>
        <w:autoSpaceDE/>
        <w:autoSpaceDN/>
        <w:adjustRightInd/>
        <w:ind w:left="126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u w:val="single"/>
        </w:rPr>
        <w:t>Lot covera</w:t>
      </w:r>
      <w:r w:rsidRPr="00D95521">
        <w:rPr>
          <w:rFonts w:ascii="Times New Roman" w:hAnsi="Times New Roman" w:cs="Times New Roman"/>
          <w:i/>
          <w:iCs/>
          <w:color w:val="000000" w:themeColor="text1"/>
          <w:sz w:val="20"/>
          <w:szCs w:val="20"/>
        </w:rPr>
        <w:t xml:space="preserve">ge </w:t>
      </w:r>
      <w:r w:rsidRPr="00D95521">
        <w:rPr>
          <w:rFonts w:ascii="Times New Roman" w:hAnsi="Times New Roman" w:cs="Times New Roman"/>
          <w:color w:val="000000" w:themeColor="text1"/>
          <w:sz w:val="20"/>
          <w:szCs w:val="20"/>
        </w:rPr>
        <w:t>(</w:t>
      </w:r>
      <w:r w:rsidRPr="00D95521">
        <w:rPr>
          <w:rFonts w:ascii="Times New Roman" w:hAnsi="Times New Roman" w:cs="Times New Roman"/>
          <w:sz w:val="20"/>
          <w:szCs w:val="20"/>
        </w:rPr>
        <w:t>impervious surfaces)</w:t>
      </w:r>
      <w:r w:rsidRPr="00D95521">
        <w:rPr>
          <w:rFonts w:ascii="Times New Roman" w:hAnsi="Times New Roman" w:cs="Times New Roman"/>
          <w:color w:val="000000" w:themeColor="text1"/>
          <w:sz w:val="20"/>
          <w:szCs w:val="20"/>
        </w:rPr>
        <w:t>: Ma</w:t>
      </w:r>
      <w:r w:rsidRPr="00D95521">
        <w:rPr>
          <w:rFonts w:ascii="Times New Roman" w:hAnsi="Times New Roman" w:cs="Times New Roman"/>
          <w:sz w:val="20"/>
          <w:szCs w:val="20"/>
        </w:rPr>
        <w:t>x. 90%.</w:t>
      </w:r>
    </w:p>
    <w:p w14:paraId="2A59C7FE" w14:textId="77777777" w:rsidR="00ED5A27" w:rsidRPr="00D95521" w:rsidRDefault="00ED5A27" w:rsidP="0093162B">
      <w:pPr>
        <w:pStyle w:val="BodyText"/>
        <w:autoSpaceDE/>
        <w:autoSpaceDN/>
        <w:adjustRightInd/>
        <w:ind w:left="1260" w:firstLine="0"/>
        <w:jc w:val="both"/>
        <w:rPr>
          <w:rFonts w:ascii="Times New Roman" w:hAnsi="Times New Roman" w:cs="Times New Roman"/>
          <w:color w:val="000000" w:themeColor="text1"/>
          <w:sz w:val="20"/>
          <w:szCs w:val="20"/>
        </w:rPr>
      </w:pPr>
    </w:p>
    <w:p w14:paraId="79732651" w14:textId="77777777" w:rsidR="00AE77EB" w:rsidRPr="00D95521" w:rsidRDefault="00AE2C9D" w:rsidP="0093162B">
      <w:pPr>
        <w:pStyle w:val="BodyText"/>
        <w:numPr>
          <w:ilvl w:val="0"/>
          <w:numId w:val="116"/>
        </w:numPr>
        <w:autoSpaceDE/>
        <w:autoSpaceDN/>
        <w:adjustRightInd/>
        <w:ind w:left="1260"/>
        <w:jc w:val="both"/>
        <w:rPr>
          <w:rFonts w:ascii="Times New Roman" w:hAnsi="Times New Roman" w:cs="Times New Roman"/>
          <w:color w:val="000000" w:themeColor="text1"/>
          <w:sz w:val="20"/>
          <w:szCs w:val="20"/>
        </w:rPr>
      </w:pPr>
      <w:r w:rsidRPr="00D95521">
        <w:rPr>
          <w:rFonts w:ascii="Times New Roman" w:hAnsi="Times New Roman" w:cs="Times New Roman"/>
          <w:sz w:val="20"/>
          <w:szCs w:val="20"/>
          <w:u w:val="single"/>
        </w:rPr>
        <w:t>Building Count</w:t>
      </w:r>
      <w:r w:rsidRPr="00D95521">
        <w:rPr>
          <w:rFonts w:ascii="Times New Roman" w:hAnsi="Times New Roman" w:cs="Times New Roman"/>
          <w:sz w:val="20"/>
          <w:szCs w:val="20"/>
        </w:rPr>
        <w:t xml:space="preserve">: </w:t>
      </w:r>
      <w:r w:rsidR="007030B8" w:rsidRPr="00D95521">
        <w:rPr>
          <w:rFonts w:ascii="Times New Roman" w:hAnsi="Times New Roman" w:cs="Times New Roman"/>
          <w:sz w:val="20"/>
          <w:szCs w:val="20"/>
        </w:rPr>
        <w:t>Max o</w:t>
      </w:r>
      <w:r w:rsidR="00262586" w:rsidRPr="00D95521">
        <w:rPr>
          <w:rFonts w:ascii="Times New Roman" w:hAnsi="Times New Roman" w:cs="Times New Roman"/>
          <w:sz w:val="20"/>
          <w:szCs w:val="20"/>
        </w:rPr>
        <w:t>ne (1) primary building and one (1) accessory building per lot</w:t>
      </w:r>
      <w:r w:rsidR="00262586" w:rsidRPr="00D95521">
        <w:rPr>
          <w:rFonts w:ascii="Times New Roman" w:hAnsi="Times New Roman" w:cs="Times New Roman"/>
          <w:color w:val="000000" w:themeColor="text1"/>
          <w:sz w:val="20"/>
          <w:szCs w:val="20"/>
        </w:rPr>
        <w:t>.</w:t>
      </w:r>
    </w:p>
    <w:p w14:paraId="72CD6204" w14:textId="77777777" w:rsidR="008D1BAC" w:rsidRPr="00D95521" w:rsidRDefault="008D1BAC" w:rsidP="0093162B">
      <w:pPr>
        <w:pStyle w:val="BodyText"/>
        <w:autoSpaceDE/>
        <w:autoSpaceDN/>
        <w:adjustRightInd/>
        <w:ind w:left="0" w:firstLine="0"/>
        <w:jc w:val="both"/>
        <w:rPr>
          <w:rFonts w:ascii="Times New Roman" w:hAnsi="Times New Roman" w:cs="Times New Roman"/>
          <w:color w:val="000000" w:themeColor="text1"/>
          <w:sz w:val="20"/>
          <w:szCs w:val="20"/>
        </w:rPr>
      </w:pPr>
    </w:p>
    <w:p w14:paraId="4EE587CE" w14:textId="64B023F6" w:rsidR="007114BB" w:rsidRPr="00D95521" w:rsidRDefault="00CD3EFD" w:rsidP="0093162B">
      <w:pPr>
        <w:pStyle w:val="BodyText"/>
        <w:numPr>
          <w:ilvl w:val="0"/>
          <w:numId w:val="171"/>
        </w:numPr>
        <w:autoSpaceDE/>
        <w:autoSpaceDN/>
        <w:adjustRightInd/>
        <w:jc w:val="both"/>
        <w:rPr>
          <w:rFonts w:ascii="Times New Roman" w:hAnsi="Times New Roman" w:cs="Times New Roman"/>
          <w:color w:val="000000" w:themeColor="text1"/>
          <w:sz w:val="20"/>
          <w:szCs w:val="20"/>
          <w:u w:val="single"/>
        </w:rPr>
      </w:pPr>
      <w:r w:rsidRPr="00D95521">
        <w:rPr>
          <w:rFonts w:ascii="Times New Roman" w:hAnsi="Times New Roman" w:cs="Times New Roman"/>
          <w:color w:val="000000" w:themeColor="text1"/>
          <w:sz w:val="20"/>
          <w:szCs w:val="20"/>
          <w:u w:val="single"/>
        </w:rPr>
        <w:t xml:space="preserve">Building and Structure </w:t>
      </w:r>
      <w:r w:rsidR="007114BB" w:rsidRPr="00D95521">
        <w:rPr>
          <w:rFonts w:ascii="Times New Roman" w:hAnsi="Times New Roman" w:cs="Times New Roman"/>
          <w:color w:val="000000" w:themeColor="text1"/>
          <w:sz w:val="20"/>
          <w:szCs w:val="20"/>
          <w:u w:val="single"/>
        </w:rPr>
        <w:t>Height</w:t>
      </w:r>
      <w:r w:rsidR="00287B3D" w:rsidRPr="00D95521">
        <w:rPr>
          <w:rFonts w:ascii="Times New Roman" w:hAnsi="Times New Roman" w:cs="Times New Roman"/>
          <w:color w:val="000000" w:themeColor="text1"/>
          <w:sz w:val="20"/>
          <w:szCs w:val="20"/>
          <w:u w:val="single"/>
        </w:rPr>
        <w:t>s</w:t>
      </w:r>
      <w:r w:rsidR="007114BB" w:rsidRPr="00D95521">
        <w:rPr>
          <w:rFonts w:ascii="Times New Roman" w:hAnsi="Times New Roman" w:cs="Times New Roman"/>
          <w:color w:val="000000" w:themeColor="text1"/>
          <w:sz w:val="20"/>
          <w:szCs w:val="20"/>
          <w:u w:val="single"/>
        </w:rPr>
        <w:t>.</w:t>
      </w:r>
    </w:p>
    <w:p w14:paraId="5697C8C5" w14:textId="77777777" w:rsidR="007114BB" w:rsidRPr="00D95521" w:rsidRDefault="007114BB" w:rsidP="0093162B">
      <w:pPr>
        <w:pStyle w:val="BodyText"/>
        <w:ind w:left="720" w:firstLine="0"/>
        <w:jc w:val="both"/>
        <w:rPr>
          <w:rFonts w:ascii="Times New Roman" w:hAnsi="Times New Roman" w:cs="Times New Roman"/>
          <w:color w:val="000000" w:themeColor="text1"/>
          <w:sz w:val="20"/>
          <w:szCs w:val="20"/>
        </w:rPr>
      </w:pPr>
    </w:p>
    <w:p w14:paraId="17FE0CBA" w14:textId="2B756C76" w:rsidR="007114BB" w:rsidRPr="00D95521" w:rsidRDefault="007114BB" w:rsidP="0093162B">
      <w:pPr>
        <w:pStyle w:val="BodyText"/>
        <w:numPr>
          <w:ilvl w:val="0"/>
          <w:numId w:val="37"/>
        </w:numPr>
        <w:autoSpaceDE/>
        <w:autoSpaceDN/>
        <w:adjustRightInd/>
        <w:ind w:left="126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u w:val="single"/>
        </w:rPr>
        <w:t>Pr</w:t>
      </w:r>
      <w:r w:rsidR="00F71C13" w:rsidRPr="00D95521">
        <w:rPr>
          <w:rFonts w:ascii="Times New Roman" w:hAnsi="Times New Roman" w:cs="Times New Roman"/>
          <w:color w:val="000000" w:themeColor="text1"/>
          <w:sz w:val="20"/>
          <w:szCs w:val="20"/>
          <w:u w:val="single"/>
        </w:rPr>
        <w:t xml:space="preserve">imary </w:t>
      </w:r>
      <w:r w:rsidR="005A65C7" w:rsidRPr="00D95521">
        <w:rPr>
          <w:rFonts w:ascii="Times New Roman" w:hAnsi="Times New Roman" w:cs="Times New Roman"/>
          <w:color w:val="000000" w:themeColor="text1"/>
          <w:sz w:val="20"/>
          <w:szCs w:val="20"/>
          <w:u w:val="single"/>
        </w:rPr>
        <w:t>b</w:t>
      </w:r>
      <w:r w:rsidRPr="00D95521">
        <w:rPr>
          <w:rFonts w:ascii="Times New Roman" w:hAnsi="Times New Roman" w:cs="Times New Roman"/>
          <w:color w:val="000000" w:themeColor="text1"/>
          <w:sz w:val="20"/>
          <w:szCs w:val="20"/>
          <w:u w:val="single"/>
        </w:rPr>
        <w:t>uilding height</w:t>
      </w:r>
      <w:r w:rsidRPr="00D95521">
        <w:rPr>
          <w:rFonts w:ascii="Times New Roman" w:hAnsi="Times New Roman" w:cs="Times New Roman"/>
          <w:color w:val="000000" w:themeColor="text1"/>
          <w:sz w:val="20"/>
          <w:szCs w:val="20"/>
        </w:rPr>
        <w:t>: Max. 50 ft.</w:t>
      </w:r>
    </w:p>
    <w:p w14:paraId="083B0946" w14:textId="77777777" w:rsidR="007114BB" w:rsidRPr="00D95521" w:rsidRDefault="007114BB" w:rsidP="0093162B">
      <w:pPr>
        <w:pStyle w:val="BodyText"/>
        <w:ind w:left="1260" w:firstLine="0"/>
        <w:jc w:val="both"/>
        <w:rPr>
          <w:rFonts w:ascii="Times New Roman" w:hAnsi="Times New Roman" w:cs="Times New Roman"/>
          <w:color w:val="000000" w:themeColor="text1"/>
          <w:sz w:val="20"/>
          <w:szCs w:val="20"/>
        </w:rPr>
      </w:pPr>
    </w:p>
    <w:p w14:paraId="669288CA" w14:textId="1E6277B6" w:rsidR="000D08B1" w:rsidRPr="00D95521" w:rsidRDefault="007114BB" w:rsidP="0093162B">
      <w:pPr>
        <w:pStyle w:val="BodyText"/>
        <w:numPr>
          <w:ilvl w:val="0"/>
          <w:numId w:val="37"/>
        </w:numPr>
        <w:autoSpaceDE/>
        <w:autoSpaceDN/>
        <w:adjustRightInd/>
        <w:ind w:left="126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u w:val="single"/>
        </w:rPr>
        <w:t>Accessory building height</w:t>
      </w:r>
      <w:r w:rsidRPr="00D95521">
        <w:rPr>
          <w:rFonts w:ascii="Times New Roman" w:hAnsi="Times New Roman" w:cs="Times New Roman"/>
          <w:color w:val="000000" w:themeColor="text1"/>
          <w:sz w:val="20"/>
          <w:szCs w:val="20"/>
        </w:rPr>
        <w:t>: Max. 16 ft. or the height of the pri</w:t>
      </w:r>
      <w:r w:rsidR="00F71C13" w:rsidRPr="00D95521">
        <w:rPr>
          <w:rFonts w:ascii="Times New Roman" w:hAnsi="Times New Roman" w:cs="Times New Roman"/>
          <w:color w:val="000000" w:themeColor="text1"/>
          <w:sz w:val="20"/>
          <w:szCs w:val="20"/>
        </w:rPr>
        <w:t>mary</w:t>
      </w:r>
      <w:r w:rsidRPr="00D95521">
        <w:rPr>
          <w:rFonts w:ascii="Times New Roman" w:hAnsi="Times New Roman" w:cs="Times New Roman"/>
          <w:color w:val="000000" w:themeColor="text1"/>
          <w:sz w:val="20"/>
          <w:szCs w:val="20"/>
        </w:rPr>
        <w:t xml:space="preserve"> building, whichever is less.</w:t>
      </w:r>
    </w:p>
    <w:p w14:paraId="683853A1" w14:textId="77777777" w:rsidR="000D08B1" w:rsidRPr="00D95521" w:rsidRDefault="000D08B1" w:rsidP="0093162B">
      <w:pPr>
        <w:pStyle w:val="BodyText"/>
        <w:autoSpaceDE/>
        <w:autoSpaceDN/>
        <w:adjustRightInd/>
        <w:ind w:left="1260" w:firstLine="0"/>
        <w:jc w:val="both"/>
        <w:rPr>
          <w:rFonts w:ascii="Times New Roman" w:hAnsi="Times New Roman" w:cs="Times New Roman"/>
          <w:color w:val="000000" w:themeColor="text1"/>
          <w:sz w:val="20"/>
          <w:szCs w:val="20"/>
        </w:rPr>
      </w:pPr>
    </w:p>
    <w:p w14:paraId="3682AA4F" w14:textId="23394180" w:rsidR="003A55A3" w:rsidRPr="00D95521" w:rsidRDefault="003A55A3" w:rsidP="0093162B">
      <w:pPr>
        <w:pStyle w:val="BodyText"/>
        <w:numPr>
          <w:ilvl w:val="0"/>
          <w:numId w:val="37"/>
        </w:numPr>
        <w:autoSpaceDE/>
        <w:autoSpaceDN/>
        <w:adjustRightInd/>
        <w:ind w:left="126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u w:val="single"/>
        </w:rPr>
        <w:t>Elevator bulkheads and mechanical equipment</w:t>
      </w:r>
      <w:r w:rsidRPr="00D95521">
        <w:rPr>
          <w:rFonts w:ascii="Times New Roman" w:hAnsi="Times New Roman" w:cs="Times New Roman"/>
          <w:color w:val="000000" w:themeColor="text1"/>
          <w:sz w:val="20"/>
          <w:szCs w:val="20"/>
        </w:rPr>
        <w:t>: Max. 15 ft. from roof deck</w:t>
      </w:r>
      <w:r w:rsidR="0015493C" w:rsidRPr="00D95521">
        <w:rPr>
          <w:rFonts w:ascii="Times New Roman" w:hAnsi="Times New Roman" w:cs="Times New Roman"/>
          <w:color w:val="000000" w:themeColor="text1"/>
          <w:sz w:val="20"/>
          <w:szCs w:val="20"/>
        </w:rPr>
        <w:t>.</w:t>
      </w:r>
    </w:p>
    <w:p w14:paraId="470DF4B3" w14:textId="77777777" w:rsidR="0015493C" w:rsidRPr="00D95521" w:rsidRDefault="0015493C" w:rsidP="0093162B">
      <w:pPr>
        <w:pStyle w:val="ListParagraph"/>
        <w:widowControl/>
        <w:autoSpaceDE/>
        <w:autoSpaceDN/>
        <w:adjustRightInd/>
        <w:ind w:left="1260"/>
        <w:jc w:val="both"/>
        <w:rPr>
          <w:color w:val="000000" w:themeColor="text1"/>
          <w:sz w:val="20"/>
          <w:szCs w:val="20"/>
        </w:rPr>
      </w:pPr>
    </w:p>
    <w:p w14:paraId="2F3DCC1D" w14:textId="0EC4CDFF" w:rsidR="003A55A3" w:rsidRPr="00D95521" w:rsidRDefault="0015493C" w:rsidP="0093162B">
      <w:pPr>
        <w:pStyle w:val="BodyText"/>
        <w:numPr>
          <w:ilvl w:val="0"/>
          <w:numId w:val="37"/>
        </w:numPr>
        <w:tabs>
          <w:tab w:val="left" w:pos="840"/>
        </w:tabs>
        <w:kinsoku w:val="0"/>
        <w:overflowPunct w:val="0"/>
        <w:ind w:left="1260" w:right="245"/>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u w:val="single"/>
        </w:rPr>
        <w:t>Telecommunications, transmitting antennas, or lightning protection poles/rods</w:t>
      </w:r>
      <w:r w:rsidR="00B004F3" w:rsidRPr="00D95521">
        <w:rPr>
          <w:rFonts w:ascii="Times New Roman" w:hAnsi="Times New Roman" w:cs="Times New Roman"/>
          <w:color w:val="000000" w:themeColor="text1"/>
          <w:sz w:val="20"/>
          <w:szCs w:val="20"/>
        </w:rPr>
        <w:t>:</w:t>
      </w:r>
      <w:r w:rsidRPr="00D95521">
        <w:rPr>
          <w:rFonts w:ascii="Times New Roman" w:hAnsi="Times New Roman" w:cs="Times New Roman"/>
          <w:color w:val="000000" w:themeColor="text1"/>
          <w:sz w:val="20"/>
          <w:szCs w:val="20"/>
        </w:rPr>
        <w:t xml:space="preserve"> </w:t>
      </w:r>
      <w:r w:rsidR="00453D31" w:rsidRPr="00D95521">
        <w:rPr>
          <w:rFonts w:ascii="Times New Roman" w:hAnsi="Times New Roman" w:cs="Times New Roman"/>
          <w:color w:val="000000" w:themeColor="text1"/>
          <w:sz w:val="20"/>
          <w:szCs w:val="20"/>
        </w:rPr>
        <w:t>Max. 10 ft.</w:t>
      </w:r>
      <w:r w:rsidRPr="00D95521">
        <w:rPr>
          <w:rFonts w:ascii="Times New Roman" w:hAnsi="Times New Roman" w:cs="Times New Roman"/>
          <w:color w:val="000000" w:themeColor="text1"/>
          <w:sz w:val="20"/>
          <w:szCs w:val="20"/>
        </w:rPr>
        <w:t xml:space="preserve"> above the maximum building height.</w:t>
      </w:r>
    </w:p>
    <w:p w14:paraId="5EF7DD6E" w14:textId="77777777" w:rsidR="00A477DC" w:rsidRPr="00D95521" w:rsidRDefault="00A477DC" w:rsidP="0093162B">
      <w:pPr>
        <w:pStyle w:val="BodyText"/>
        <w:autoSpaceDE/>
        <w:autoSpaceDN/>
        <w:adjustRightInd/>
        <w:ind w:left="0" w:firstLine="0"/>
        <w:jc w:val="both"/>
        <w:rPr>
          <w:rFonts w:ascii="Times New Roman" w:hAnsi="Times New Roman" w:cs="Times New Roman"/>
          <w:i/>
          <w:iCs/>
          <w:color w:val="000000" w:themeColor="text1"/>
          <w:sz w:val="20"/>
          <w:szCs w:val="20"/>
        </w:rPr>
      </w:pPr>
    </w:p>
    <w:p w14:paraId="163FDA8B" w14:textId="66D8A294" w:rsidR="006A161D" w:rsidRPr="00D95521" w:rsidRDefault="00A477DC" w:rsidP="0093162B">
      <w:pPr>
        <w:pStyle w:val="BodyText"/>
        <w:numPr>
          <w:ilvl w:val="0"/>
          <w:numId w:val="172"/>
        </w:numPr>
        <w:autoSpaceDE/>
        <w:autoSpaceDN/>
        <w:adjustRightInd/>
        <w:jc w:val="both"/>
        <w:rPr>
          <w:rFonts w:ascii="Times New Roman" w:hAnsi="Times New Roman" w:cs="Times New Roman"/>
          <w:color w:val="000000" w:themeColor="text1"/>
          <w:sz w:val="20"/>
          <w:szCs w:val="20"/>
          <w:u w:val="single"/>
        </w:rPr>
      </w:pPr>
      <w:r w:rsidRPr="00D95521">
        <w:rPr>
          <w:rFonts w:ascii="Times New Roman" w:hAnsi="Times New Roman" w:cs="Times New Roman"/>
          <w:color w:val="000000" w:themeColor="text1"/>
          <w:sz w:val="20"/>
          <w:szCs w:val="20"/>
          <w:u w:val="single"/>
        </w:rPr>
        <w:t>Accessory Structures.</w:t>
      </w:r>
    </w:p>
    <w:p w14:paraId="5723AB72" w14:textId="77777777" w:rsidR="00804BAE" w:rsidRPr="00D95521" w:rsidRDefault="00804BAE" w:rsidP="0093162B">
      <w:pPr>
        <w:pStyle w:val="BodyText"/>
        <w:autoSpaceDE/>
        <w:autoSpaceDN/>
        <w:adjustRightInd/>
        <w:ind w:left="720" w:firstLine="0"/>
        <w:jc w:val="both"/>
        <w:rPr>
          <w:rFonts w:ascii="Times New Roman" w:hAnsi="Times New Roman" w:cs="Times New Roman"/>
          <w:color w:val="000000" w:themeColor="text1"/>
          <w:sz w:val="20"/>
          <w:szCs w:val="20"/>
          <w:u w:val="single"/>
        </w:rPr>
      </w:pPr>
    </w:p>
    <w:p w14:paraId="129BD577" w14:textId="77777777" w:rsidR="000B7A22" w:rsidRPr="00D95521" w:rsidRDefault="000B7A22" w:rsidP="0093162B">
      <w:pPr>
        <w:pStyle w:val="BodyText"/>
        <w:numPr>
          <w:ilvl w:val="0"/>
          <w:numId w:val="46"/>
        </w:numPr>
        <w:autoSpaceDE/>
        <w:autoSpaceDN/>
        <w:adjustRightInd/>
        <w:ind w:left="1260"/>
        <w:jc w:val="both"/>
        <w:rPr>
          <w:rFonts w:ascii="Times New Roman" w:hAnsi="Times New Roman" w:cs="Times New Roman"/>
          <w:color w:val="000000" w:themeColor="text1"/>
        </w:rPr>
      </w:pPr>
      <w:r w:rsidRPr="00D95521">
        <w:rPr>
          <w:rFonts w:ascii="Times New Roman" w:hAnsi="Times New Roman" w:cs="Times New Roman"/>
          <w:sz w:val="20"/>
          <w:szCs w:val="20"/>
        </w:rPr>
        <w:t xml:space="preserve">Accessory structures shall be permitted only in association with and on the same lot as the primary structure. </w:t>
      </w:r>
    </w:p>
    <w:p w14:paraId="7E5578BC" w14:textId="77777777" w:rsidR="000B7A22" w:rsidRPr="00D95521" w:rsidRDefault="000B7A22" w:rsidP="0093162B">
      <w:pPr>
        <w:pStyle w:val="BodyText"/>
        <w:autoSpaceDE/>
        <w:autoSpaceDN/>
        <w:adjustRightInd/>
        <w:ind w:left="1260" w:firstLine="0"/>
        <w:jc w:val="both"/>
        <w:rPr>
          <w:rFonts w:ascii="Times New Roman" w:hAnsi="Times New Roman" w:cs="Times New Roman"/>
          <w:color w:val="000000" w:themeColor="text1"/>
        </w:rPr>
      </w:pPr>
    </w:p>
    <w:p w14:paraId="7F58E5E2" w14:textId="12E9C6C8" w:rsidR="000B7A22" w:rsidRPr="00D95521" w:rsidRDefault="000B7A22" w:rsidP="0093162B">
      <w:pPr>
        <w:pStyle w:val="BodyText"/>
        <w:numPr>
          <w:ilvl w:val="0"/>
          <w:numId w:val="46"/>
        </w:numPr>
        <w:autoSpaceDE/>
        <w:autoSpaceDN/>
        <w:adjustRightInd/>
        <w:ind w:left="1260"/>
        <w:jc w:val="both"/>
        <w:rPr>
          <w:rFonts w:ascii="Times New Roman" w:hAnsi="Times New Roman" w:cs="Times New Roman"/>
          <w:color w:val="000000" w:themeColor="text1"/>
        </w:rPr>
      </w:pPr>
      <w:r w:rsidRPr="00D95521">
        <w:rPr>
          <w:rFonts w:ascii="Times New Roman" w:hAnsi="Times New Roman" w:cs="Times New Roman"/>
          <w:sz w:val="20"/>
          <w:szCs w:val="20"/>
        </w:rPr>
        <w:t>Accessory structures are prohibited on all lots before the construction of the primary building</w:t>
      </w:r>
      <w:r w:rsidR="007A1C6C" w:rsidRPr="00D95521">
        <w:rPr>
          <w:rFonts w:ascii="Times New Roman" w:hAnsi="Times New Roman" w:cs="Times New Roman"/>
          <w:sz w:val="20"/>
          <w:szCs w:val="20"/>
        </w:rPr>
        <w:t>,</w:t>
      </w:r>
      <w:r w:rsidR="00E65B6E" w:rsidRPr="00D95521">
        <w:rPr>
          <w:rFonts w:ascii="Times New Roman" w:hAnsi="Times New Roman" w:cs="Times New Roman"/>
          <w:sz w:val="20"/>
          <w:szCs w:val="20"/>
        </w:rPr>
        <w:t xml:space="preserve"> and n</w:t>
      </w:r>
      <w:r w:rsidRPr="00D95521">
        <w:rPr>
          <w:rFonts w:ascii="Times New Roman" w:hAnsi="Times New Roman" w:cs="Times New Roman"/>
          <w:sz w:val="20"/>
          <w:szCs w:val="20"/>
        </w:rPr>
        <w:t>o accessory building shall be used before the primary building</w:t>
      </w:r>
      <w:r w:rsidRPr="00D95521">
        <w:rPr>
          <w:rFonts w:ascii="Times New Roman" w:hAnsi="Times New Roman" w:cs="Times New Roman"/>
        </w:rPr>
        <w:t>.</w:t>
      </w:r>
    </w:p>
    <w:p w14:paraId="152912F9" w14:textId="77777777" w:rsidR="000B7A22" w:rsidRPr="00D95521" w:rsidRDefault="000B7A22" w:rsidP="0093162B">
      <w:pPr>
        <w:pStyle w:val="BodyText"/>
        <w:autoSpaceDE/>
        <w:autoSpaceDN/>
        <w:adjustRightInd/>
        <w:ind w:left="1260" w:firstLine="0"/>
        <w:jc w:val="both"/>
        <w:rPr>
          <w:rFonts w:ascii="Times New Roman" w:hAnsi="Times New Roman" w:cs="Times New Roman"/>
          <w:color w:val="000000" w:themeColor="text1"/>
        </w:rPr>
      </w:pPr>
    </w:p>
    <w:p w14:paraId="13B79AC5" w14:textId="41FB9B6E" w:rsidR="00067A20" w:rsidRPr="00D95521" w:rsidRDefault="000B7A22" w:rsidP="0093162B">
      <w:pPr>
        <w:pStyle w:val="BodyText"/>
        <w:numPr>
          <w:ilvl w:val="0"/>
          <w:numId w:val="46"/>
        </w:numPr>
        <w:autoSpaceDE/>
        <w:autoSpaceDN/>
        <w:adjustRightInd/>
        <w:ind w:left="1260"/>
        <w:jc w:val="both"/>
        <w:rPr>
          <w:rFonts w:ascii="Times New Roman" w:hAnsi="Times New Roman" w:cs="Times New Roman"/>
          <w:color w:val="000000" w:themeColor="text1"/>
        </w:rPr>
      </w:pPr>
      <w:r w:rsidRPr="00D95521">
        <w:rPr>
          <w:rFonts w:ascii="Times New Roman" w:hAnsi="Times New Roman" w:cs="Times New Roman"/>
        </w:rPr>
        <w:t>N</w:t>
      </w:r>
      <w:r w:rsidRPr="00D95521">
        <w:rPr>
          <w:rFonts w:ascii="Times New Roman" w:hAnsi="Times New Roman" w:cs="Times New Roman"/>
          <w:sz w:val="20"/>
          <w:szCs w:val="20"/>
        </w:rPr>
        <w:t xml:space="preserve">o </w:t>
      </w:r>
      <w:r w:rsidR="00E65B6E" w:rsidRPr="00D95521">
        <w:rPr>
          <w:rFonts w:ascii="Times New Roman" w:hAnsi="Times New Roman" w:cs="Times New Roman"/>
        </w:rPr>
        <w:t>a</w:t>
      </w:r>
      <w:r w:rsidRPr="00D95521">
        <w:rPr>
          <w:rFonts w:ascii="Times New Roman" w:hAnsi="Times New Roman" w:cs="Times New Roman"/>
          <w:sz w:val="20"/>
          <w:szCs w:val="20"/>
        </w:rPr>
        <w:t xml:space="preserve">ccessory </w:t>
      </w:r>
      <w:r w:rsidR="00E65B6E" w:rsidRPr="00D95521">
        <w:rPr>
          <w:rFonts w:ascii="Times New Roman" w:hAnsi="Times New Roman" w:cs="Times New Roman"/>
        </w:rPr>
        <w:t>s</w:t>
      </w:r>
      <w:r w:rsidRPr="00D95521">
        <w:rPr>
          <w:rFonts w:ascii="Times New Roman" w:hAnsi="Times New Roman" w:cs="Times New Roman"/>
          <w:sz w:val="20"/>
          <w:szCs w:val="20"/>
        </w:rPr>
        <w:t>tructure</w:t>
      </w:r>
      <w:r w:rsidR="00E65B6E" w:rsidRPr="00D95521">
        <w:rPr>
          <w:rFonts w:ascii="Times New Roman" w:hAnsi="Times New Roman" w:cs="Times New Roman"/>
          <w:sz w:val="20"/>
          <w:szCs w:val="20"/>
        </w:rPr>
        <w:t>s</w:t>
      </w:r>
      <w:r w:rsidRPr="00D95521">
        <w:rPr>
          <w:rFonts w:ascii="Times New Roman" w:hAnsi="Times New Roman" w:cs="Times New Roman"/>
          <w:sz w:val="20"/>
          <w:szCs w:val="20"/>
        </w:rPr>
        <w:t xml:space="preserve"> shall be permitted within a platted or recorded easement</w:t>
      </w:r>
      <w:r w:rsidR="00191F32" w:rsidRPr="00D95521">
        <w:rPr>
          <w:rFonts w:ascii="Times New Roman" w:hAnsi="Times New Roman" w:cs="Times New Roman"/>
          <w:color w:val="000000" w:themeColor="text1"/>
        </w:rPr>
        <w:t>.</w:t>
      </w:r>
    </w:p>
    <w:p w14:paraId="0DA5C012" w14:textId="77777777" w:rsidR="006C146B" w:rsidRDefault="006C146B" w:rsidP="0093162B">
      <w:pPr>
        <w:pStyle w:val="BodyText"/>
        <w:kinsoku w:val="0"/>
        <w:overflowPunct w:val="0"/>
        <w:spacing w:after="120"/>
        <w:ind w:left="0" w:firstLine="0"/>
        <w:jc w:val="both"/>
        <w:rPr>
          <w:rFonts w:ascii="Times New Roman" w:hAnsi="Times New Roman" w:cs="Times New Roman"/>
          <w:b/>
          <w:bCs/>
          <w:color w:val="000000" w:themeColor="text1"/>
          <w:u w:val="single"/>
        </w:rPr>
      </w:pPr>
    </w:p>
    <w:p w14:paraId="0CC3A248" w14:textId="7452A94C" w:rsidR="00AA4DA2" w:rsidRPr="00D95521" w:rsidRDefault="00D00440" w:rsidP="0093162B">
      <w:pPr>
        <w:pStyle w:val="BodyText"/>
        <w:numPr>
          <w:ilvl w:val="0"/>
          <w:numId w:val="306"/>
        </w:numPr>
        <w:kinsoku w:val="0"/>
        <w:overflowPunct w:val="0"/>
        <w:spacing w:after="120"/>
        <w:ind w:left="360"/>
        <w:jc w:val="both"/>
        <w:rPr>
          <w:rFonts w:ascii="Times New Roman" w:hAnsi="Times New Roman" w:cs="Times New Roman"/>
          <w:color w:val="000000" w:themeColor="text1"/>
          <w:sz w:val="20"/>
          <w:szCs w:val="20"/>
        </w:rPr>
      </w:pPr>
      <w:r w:rsidRPr="00D95521">
        <w:rPr>
          <w:rFonts w:ascii="Times New Roman" w:hAnsi="Times New Roman" w:cs="Times New Roman"/>
          <w:b/>
          <w:bCs/>
          <w:color w:val="000000" w:themeColor="text1"/>
          <w:u w:val="single"/>
        </w:rPr>
        <w:t>BUILDING MATERIALS AND STANDARDS</w:t>
      </w:r>
    </w:p>
    <w:p w14:paraId="40A94A8C" w14:textId="45C70D25" w:rsidR="00DA15D0" w:rsidRPr="00D95521" w:rsidRDefault="00DA15D0" w:rsidP="0093162B">
      <w:pPr>
        <w:pStyle w:val="BodyText"/>
        <w:tabs>
          <w:tab w:val="left" w:pos="840"/>
        </w:tabs>
        <w:kinsoku w:val="0"/>
        <w:overflowPunct w:val="0"/>
        <w:spacing w:after="120" w:line="238" w:lineRule="auto"/>
        <w:ind w:left="0" w:firstLine="0"/>
        <w:jc w:val="both"/>
        <w:rPr>
          <w:rFonts w:ascii="Times New Roman" w:hAnsi="Times New Roman" w:cs="Times New Roman"/>
          <w:color w:val="000000" w:themeColor="text1"/>
          <w:sz w:val="20"/>
          <w:szCs w:val="20"/>
        </w:rPr>
      </w:pPr>
      <w:r w:rsidRPr="00D95521">
        <w:rPr>
          <w:rFonts w:ascii="Times New Roman" w:hAnsi="Times New Roman" w:cs="Times New Roman"/>
          <w:sz w:val="20"/>
          <w:szCs w:val="20"/>
        </w:rPr>
        <w:t>The following standards shall apply to all lots in The Pavilion PUD unless specifically stated otherwise.</w:t>
      </w:r>
      <w:r w:rsidR="001D0B86" w:rsidRPr="00D95521">
        <w:rPr>
          <w:rFonts w:ascii="Times New Roman" w:hAnsi="Times New Roman" w:cs="Times New Roman"/>
          <w:sz w:val="20"/>
          <w:szCs w:val="20"/>
        </w:rPr>
        <w:t xml:space="preserve"> </w:t>
      </w:r>
      <w:r w:rsidR="00530445" w:rsidRPr="00D95521">
        <w:rPr>
          <w:rFonts w:ascii="Times New Roman" w:hAnsi="Times New Roman" w:cs="Times New Roman"/>
          <w:sz w:val="20"/>
          <w:szCs w:val="20"/>
        </w:rPr>
        <w:t xml:space="preserve">The Zoning Administrator </w:t>
      </w:r>
      <w:r w:rsidR="00494282" w:rsidRPr="00D95521">
        <w:rPr>
          <w:rFonts w:ascii="Times New Roman" w:hAnsi="Times New Roman" w:cs="Times New Roman"/>
          <w:sz w:val="20"/>
          <w:szCs w:val="20"/>
        </w:rPr>
        <w:t>shall</w:t>
      </w:r>
      <w:r w:rsidR="00530445" w:rsidRPr="00D95521">
        <w:rPr>
          <w:rFonts w:ascii="Times New Roman" w:hAnsi="Times New Roman" w:cs="Times New Roman"/>
          <w:sz w:val="20"/>
          <w:szCs w:val="20"/>
        </w:rPr>
        <w:t xml:space="preserve"> determine</w:t>
      </w:r>
      <w:r w:rsidR="00F913C5" w:rsidRPr="00D95521">
        <w:rPr>
          <w:rFonts w:ascii="Times New Roman" w:hAnsi="Times New Roman" w:cs="Times New Roman"/>
          <w:sz w:val="20"/>
          <w:szCs w:val="20"/>
        </w:rPr>
        <w:t xml:space="preserve"> whether</w:t>
      </w:r>
      <w:r w:rsidR="0064201A" w:rsidRPr="00D95521">
        <w:rPr>
          <w:rFonts w:ascii="Times New Roman" w:hAnsi="Times New Roman" w:cs="Times New Roman"/>
          <w:sz w:val="20"/>
          <w:szCs w:val="20"/>
        </w:rPr>
        <w:t xml:space="preserve"> </w:t>
      </w:r>
      <w:r w:rsidR="008823D7" w:rsidRPr="00D95521">
        <w:rPr>
          <w:rFonts w:ascii="Times New Roman" w:hAnsi="Times New Roman" w:cs="Times New Roman"/>
          <w:sz w:val="20"/>
          <w:szCs w:val="20"/>
        </w:rPr>
        <w:t xml:space="preserve">a proposed </w:t>
      </w:r>
      <w:r w:rsidR="00F913C5" w:rsidRPr="00D95521">
        <w:rPr>
          <w:rFonts w:ascii="Times New Roman" w:hAnsi="Times New Roman" w:cs="Times New Roman"/>
          <w:sz w:val="20"/>
          <w:szCs w:val="20"/>
        </w:rPr>
        <w:t xml:space="preserve">building </w:t>
      </w:r>
      <w:r w:rsidR="008823D7" w:rsidRPr="00D95521">
        <w:rPr>
          <w:rFonts w:ascii="Times New Roman" w:hAnsi="Times New Roman" w:cs="Times New Roman"/>
          <w:sz w:val="20"/>
          <w:szCs w:val="20"/>
        </w:rPr>
        <w:t xml:space="preserve">material </w:t>
      </w:r>
      <w:r w:rsidR="00530445" w:rsidRPr="00D95521">
        <w:rPr>
          <w:rFonts w:ascii="Times New Roman" w:hAnsi="Times New Roman" w:cs="Times New Roman"/>
          <w:sz w:val="20"/>
          <w:szCs w:val="20"/>
        </w:rPr>
        <w:t>not specifically listed below</w:t>
      </w:r>
      <w:r w:rsidR="00F913C5" w:rsidRPr="00D95521">
        <w:rPr>
          <w:rFonts w:ascii="Times New Roman" w:hAnsi="Times New Roman" w:cs="Times New Roman"/>
          <w:sz w:val="20"/>
          <w:szCs w:val="20"/>
        </w:rPr>
        <w:t xml:space="preserve"> i</w:t>
      </w:r>
      <w:r w:rsidR="00E7780E" w:rsidRPr="00D95521">
        <w:rPr>
          <w:rFonts w:ascii="Times New Roman" w:hAnsi="Times New Roman" w:cs="Times New Roman"/>
          <w:sz w:val="20"/>
          <w:szCs w:val="20"/>
        </w:rPr>
        <w:t xml:space="preserve">s </w:t>
      </w:r>
      <w:r w:rsidR="00022E8C" w:rsidRPr="00D95521">
        <w:rPr>
          <w:rFonts w:ascii="Times New Roman" w:hAnsi="Times New Roman" w:cs="Times New Roman"/>
          <w:sz w:val="20"/>
          <w:szCs w:val="20"/>
        </w:rPr>
        <w:t>prohibited or permitted</w:t>
      </w:r>
      <w:r w:rsidR="000A290B" w:rsidRPr="00D95521">
        <w:rPr>
          <w:rFonts w:ascii="Times New Roman" w:hAnsi="Times New Roman" w:cs="Times New Roman"/>
          <w:sz w:val="20"/>
          <w:szCs w:val="20"/>
        </w:rPr>
        <w:t>,</w:t>
      </w:r>
      <w:r w:rsidR="00022E8C" w:rsidRPr="00D95521">
        <w:rPr>
          <w:rFonts w:ascii="Times New Roman" w:hAnsi="Times New Roman" w:cs="Times New Roman"/>
          <w:sz w:val="20"/>
          <w:szCs w:val="20"/>
        </w:rPr>
        <w:t xml:space="preserve"> and any </w:t>
      </w:r>
      <w:r w:rsidR="00FA1D03" w:rsidRPr="00D95521">
        <w:rPr>
          <w:rFonts w:ascii="Times New Roman" w:hAnsi="Times New Roman" w:cs="Times New Roman"/>
          <w:sz w:val="20"/>
          <w:szCs w:val="20"/>
        </w:rPr>
        <w:t>appeal</w:t>
      </w:r>
      <w:r w:rsidR="00E53753" w:rsidRPr="00D95521">
        <w:rPr>
          <w:rFonts w:ascii="Times New Roman" w:hAnsi="Times New Roman" w:cs="Times New Roman"/>
          <w:sz w:val="20"/>
          <w:szCs w:val="20"/>
        </w:rPr>
        <w:t xml:space="preserve"> </w:t>
      </w:r>
      <w:r w:rsidR="00E303CC" w:rsidRPr="00D95521">
        <w:rPr>
          <w:rFonts w:ascii="Times New Roman" w:hAnsi="Times New Roman" w:cs="Times New Roman"/>
          <w:sz w:val="20"/>
          <w:szCs w:val="20"/>
        </w:rPr>
        <w:t>from a</w:t>
      </w:r>
      <w:r w:rsidR="00FA1D03" w:rsidRPr="00D95521">
        <w:rPr>
          <w:rFonts w:ascii="Times New Roman" w:hAnsi="Times New Roman" w:cs="Times New Roman"/>
          <w:sz w:val="20"/>
          <w:szCs w:val="20"/>
        </w:rPr>
        <w:t xml:space="preserve"> </w:t>
      </w:r>
      <w:r w:rsidR="00022E8C" w:rsidRPr="00D95521">
        <w:rPr>
          <w:rFonts w:ascii="Times New Roman" w:hAnsi="Times New Roman" w:cs="Times New Roman"/>
          <w:sz w:val="20"/>
          <w:szCs w:val="20"/>
        </w:rPr>
        <w:t xml:space="preserve">decision </w:t>
      </w:r>
      <w:r w:rsidR="000A290B" w:rsidRPr="00D95521">
        <w:rPr>
          <w:rFonts w:ascii="Times New Roman" w:hAnsi="Times New Roman" w:cs="Times New Roman"/>
          <w:sz w:val="20"/>
          <w:szCs w:val="20"/>
        </w:rPr>
        <w:t xml:space="preserve">of the Zoning Administrator </w:t>
      </w:r>
      <w:r w:rsidR="00E53753" w:rsidRPr="00D95521">
        <w:rPr>
          <w:rFonts w:ascii="Times New Roman" w:hAnsi="Times New Roman" w:cs="Times New Roman"/>
          <w:sz w:val="20"/>
          <w:szCs w:val="20"/>
        </w:rPr>
        <w:t>shall be</w:t>
      </w:r>
      <w:r w:rsidR="00022E8C" w:rsidRPr="00D95521">
        <w:rPr>
          <w:rFonts w:ascii="Times New Roman" w:hAnsi="Times New Roman" w:cs="Times New Roman"/>
          <w:sz w:val="20"/>
          <w:szCs w:val="20"/>
        </w:rPr>
        <w:t xml:space="preserve"> </w:t>
      </w:r>
      <w:r w:rsidR="00A57429" w:rsidRPr="00D95521">
        <w:rPr>
          <w:rFonts w:ascii="Times New Roman" w:hAnsi="Times New Roman" w:cs="Times New Roman"/>
          <w:sz w:val="20"/>
          <w:szCs w:val="20"/>
        </w:rPr>
        <w:t>filed with</w:t>
      </w:r>
      <w:r w:rsidR="00022E8C" w:rsidRPr="00D95521">
        <w:rPr>
          <w:rFonts w:ascii="Times New Roman" w:hAnsi="Times New Roman" w:cs="Times New Roman"/>
          <w:sz w:val="20"/>
          <w:szCs w:val="20"/>
        </w:rPr>
        <w:t xml:space="preserve"> the Board of Zoning Appeals</w:t>
      </w:r>
      <w:r w:rsidR="00530445" w:rsidRPr="00D95521">
        <w:rPr>
          <w:rFonts w:ascii="Times New Roman" w:hAnsi="Times New Roman" w:cs="Times New Roman"/>
          <w:sz w:val="20"/>
          <w:szCs w:val="20"/>
        </w:rPr>
        <w:t>.</w:t>
      </w:r>
    </w:p>
    <w:p w14:paraId="62AC2338" w14:textId="27CE65DB" w:rsidR="007D445E" w:rsidRPr="00D95521" w:rsidRDefault="00C43B64" w:rsidP="0093162B">
      <w:pPr>
        <w:pStyle w:val="BodyText"/>
        <w:numPr>
          <w:ilvl w:val="0"/>
          <w:numId w:val="143"/>
        </w:numPr>
        <w:tabs>
          <w:tab w:val="left" w:pos="840"/>
        </w:tabs>
        <w:kinsoku w:val="0"/>
        <w:overflowPunct w:val="0"/>
        <w:spacing w:after="120" w:line="238" w:lineRule="auto"/>
        <w:ind w:left="72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u w:val="single"/>
        </w:rPr>
        <w:lastRenderedPageBreak/>
        <w:t>Permitted Building Materials</w:t>
      </w:r>
      <w:r w:rsidR="00DA15D0" w:rsidRPr="00D95521">
        <w:rPr>
          <w:rFonts w:ascii="Times New Roman" w:hAnsi="Times New Roman" w:cs="Times New Roman"/>
          <w:color w:val="000000" w:themeColor="text1"/>
          <w:sz w:val="20"/>
          <w:szCs w:val="20"/>
          <w:u w:val="single"/>
        </w:rPr>
        <w:t>.</w:t>
      </w:r>
    </w:p>
    <w:p w14:paraId="26AD1AF2" w14:textId="77450A01" w:rsidR="00C31C62" w:rsidRPr="00D95521" w:rsidRDefault="00C31C62" w:rsidP="0093162B">
      <w:pPr>
        <w:pStyle w:val="BodyText"/>
        <w:numPr>
          <w:ilvl w:val="0"/>
          <w:numId w:val="141"/>
        </w:numPr>
        <w:tabs>
          <w:tab w:val="left" w:pos="840"/>
        </w:tabs>
        <w:kinsoku w:val="0"/>
        <w:overflowPunct w:val="0"/>
        <w:spacing w:after="120" w:line="238" w:lineRule="auto"/>
        <w:ind w:left="126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u w:val="single"/>
        </w:rPr>
        <w:t xml:space="preserve">All </w:t>
      </w:r>
      <w:r w:rsidR="00F26A75" w:rsidRPr="00D95521">
        <w:rPr>
          <w:rFonts w:ascii="Times New Roman" w:hAnsi="Times New Roman" w:cs="Times New Roman"/>
          <w:color w:val="000000" w:themeColor="text1"/>
          <w:sz w:val="20"/>
          <w:szCs w:val="20"/>
          <w:u w:val="single"/>
        </w:rPr>
        <w:t>L</w:t>
      </w:r>
      <w:r w:rsidRPr="00D95521">
        <w:rPr>
          <w:rFonts w:ascii="Times New Roman" w:hAnsi="Times New Roman" w:cs="Times New Roman"/>
          <w:color w:val="000000" w:themeColor="text1"/>
          <w:sz w:val="20"/>
          <w:szCs w:val="20"/>
          <w:u w:val="single"/>
        </w:rPr>
        <w:t>ots</w:t>
      </w:r>
      <w:r w:rsidR="00F26A75" w:rsidRPr="00D95521">
        <w:rPr>
          <w:rFonts w:ascii="Times New Roman" w:hAnsi="Times New Roman" w:cs="Times New Roman"/>
          <w:color w:val="000000" w:themeColor="text1"/>
          <w:sz w:val="20"/>
          <w:szCs w:val="20"/>
        </w:rPr>
        <w:t>:</w:t>
      </w:r>
    </w:p>
    <w:p w14:paraId="278C363E" w14:textId="606891C5" w:rsidR="0021783A" w:rsidRPr="00D95521" w:rsidRDefault="00C96204" w:rsidP="0093162B">
      <w:pPr>
        <w:pStyle w:val="BodyText"/>
        <w:numPr>
          <w:ilvl w:val="0"/>
          <w:numId w:val="255"/>
        </w:numPr>
        <w:tabs>
          <w:tab w:val="left" w:pos="840"/>
        </w:tabs>
        <w:kinsoku w:val="0"/>
        <w:overflowPunct w:val="0"/>
        <w:spacing w:after="120" w:line="238" w:lineRule="auto"/>
        <w:ind w:left="180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t>Brick</w:t>
      </w:r>
      <w:r w:rsidR="0021783A" w:rsidRPr="00D95521">
        <w:rPr>
          <w:rFonts w:ascii="Times New Roman" w:hAnsi="Times New Roman" w:cs="Times New Roman"/>
          <w:color w:val="000000" w:themeColor="text1"/>
          <w:sz w:val="20"/>
          <w:szCs w:val="20"/>
        </w:rPr>
        <w:t>;</w:t>
      </w:r>
    </w:p>
    <w:p w14:paraId="2A5380F0" w14:textId="24E6BF47" w:rsidR="00AF73AB" w:rsidRPr="00D95521" w:rsidRDefault="0021783A" w:rsidP="0093162B">
      <w:pPr>
        <w:pStyle w:val="BodyText"/>
        <w:numPr>
          <w:ilvl w:val="0"/>
          <w:numId w:val="255"/>
        </w:numPr>
        <w:tabs>
          <w:tab w:val="left" w:pos="840"/>
        </w:tabs>
        <w:kinsoku w:val="0"/>
        <w:overflowPunct w:val="0"/>
        <w:spacing w:after="120" w:line="238" w:lineRule="auto"/>
        <w:ind w:left="180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t>N</w:t>
      </w:r>
      <w:r w:rsidR="00C96204" w:rsidRPr="00D95521">
        <w:rPr>
          <w:rFonts w:ascii="Times New Roman" w:hAnsi="Times New Roman" w:cs="Times New Roman"/>
          <w:color w:val="000000" w:themeColor="text1"/>
          <w:sz w:val="20"/>
          <w:szCs w:val="20"/>
        </w:rPr>
        <w:t>atural or cast stone</w:t>
      </w:r>
      <w:r w:rsidR="00E2739C" w:rsidRPr="00D95521">
        <w:rPr>
          <w:rFonts w:ascii="Times New Roman" w:hAnsi="Times New Roman" w:cs="Times New Roman"/>
          <w:color w:val="000000" w:themeColor="text1"/>
          <w:sz w:val="20"/>
          <w:szCs w:val="20"/>
        </w:rPr>
        <w:t>;</w:t>
      </w:r>
    </w:p>
    <w:p w14:paraId="54E8AF12" w14:textId="58BB3E5D" w:rsidR="00E2739C" w:rsidRPr="00D95521" w:rsidRDefault="00E2739C" w:rsidP="0093162B">
      <w:pPr>
        <w:pStyle w:val="BodyText"/>
        <w:numPr>
          <w:ilvl w:val="0"/>
          <w:numId w:val="255"/>
        </w:numPr>
        <w:tabs>
          <w:tab w:val="left" w:pos="840"/>
        </w:tabs>
        <w:kinsoku w:val="0"/>
        <w:overflowPunct w:val="0"/>
        <w:spacing w:after="120" w:line="238" w:lineRule="auto"/>
        <w:ind w:left="180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t>Wood or metal shopfront;</w:t>
      </w:r>
    </w:p>
    <w:p w14:paraId="592CDF94" w14:textId="73C1C63A" w:rsidR="00E2739C" w:rsidRPr="00D95521" w:rsidRDefault="00E2739C" w:rsidP="0093162B">
      <w:pPr>
        <w:pStyle w:val="BodyText"/>
        <w:numPr>
          <w:ilvl w:val="0"/>
          <w:numId w:val="255"/>
        </w:numPr>
        <w:tabs>
          <w:tab w:val="left" w:pos="840"/>
        </w:tabs>
        <w:kinsoku w:val="0"/>
        <w:overflowPunct w:val="0"/>
        <w:spacing w:after="120" w:line="238" w:lineRule="auto"/>
        <w:ind w:left="180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t>Ceramic tile;</w:t>
      </w:r>
    </w:p>
    <w:p w14:paraId="303EE5D7" w14:textId="56BF8856" w:rsidR="00E2739C" w:rsidRPr="00D95521" w:rsidRDefault="00E2739C" w:rsidP="0093162B">
      <w:pPr>
        <w:pStyle w:val="BodyText"/>
        <w:numPr>
          <w:ilvl w:val="0"/>
          <w:numId w:val="255"/>
        </w:numPr>
        <w:tabs>
          <w:tab w:val="left" w:pos="840"/>
        </w:tabs>
        <w:kinsoku w:val="0"/>
        <w:overflowPunct w:val="0"/>
        <w:spacing w:after="120" w:line="238" w:lineRule="auto"/>
        <w:ind w:left="180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t>Glass;</w:t>
      </w:r>
    </w:p>
    <w:p w14:paraId="6434E98B" w14:textId="0881F194" w:rsidR="00E2739C" w:rsidRPr="00D95521" w:rsidRDefault="00E2739C" w:rsidP="0093162B">
      <w:pPr>
        <w:pStyle w:val="BodyText"/>
        <w:numPr>
          <w:ilvl w:val="0"/>
          <w:numId w:val="255"/>
        </w:numPr>
        <w:tabs>
          <w:tab w:val="left" w:pos="840"/>
        </w:tabs>
        <w:kinsoku w:val="0"/>
        <w:overflowPunct w:val="0"/>
        <w:spacing w:after="120" w:line="238" w:lineRule="auto"/>
        <w:ind w:left="180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t>Metal</w:t>
      </w:r>
      <w:r w:rsidR="0021783A" w:rsidRPr="00D95521">
        <w:rPr>
          <w:rFonts w:ascii="Times New Roman" w:hAnsi="Times New Roman" w:cs="Times New Roman"/>
          <w:color w:val="000000" w:themeColor="text1"/>
          <w:sz w:val="20"/>
          <w:szCs w:val="20"/>
        </w:rPr>
        <w:t>;</w:t>
      </w:r>
    </w:p>
    <w:p w14:paraId="2E8A8734" w14:textId="52EB8341" w:rsidR="0021783A" w:rsidRPr="00D95521" w:rsidRDefault="0021783A" w:rsidP="0093162B">
      <w:pPr>
        <w:pStyle w:val="BodyText"/>
        <w:numPr>
          <w:ilvl w:val="0"/>
          <w:numId w:val="255"/>
        </w:numPr>
        <w:tabs>
          <w:tab w:val="left" w:pos="840"/>
        </w:tabs>
        <w:kinsoku w:val="0"/>
        <w:overflowPunct w:val="0"/>
        <w:spacing w:after="120" w:line="238" w:lineRule="auto"/>
        <w:ind w:left="180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t>Decorative concrete masonry u</w:t>
      </w:r>
      <w:r w:rsidR="00337D84" w:rsidRPr="00D95521">
        <w:rPr>
          <w:rFonts w:ascii="Times New Roman" w:hAnsi="Times New Roman" w:cs="Times New Roman"/>
          <w:color w:val="000000" w:themeColor="text1"/>
          <w:sz w:val="20"/>
          <w:szCs w:val="20"/>
        </w:rPr>
        <w:t>n</w:t>
      </w:r>
      <w:r w:rsidRPr="00D95521">
        <w:rPr>
          <w:rFonts w:ascii="Times New Roman" w:hAnsi="Times New Roman" w:cs="Times New Roman"/>
          <w:color w:val="000000" w:themeColor="text1"/>
          <w:sz w:val="20"/>
          <w:szCs w:val="20"/>
        </w:rPr>
        <w:t>its</w:t>
      </w:r>
      <w:r w:rsidR="00F02129" w:rsidRPr="00D95521">
        <w:rPr>
          <w:rFonts w:ascii="Times New Roman" w:hAnsi="Times New Roman" w:cs="Times New Roman"/>
          <w:color w:val="000000" w:themeColor="text1"/>
          <w:sz w:val="20"/>
          <w:szCs w:val="20"/>
        </w:rPr>
        <w:t>;</w:t>
      </w:r>
    </w:p>
    <w:p w14:paraId="459FB099" w14:textId="09E61FE7" w:rsidR="002B05B0" w:rsidRPr="00D95521" w:rsidRDefault="002B05B0" w:rsidP="0093162B">
      <w:pPr>
        <w:pStyle w:val="ListParagraph"/>
        <w:widowControl/>
        <w:numPr>
          <w:ilvl w:val="0"/>
          <w:numId w:val="141"/>
        </w:numPr>
        <w:autoSpaceDE/>
        <w:autoSpaceDN/>
        <w:adjustRightInd/>
        <w:ind w:left="1260"/>
        <w:jc w:val="both"/>
        <w:rPr>
          <w:caps/>
          <w:color w:val="000000" w:themeColor="text1"/>
          <w:sz w:val="20"/>
          <w:szCs w:val="20"/>
          <w:u w:val="single"/>
        </w:rPr>
      </w:pPr>
      <w:r w:rsidRPr="00D95521">
        <w:rPr>
          <w:color w:val="000000" w:themeColor="text1"/>
          <w:sz w:val="20"/>
          <w:szCs w:val="20"/>
          <w:u w:val="single"/>
        </w:rPr>
        <w:t>Lot 1, only</w:t>
      </w:r>
      <w:r w:rsidR="00DA7868" w:rsidRPr="00D95521">
        <w:rPr>
          <w:color w:val="000000" w:themeColor="text1"/>
          <w:sz w:val="20"/>
          <w:szCs w:val="20"/>
        </w:rPr>
        <w:t xml:space="preserve">. </w:t>
      </w:r>
      <w:r w:rsidR="00DA7868" w:rsidRPr="00D95521">
        <w:rPr>
          <w:sz w:val="20"/>
          <w:szCs w:val="20"/>
        </w:rPr>
        <w:t xml:space="preserve">In addition to the permitted building materials in subsection </w:t>
      </w:r>
      <w:r w:rsidR="00560272" w:rsidRPr="00D95521">
        <w:rPr>
          <w:sz w:val="20"/>
          <w:szCs w:val="20"/>
        </w:rPr>
        <w:t>I</w:t>
      </w:r>
      <w:r w:rsidR="00B03B36" w:rsidRPr="00D95521">
        <w:rPr>
          <w:sz w:val="20"/>
          <w:szCs w:val="20"/>
        </w:rPr>
        <w:t>V</w:t>
      </w:r>
      <w:r w:rsidR="00DA7868" w:rsidRPr="00D95521">
        <w:rPr>
          <w:sz w:val="20"/>
          <w:szCs w:val="20"/>
        </w:rPr>
        <w:t>.A.</w:t>
      </w:r>
      <w:r w:rsidR="00531FD9" w:rsidRPr="00D95521">
        <w:rPr>
          <w:sz w:val="20"/>
          <w:szCs w:val="20"/>
        </w:rPr>
        <w:t>1.</w:t>
      </w:r>
      <w:r w:rsidR="00DA7868" w:rsidRPr="00D95521">
        <w:rPr>
          <w:sz w:val="20"/>
          <w:szCs w:val="20"/>
        </w:rPr>
        <w:t xml:space="preserve">, the following </w:t>
      </w:r>
      <w:r w:rsidR="00B03B36" w:rsidRPr="00D95521">
        <w:rPr>
          <w:sz w:val="20"/>
          <w:szCs w:val="20"/>
        </w:rPr>
        <w:t xml:space="preserve">building materials </w:t>
      </w:r>
      <w:r w:rsidR="00DA7868" w:rsidRPr="00D95521">
        <w:rPr>
          <w:sz w:val="20"/>
          <w:szCs w:val="20"/>
        </w:rPr>
        <w:t xml:space="preserve">shall be permitted on Lot </w:t>
      </w:r>
      <w:r w:rsidR="00B03B36" w:rsidRPr="00D95521">
        <w:rPr>
          <w:sz w:val="20"/>
          <w:szCs w:val="20"/>
        </w:rPr>
        <w:t>1</w:t>
      </w:r>
      <w:r w:rsidR="00DA7868" w:rsidRPr="00D95521">
        <w:rPr>
          <w:sz w:val="20"/>
          <w:szCs w:val="20"/>
        </w:rPr>
        <w:t xml:space="preserve"> only:</w:t>
      </w:r>
    </w:p>
    <w:p w14:paraId="02970EBC" w14:textId="77777777" w:rsidR="00536B19" w:rsidRPr="00D95521" w:rsidRDefault="00536B19" w:rsidP="0093162B">
      <w:pPr>
        <w:pStyle w:val="ListParagraph"/>
        <w:widowControl/>
        <w:autoSpaceDE/>
        <w:autoSpaceDN/>
        <w:adjustRightInd/>
        <w:ind w:left="1260"/>
        <w:jc w:val="both"/>
        <w:rPr>
          <w:caps/>
          <w:color w:val="000000" w:themeColor="text1"/>
          <w:sz w:val="20"/>
          <w:szCs w:val="20"/>
          <w:u w:val="single"/>
        </w:rPr>
      </w:pPr>
    </w:p>
    <w:p w14:paraId="0FFD672B" w14:textId="193D7BC0" w:rsidR="00EB11BD" w:rsidRPr="0055397B" w:rsidRDefault="002B05B0" w:rsidP="0055397B">
      <w:pPr>
        <w:pStyle w:val="BodyText"/>
        <w:numPr>
          <w:ilvl w:val="0"/>
          <w:numId w:val="261"/>
        </w:numPr>
        <w:tabs>
          <w:tab w:val="left" w:pos="840"/>
        </w:tabs>
        <w:kinsoku w:val="0"/>
        <w:overflowPunct w:val="0"/>
        <w:spacing w:after="120" w:line="238" w:lineRule="auto"/>
        <w:ind w:left="180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t xml:space="preserve">Any </w:t>
      </w:r>
      <w:r w:rsidR="00FF5554" w:rsidRPr="00D95521">
        <w:rPr>
          <w:rFonts w:ascii="Times New Roman" w:hAnsi="Times New Roman" w:cs="Times New Roman"/>
          <w:color w:val="000000" w:themeColor="text1"/>
          <w:sz w:val="20"/>
          <w:szCs w:val="20"/>
        </w:rPr>
        <w:t>b</w:t>
      </w:r>
      <w:r w:rsidRPr="00D95521">
        <w:rPr>
          <w:rFonts w:ascii="Times New Roman" w:hAnsi="Times New Roman" w:cs="Times New Roman"/>
          <w:color w:val="000000" w:themeColor="text1"/>
          <w:sz w:val="20"/>
          <w:szCs w:val="20"/>
        </w:rPr>
        <w:t xml:space="preserve">uilding material </w:t>
      </w:r>
      <w:r w:rsidR="00471EC9" w:rsidRPr="00D95521">
        <w:rPr>
          <w:rFonts w:ascii="Times New Roman" w:hAnsi="Times New Roman" w:cs="Times New Roman"/>
          <w:color w:val="000000" w:themeColor="text1"/>
          <w:sz w:val="20"/>
          <w:szCs w:val="20"/>
        </w:rPr>
        <w:t>permitted per</w:t>
      </w:r>
      <w:r w:rsidR="00C555A5" w:rsidRPr="00D95521">
        <w:rPr>
          <w:rFonts w:ascii="Times New Roman" w:hAnsi="Times New Roman" w:cs="Times New Roman"/>
          <w:color w:val="000000" w:themeColor="text1"/>
          <w:sz w:val="20"/>
          <w:szCs w:val="20"/>
        </w:rPr>
        <w:t xml:space="preserve"> </w:t>
      </w:r>
      <w:r w:rsidR="000B56C8" w:rsidRPr="00D95521">
        <w:rPr>
          <w:rFonts w:ascii="Times New Roman" w:hAnsi="Times New Roman" w:cs="Times New Roman"/>
          <w:color w:val="000000" w:themeColor="text1"/>
          <w:sz w:val="20"/>
          <w:szCs w:val="20"/>
        </w:rPr>
        <w:t xml:space="preserve">the zoning regulations </w:t>
      </w:r>
      <w:r w:rsidR="00A91FE3" w:rsidRPr="00D95521">
        <w:rPr>
          <w:rFonts w:ascii="Times New Roman" w:hAnsi="Times New Roman" w:cs="Times New Roman"/>
          <w:color w:val="000000" w:themeColor="text1"/>
          <w:sz w:val="20"/>
          <w:szCs w:val="20"/>
        </w:rPr>
        <w:t>in effect at the time of issuance of any required building permit</w:t>
      </w:r>
      <w:r w:rsidR="003A5B96">
        <w:rPr>
          <w:rFonts w:ascii="Times New Roman" w:hAnsi="Times New Roman" w:cs="Times New Roman"/>
          <w:color w:val="000000" w:themeColor="text1"/>
          <w:sz w:val="20"/>
          <w:szCs w:val="20"/>
        </w:rPr>
        <w:t>,</w:t>
      </w:r>
      <w:r w:rsidR="00894D28">
        <w:rPr>
          <w:rFonts w:ascii="Times New Roman" w:hAnsi="Times New Roman" w:cs="Times New Roman"/>
          <w:color w:val="000000" w:themeColor="text1"/>
          <w:sz w:val="20"/>
          <w:szCs w:val="20"/>
        </w:rPr>
        <w:t xml:space="preserve"> </w:t>
      </w:r>
      <w:r w:rsidR="00E625BA">
        <w:rPr>
          <w:rFonts w:ascii="Times New Roman" w:hAnsi="Times New Roman" w:cs="Times New Roman"/>
          <w:color w:val="000000" w:themeColor="text1"/>
          <w:sz w:val="20"/>
          <w:szCs w:val="20"/>
        </w:rPr>
        <w:t xml:space="preserve">specifically, </w:t>
      </w:r>
      <w:r w:rsidR="00BD01E2" w:rsidRPr="00D95521">
        <w:rPr>
          <w:rFonts w:ascii="Times New Roman" w:hAnsi="Times New Roman" w:cs="Times New Roman"/>
          <w:color w:val="000000" w:themeColor="text1"/>
          <w:sz w:val="20"/>
          <w:szCs w:val="20"/>
        </w:rPr>
        <w:t xml:space="preserve">for </w:t>
      </w:r>
      <w:r w:rsidR="00771882">
        <w:rPr>
          <w:rFonts w:ascii="Times New Roman" w:hAnsi="Times New Roman" w:cs="Times New Roman"/>
          <w:color w:val="000000" w:themeColor="text1"/>
          <w:sz w:val="20"/>
          <w:szCs w:val="20"/>
        </w:rPr>
        <w:t>the</w:t>
      </w:r>
      <w:r w:rsidR="00BD01E2" w:rsidRPr="00D95521">
        <w:rPr>
          <w:rFonts w:ascii="Times New Roman" w:hAnsi="Times New Roman" w:cs="Times New Roman"/>
          <w:color w:val="000000" w:themeColor="text1"/>
          <w:sz w:val="20"/>
          <w:szCs w:val="20"/>
        </w:rPr>
        <w:t xml:space="preserve"> </w:t>
      </w:r>
      <w:r w:rsidR="00DA7B21" w:rsidRPr="00D95521">
        <w:rPr>
          <w:rFonts w:ascii="Times New Roman" w:hAnsi="Times New Roman" w:cs="Times New Roman"/>
          <w:color w:val="000000" w:themeColor="text1"/>
          <w:sz w:val="20"/>
          <w:szCs w:val="20"/>
        </w:rPr>
        <w:t xml:space="preserve">CD-5 </w:t>
      </w:r>
      <w:r w:rsidR="002523EC" w:rsidRPr="00D95521">
        <w:rPr>
          <w:rFonts w:ascii="Times New Roman" w:hAnsi="Times New Roman" w:cs="Times New Roman"/>
          <w:color w:val="000000" w:themeColor="text1"/>
          <w:sz w:val="20"/>
          <w:szCs w:val="20"/>
        </w:rPr>
        <w:t>c</w:t>
      </w:r>
      <w:r w:rsidR="00895418" w:rsidRPr="00D95521">
        <w:rPr>
          <w:rFonts w:ascii="Times New Roman" w:hAnsi="Times New Roman" w:cs="Times New Roman"/>
          <w:color w:val="000000" w:themeColor="text1"/>
          <w:sz w:val="20"/>
          <w:szCs w:val="20"/>
        </w:rPr>
        <w:t>haracter</w:t>
      </w:r>
      <w:r w:rsidR="00710CC7" w:rsidRPr="00D95521">
        <w:rPr>
          <w:rFonts w:ascii="Times New Roman" w:hAnsi="Times New Roman" w:cs="Times New Roman"/>
          <w:color w:val="000000" w:themeColor="text1"/>
          <w:sz w:val="20"/>
          <w:szCs w:val="20"/>
        </w:rPr>
        <w:t>-</w:t>
      </w:r>
      <w:r w:rsidR="002523EC" w:rsidRPr="00D95521">
        <w:rPr>
          <w:rFonts w:ascii="Times New Roman" w:hAnsi="Times New Roman" w:cs="Times New Roman"/>
          <w:color w:val="000000" w:themeColor="text1"/>
          <w:sz w:val="20"/>
          <w:szCs w:val="20"/>
        </w:rPr>
        <w:t>b</w:t>
      </w:r>
      <w:r w:rsidR="00895418" w:rsidRPr="00D95521">
        <w:rPr>
          <w:rFonts w:ascii="Times New Roman" w:hAnsi="Times New Roman" w:cs="Times New Roman"/>
          <w:color w:val="000000" w:themeColor="text1"/>
          <w:sz w:val="20"/>
          <w:szCs w:val="20"/>
        </w:rPr>
        <w:t xml:space="preserve">ased </w:t>
      </w:r>
      <w:r w:rsidR="002523EC" w:rsidRPr="00D95521">
        <w:rPr>
          <w:rFonts w:ascii="Times New Roman" w:hAnsi="Times New Roman" w:cs="Times New Roman"/>
          <w:color w:val="000000" w:themeColor="text1"/>
          <w:sz w:val="20"/>
          <w:szCs w:val="20"/>
        </w:rPr>
        <w:t>z</w:t>
      </w:r>
      <w:r w:rsidR="00895418" w:rsidRPr="00D95521">
        <w:rPr>
          <w:rFonts w:ascii="Times New Roman" w:hAnsi="Times New Roman" w:cs="Times New Roman"/>
          <w:color w:val="000000" w:themeColor="text1"/>
          <w:sz w:val="20"/>
          <w:szCs w:val="20"/>
        </w:rPr>
        <w:t xml:space="preserve">oning </w:t>
      </w:r>
      <w:r w:rsidR="002523EC" w:rsidRPr="00D95521">
        <w:rPr>
          <w:rFonts w:ascii="Times New Roman" w:hAnsi="Times New Roman" w:cs="Times New Roman"/>
          <w:color w:val="000000" w:themeColor="text1"/>
          <w:sz w:val="20"/>
          <w:szCs w:val="20"/>
        </w:rPr>
        <w:t>d</w:t>
      </w:r>
      <w:r w:rsidR="00895418" w:rsidRPr="00D95521">
        <w:rPr>
          <w:rFonts w:ascii="Times New Roman" w:hAnsi="Times New Roman" w:cs="Times New Roman"/>
          <w:color w:val="000000" w:themeColor="text1"/>
          <w:sz w:val="20"/>
          <w:szCs w:val="20"/>
        </w:rPr>
        <w:t xml:space="preserve">istrict </w:t>
      </w:r>
      <w:r w:rsidR="00432D09" w:rsidRPr="00D95521">
        <w:rPr>
          <w:rFonts w:ascii="Times New Roman" w:hAnsi="Times New Roman" w:cs="Times New Roman"/>
          <w:color w:val="000000" w:themeColor="text1"/>
          <w:sz w:val="20"/>
          <w:szCs w:val="20"/>
        </w:rPr>
        <w:t>or C-2 c</w:t>
      </w:r>
      <w:r w:rsidRPr="00D95521">
        <w:rPr>
          <w:rFonts w:ascii="Times New Roman" w:hAnsi="Times New Roman" w:cs="Times New Roman"/>
          <w:color w:val="000000" w:themeColor="text1"/>
          <w:sz w:val="20"/>
          <w:szCs w:val="20"/>
        </w:rPr>
        <w:t xml:space="preserve">ommercial </w:t>
      </w:r>
      <w:r w:rsidR="00432D09" w:rsidRPr="00D95521">
        <w:rPr>
          <w:rFonts w:ascii="Times New Roman" w:hAnsi="Times New Roman" w:cs="Times New Roman"/>
          <w:color w:val="000000" w:themeColor="text1"/>
          <w:sz w:val="20"/>
          <w:szCs w:val="20"/>
        </w:rPr>
        <w:t>z</w:t>
      </w:r>
      <w:r w:rsidRPr="00D95521">
        <w:rPr>
          <w:rFonts w:ascii="Times New Roman" w:hAnsi="Times New Roman" w:cs="Times New Roman"/>
          <w:color w:val="000000" w:themeColor="text1"/>
          <w:sz w:val="20"/>
          <w:szCs w:val="20"/>
        </w:rPr>
        <w:t xml:space="preserve">oning </w:t>
      </w:r>
      <w:r w:rsidR="00432D09" w:rsidRPr="00D95521">
        <w:rPr>
          <w:rFonts w:ascii="Times New Roman" w:hAnsi="Times New Roman" w:cs="Times New Roman"/>
          <w:color w:val="000000" w:themeColor="text1"/>
          <w:sz w:val="20"/>
          <w:szCs w:val="20"/>
        </w:rPr>
        <w:t>d</w:t>
      </w:r>
      <w:r w:rsidRPr="00D95521">
        <w:rPr>
          <w:rFonts w:ascii="Times New Roman" w:hAnsi="Times New Roman" w:cs="Times New Roman"/>
          <w:color w:val="000000" w:themeColor="text1"/>
          <w:sz w:val="20"/>
          <w:szCs w:val="20"/>
        </w:rPr>
        <w:t>istrict</w:t>
      </w:r>
      <w:r w:rsidR="00A47F02" w:rsidRPr="00D95521">
        <w:rPr>
          <w:rFonts w:ascii="Times New Roman" w:hAnsi="Times New Roman" w:cs="Times New Roman"/>
          <w:color w:val="000000" w:themeColor="text1"/>
          <w:sz w:val="20"/>
          <w:szCs w:val="20"/>
        </w:rPr>
        <w:t>.</w:t>
      </w:r>
    </w:p>
    <w:p w14:paraId="0C49C270" w14:textId="54FB7D0A" w:rsidR="00431C20" w:rsidRPr="00D95521" w:rsidRDefault="00431C20" w:rsidP="0093162B">
      <w:pPr>
        <w:pStyle w:val="ListParagraph"/>
        <w:widowControl/>
        <w:numPr>
          <w:ilvl w:val="0"/>
          <w:numId w:val="141"/>
        </w:numPr>
        <w:autoSpaceDE/>
        <w:autoSpaceDN/>
        <w:adjustRightInd/>
        <w:ind w:left="1260"/>
        <w:jc w:val="both"/>
        <w:rPr>
          <w:caps/>
          <w:color w:val="000000" w:themeColor="text1"/>
          <w:sz w:val="20"/>
          <w:szCs w:val="20"/>
          <w:u w:val="single"/>
        </w:rPr>
      </w:pPr>
      <w:r w:rsidRPr="00D95521">
        <w:rPr>
          <w:color w:val="000000" w:themeColor="text1"/>
          <w:sz w:val="20"/>
          <w:szCs w:val="20"/>
          <w:u w:val="single"/>
        </w:rPr>
        <w:t>Lots 2 and 3, only</w:t>
      </w:r>
      <w:r w:rsidR="00536B19" w:rsidRPr="00D95521">
        <w:rPr>
          <w:color w:val="000000" w:themeColor="text1"/>
          <w:sz w:val="20"/>
          <w:szCs w:val="20"/>
        </w:rPr>
        <w:t xml:space="preserve">. </w:t>
      </w:r>
      <w:r w:rsidR="00536B19" w:rsidRPr="00D95521">
        <w:rPr>
          <w:sz w:val="20"/>
          <w:szCs w:val="20"/>
        </w:rPr>
        <w:t xml:space="preserve">In addition to the permitted building materials in subsection </w:t>
      </w:r>
      <w:r w:rsidR="003B2962" w:rsidRPr="00D95521">
        <w:rPr>
          <w:sz w:val="20"/>
          <w:szCs w:val="20"/>
        </w:rPr>
        <w:t>I</w:t>
      </w:r>
      <w:r w:rsidR="00536B19" w:rsidRPr="00D95521">
        <w:rPr>
          <w:sz w:val="20"/>
          <w:szCs w:val="20"/>
        </w:rPr>
        <w:t>V.A.</w:t>
      </w:r>
      <w:r w:rsidR="00531FD9" w:rsidRPr="00D95521">
        <w:rPr>
          <w:sz w:val="20"/>
          <w:szCs w:val="20"/>
        </w:rPr>
        <w:t>1.</w:t>
      </w:r>
      <w:r w:rsidR="00536B19" w:rsidRPr="00D95521">
        <w:rPr>
          <w:sz w:val="20"/>
          <w:szCs w:val="20"/>
        </w:rPr>
        <w:t>, the following building materials shall be permitted on Lots 2 and 3 only:</w:t>
      </w:r>
    </w:p>
    <w:p w14:paraId="574CAFF7" w14:textId="77777777" w:rsidR="00536B19" w:rsidRPr="00D95521" w:rsidRDefault="00536B19" w:rsidP="0093162B">
      <w:pPr>
        <w:pStyle w:val="ListParagraph"/>
        <w:widowControl/>
        <w:autoSpaceDE/>
        <w:autoSpaceDN/>
        <w:adjustRightInd/>
        <w:ind w:left="1260"/>
        <w:jc w:val="both"/>
        <w:rPr>
          <w:caps/>
          <w:color w:val="000000" w:themeColor="text1"/>
          <w:sz w:val="20"/>
          <w:szCs w:val="20"/>
          <w:u w:val="single"/>
        </w:rPr>
      </w:pPr>
    </w:p>
    <w:p w14:paraId="26E24797" w14:textId="5B49ACDA" w:rsidR="000F7065" w:rsidRPr="008663D0" w:rsidRDefault="00490264" w:rsidP="008663D0">
      <w:pPr>
        <w:pStyle w:val="BodyText"/>
        <w:numPr>
          <w:ilvl w:val="0"/>
          <w:numId w:val="256"/>
        </w:numPr>
        <w:tabs>
          <w:tab w:val="left" w:pos="840"/>
        </w:tabs>
        <w:kinsoku w:val="0"/>
        <w:overflowPunct w:val="0"/>
        <w:spacing w:after="120" w:line="238" w:lineRule="auto"/>
        <w:ind w:left="180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t>Stucco/EIFS (exterior insulation and finish systems).</w:t>
      </w:r>
    </w:p>
    <w:p w14:paraId="287F8081" w14:textId="77777777" w:rsidR="00656F51" w:rsidRPr="00D95521" w:rsidRDefault="00656F51" w:rsidP="0093162B">
      <w:pPr>
        <w:pStyle w:val="BodyText"/>
        <w:numPr>
          <w:ilvl w:val="0"/>
          <w:numId w:val="143"/>
        </w:numPr>
        <w:tabs>
          <w:tab w:val="left" w:pos="840"/>
        </w:tabs>
        <w:kinsoku w:val="0"/>
        <w:overflowPunct w:val="0"/>
        <w:spacing w:after="120" w:line="238" w:lineRule="auto"/>
        <w:ind w:left="72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u w:val="single"/>
        </w:rPr>
        <w:t>Prohibited Building Materials.</w:t>
      </w:r>
    </w:p>
    <w:p w14:paraId="19FFCE10" w14:textId="77777777" w:rsidR="00882C38" w:rsidRPr="00D95521" w:rsidRDefault="00882C38" w:rsidP="0093162B">
      <w:pPr>
        <w:pStyle w:val="BodyText"/>
        <w:numPr>
          <w:ilvl w:val="0"/>
          <w:numId w:val="140"/>
        </w:numPr>
        <w:tabs>
          <w:tab w:val="left" w:pos="840"/>
        </w:tabs>
        <w:kinsoku w:val="0"/>
        <w:overflowPunct w:val="0"/>
        <w:spacing w:after="120" w:line="238" w:lineRule="auto"/>
        <w:ind w:left="126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u w:val="single"/>
        </w:rPr>
        <w:t>All Lots</w:t>
      </w:r>
      <w:r w:rsidRPr="00D95521">
        <w:rPr>
          <w:rFonts w:ascii="Times New Roman" w:hAnsi="Times New Roman" w:cs="Times New Roman"/>
          <w:color w:val="000000" w:themeColor="text1"/>
          <w:sz w:val="20"/>
          <w:szCs w:val="20"/>
        </w:rPr>
        <w:t>:</w:t>
      </w:r>
    </w:p>
    <w:p w14:paraId="3E719634" w14:textId="4863E549" w:rsidR="00656F51" w:rsidRPr="00D95521" w:rsidRDefault="00656F51" w:rsidP="0093162B">
      <w:pPr>
        <w:pStyle w:val="BodyText"/>
        <w:numPr>
          <w:ilvl w:val="0"/>
          <w:numId w:val="258"/>
        </w:numPr>
        <w:tabs>
          <w:tab w:val="left" w:pos="840"/>
        </w:tabs>
        <w:kinsoku w:val="0"/>
        <w:overflowPunct w:val="0"/>
        <w:spacing w:after="120" w:line="238" w:lineRule="auto"/>
        <w:ind w:left="180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t>Siding made of aluminum, metal (industrial type), vinyl, asphalt, cedar shakes, plywood, or a similar material;</w:t>
      </w:r>
    </w:p>
    <w:p w14:paraId="4D944120" w14:textId="341B4163" w:rsidR="00656F51" w:rsidRPr="00D95521" w:rsidRDefault="007C53C7" w:rsidP="0093162B">
      <w:pPr>
        <w:pStyle w:val="BodyText"/>
        <w:numPr>
          <w:ilvl w:val="0"/>
          <w:numId w:val="258"/>
        </w:numPr>
        <w:tabs>
          <w:tab w:val="left" w:pos="840"/>
        </w:tabs>
        <w:kinsoku w:val="0"/>
        <w:overflowPunct w:val="0"/>
        <w:spacing w:after="120" w:line="238" w:lineRule="auto"/>
        <w:ind w:left="1800"/>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Unfinished or coated </w:t>
      </w:r>
      <w:r w:rsidR="00700A59">
        <w:rPr>
          <w:rFonts w:ascii="Times New Roman" w:hAnsi="Times New Roman" w:cs="Times New Roman"/>
          <w:color w:val="000000" w:themeColor="text1"/>
          <w:sz w:val="20"/>
          <w:szCs w:val="20"/>
        </w:rPr>
        <w:t>Concrete Masonry Units</w:t>
      </w:r>
      <w:r w:rsidR="00656F51" w:rsidRPr="00D95521">
        <w:rPr>
          <w:rFonts w:ascii="Times New Roman" w:hAnsi="Times New Roman" w:cs="Times New Roman"/>
          <w:color w:val="000000" w:themeColor="text1"/>
          <w:sz w:val="20"/>
          <w:szCs w:val="20"/>
        </w:rPr>
        <w:t>.</w:t>
      </w:r>
    </w:p>
    <w:p w14:paraId="0112C7AC" w14:textId="3EE87791" w:rsidR="00656F51" w:rsidRPr="00D95521" w:rsidRDefault="00F929C2" w:rsidP="009E768E">
      <w:pPr>
        <w:pStyle w:val="ListParagraph"/>
        <w:widowControl/>
        <w:numPr>
          <w:ilvl w:val="0"/>
          <w:numId w:val="140"/>
        </w:numPr>
        <w:autoSpaceDE/>
        <w:autoSpaceDN/>
        <w:adjustRightInd/>
        <w:ind w:left="1260"/>
        <w:jc w:val="both"/>
        <w:rPr>
          <w:caps/>
          <w:color w:val="000000" w:themeColor="text1"/>
          <w:sz w:val="20"/>
          <w:szCs w:val="20"/>
          <w:u w:val="single"/>
        </w:rPr>
      </w:pPr>
      <w:r w:rsidRPr="00D95521">
        <w:rPr>
          <w:color w:val="000000" w:themeColor="text1"/>
          <w:sz w:val="20"/>
          <w:szCs w:val="20"/>
          <w:u w:val="single"/>
        </w:rPr>
        <w:t>Lots 1 and 4, only</w:t>
      </w:r>
      <w:r w:rsidR="00904B23" w:rsidRPr="00D95521">
        <w:rPr>
          <w:color w:val="000000" w:themeColor="text1"/>
          <w:sz w:val="20"/>
          <w:szCs w:val="20"/>
        </w:rPr>
        <w:t xml:space="preserve">. </w:t>
      </w:r>
      <w:r w:rsidR="00904B23" w:rsidRPr="00D95521">
        <w:rPr>
          <w:sz w:val="20"/>
          <w:szCs w:val="20"/>
        </w:rPr>
        <w:t xml:space="preserve">In addition to the prohibited building materials in subsection </w:t>
      </w:r>
      <w:r w:rsidR="00777B6C" w:rsidRPr="00D95521">
        <w:rPr>
          <w:sz w:val="20"/>
          <w:szCs w:val="20"/>
        </w:rPr>
        <w:t>I</w:t>
      </w:r>
      <w:r w:rsidR="00904B23" w:rsidRPr="00D95521">
        <w:rPr>
          <w:sz w:val="20"/>
          <w:szCs w:val="20"/>
        </w:rPr>
        <w:t>V.B.</w:t>
      </w:r>
      <w:r w:rsidR="00997DE2" w:rsidRPr="00D95521">
        <w:rPr>
          <w:sz w:val="20"/>
          <w:szCs w:val="20"/>
        </w:rPr>
        <w:t>1.</w:t>
      </w:r>
      <w:r w:rsidR="00904B23" w:rsidRPr="00D95521">
        <w:rPr>
          <w:sz w:val="20"/>
          <w:szCs w:val="20"/>
        </w:rPr>
        <w:t>, the following building materials shall be prohibited on Lots 1 and 4, only:</w:t>
      </w:r>
    </w:p>
    <w:p w14:paraId="1682BFCF" w14:textId="77777777" w:rsidR="00997DE2" w:rsidRPr="00D95521" w:rsidRDefault="00997DE2" w:rsidP="009E768E">
      <w:pPr>
        <w:pStyle w:val="ListParagraph"/>
        <w:widowControl/>
        <w:autoSpaceDE/>
        <w:autoSpaceDN/>
        <w:adjustRightInd/>
        <w:ind w:left="1260"/>
        <w:jc w:val="both"/>
        <w:rPr>
          <w:caps/>
          <w:color w:val="000000" w:themeColor="text1"/>
          <w:sz w:val="20"/>
          <w:szCs w:val="20"/>
          <w:u w:val="single"/>
        </w:rPr>
      </w:pPr>
    </w:p>
    <w:p w14:paraId="15F8A08A" w14:textId="38BA51EA" w:rsidR="004313DC" w:rsidRDefault="004313DC" w:rsidP="009E768E">
      <w:pPr>
        <w:pStyle w:val="BodyText"/>
        <w:numPr>
          <w:ilvl w:val="0"/>
          <w:numId w:val="259"/>
        </w:numPr>
        <w:tabs>
          <w:tab w:val="left" w:pos="840"/>
        </w:tabs>
        <w:kinsoku w:val="0"/>
        <w:overflowPunct w:val="0"/>
        <w:spacing w:after="120"/>
        <w:ind w:left="1800"/>
        <w:contextualSpacing/>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t>Stucco/EIFS (exterior insulation and finish systems)</w:t>
      </w:r>
      <w:r w:rsidR="00AF7902" w:rsidRPr="00D95521">
        <w:rPr>
          <w:rFonts w:ascii="Times New Roman" w:hAnsi="Times New Roman" w:cs="Times New Roman"/>
          <w:color w:val="000000" w:themeColor="text1"/>
          <w:sz w:val="20"/>
          <w:szCs w:val="20"/>
        </w:rPr>
        <w:t>.</w:t>
      </w:r>
    </w:p>
    <w:p w14:paraId="601553C9" w14:textId="77777777" w:rsidR="009E768E" w:rsidRPr="00D95521" w:rsidRDefault="009E768E" w:rsidP="009E768E">
      <w:pPr>
        <w:pStyle w:val="BodyText"/>
        <w:tabs>
          <w:tab w:val="left" w:pos="840"/>
        </w:tabs>
        <w:kinsoku w:val="0"/>
        <w:overflowPunct w:val="0"/>
        <w:spacing w:after="120"/>
        <w:ind w:left="1800" w:firstLine="0"/>
        <w:contextualSpacing/>
        <w:jc w:val="both"/>
        <w:rPr>
          <w:rFonts w:ascii="Times New Roman" w:hAnsi="Times New Roman" w:cs="Times New Roman"/>
          <w:color w:val="000000" w:themeColor="text1"/>
          <w:sz w:val="20"/>
          <w:szCs w:val="20"/>
        </w:rPr>
      </w:pPr>
    </w:p>
    <w:p w14:paraId="7A95AD32" w14:textId="2935B810" w:rsidR="00D00440" w:rsidRPr="00D95521" w:rsidRDefault="005675C1" w:rsidP="0093162B">
      <w:pPr>
        <w:pStyle w:val="BodyText"/>
        <w:numPr>
          <w:ilvl w:val="0"/>
          <w:numId w:val="143"/>
        </w:numPr>
        <w:tabs>
          <w:tab w:val="left" w:pos="840"/>
        </w:tabs>
        <w:kinsoku w:val="0"/>
        <w:overflowPunct w:val="0"/>
        <w:spacing w:after="120"/>
        <w:ind w:left="72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u w:val="single"/>
        </w:rPr>
        <w:t xml:space="preserve">Building </w:t>
      </w:r>
      <w:r w:rsidR="006A2DD4" w:rsidRPr="00D95521">
        <w:rPr>
          <w:rFonts w:ascii="Times New Roman" w:hAnsi="Times New Roman" w:cs="Times New Roman"/>
          <w:color w:val="000000" w:themeColor="text1"/>
          <w:sz w:val="20"/>
          <w:szCs w:val="20"/>
          <w:u w:val="single"/>
        </w:rPr>
        <w:t>Main Entrances</w:t>
      </w:r>
      <w:r w:rsidR="00CD18AA" w:rsidRPr="00D95521">
        <w:rPr>
          <w:rFonts w:ascii="Times New Roman" w:hAnsi="Times New Roman" w:cs="Times New Roman"/>
          <w:color w:val="000000" w:themeColor="text1"/>
          <w:sz w:val="20"/>
          <w:szCs w:val="20"/>
        </w:rPr>
        <w:t>.</w:t>
      </w:r>
      <w:r w:rsidR="006A2DD4" w:rsidRPr="00D95521">
        <w:rPr>
          <w:rFonts w:ascii="Times New Roman" w:hAnsi="Times New Roman" w:cs="Times New Roman"/>
          <w:color w:val="000000" w:themeColor="text1"/>
          <w:sz w:val="20"/>
          <w:szCs w:val="20"/>
        </w:rPr>
        <w:t xml:space="preserve"> </w:t>
      </w:r>
      <w:r w:rsidR="00835178" w:rsidRPr="00D95521">
        <w:rPr>
          <w:rFonts w:ascii="Times New Roman" w:hAnsi="Times New Roman" w:cs="Times New Roman"/>
          <w:color w:val="000000" w:themeColor="text1"/>
          <w:sz w:val="20"/>
          <w:szCs w:val="20"/>
        </w:rPr>
        <w:t xml:space="preserve">All </w:t>
      </w:r>
      <w:r w:rsidR="00D7100F" w:rsidRPr="00D95521">
        <w:rPr>
          <w:rFonts w:ascii="Times New Roman" w:hAnsi="Times New Roman" w:cs="Times New Roman"/>
          <w:color w:val="000000" w:themeColor="text1"/>
          <w:sz w:val="20"/>
          <w:szCs w:val="20"/>
        </w:rPr>
        <w:t>doors at the main entrance</w:t>
      </w:r>
      <w:r w:rsidR="00387DEB" w:rsidRPr="00D95521">
        <w:rPr>
          <w:rFonts w:ascii="Times New Roman" w:hAnsi="Times New Roman" w:cs="Times New Roman"/>
          <w:color w:val="000000" w:themeColor="text1"/>
          <w:sz w:val="20"/>
          <w:szCs w:val="20"/>
        </w:rPr>
        <w:t>s</w:t>
      </w:r>
      <w:r w:rsidR="00D7100F" w:rsidRPr="00D95521">
        <w:rPr>
          <w:rFonts w:ascii="Times New Roman" w:hAnsi="Times New Roman" w:cs="Times New Roman"/>
          <w:color w:val="000000" w:themeColor="text1"/>
          <w:sz w:val="20"/>
          <w:szCs w:val="20"/>
        </w:rPr>
        <w:t xml:space="preserve"> shall be glass </w:t>
      </w:r>
      <w:r w:rsidR="00680926" w:rsidRPr="00D95521">
        <w:rPr>
          <w:rFonts w:ascii="Times New Roman" w:hAnsi="Times New Roman" w:cs="Times New Roman"/>
          <w:color w:val="000000" w:themeColor="text1"/>
          <w:sz w:val="20"/>
          <w:szCs w:val="20"/>
        </w:rPr>
        <w:t>storefronts</w:t>
      </w:r>
      <w:r w:rsidR="00D7100F" w:rsidRPr="00D95521">
        <w:rPr>
          <w:rFonts w:ascii="Times New Roman" w:hAnsi="Times New Roman" w:cs="Times New Roman"/>
          <w:color w:val="000000" w:themeColor="text1"/>
          <w:sz w:val="20"/>
          <w:szCs w:val="20"/>
        </w:rPr>
        <w:t xml:space="preserve"> with aluminum framing.</w:t>
      </w:r>
    </w:p>
    <w:p w14:paraId="5B225019" w14:textId="64BA5066" w:rsidR="00D00440" w:rsidRPr="00D95521" w:rsidRDefault="00CB44C0" w:rsidP="0093162B">
      <w:pPr>
        <w:pStyle w:val="BodyText"/>
        <w:numPr>
          <w:ilvl w:val="0"/>
          <w:numId w:val="143"/>
        </w:numPr>
        <w:tabs>
          <w:tab w:val="left" w:pos="180"/>
        </w:tabs>
        <w:kinsoku w:val="0"/>
        <w:overflowPunct w:val="0"/>
        <w:spacing w:after="120"/>
        <w:ind w:left="72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u w:val="single"/>
        </w:rPr>
        <w:t>Exterior M</w:t>
      </w:r>
      <w:r w:rsidR="00D7100F" w:rsidRPr="00D95521">
        <w:rPr>
          <w:rFonts w:ascii="Times New Roman" w:hAnsi="Times New Roman" w:cs="Times New Roman"/>
          <w:color w:val="000000" w:themeColor="text1"/>
          <w:sz w:val="20"/>
          <w:szCs w:val="20"/>
          <w:u w:val="single"/>
        </w:rPr>
        <w:t xml:space="preserve">echanical or </w:t>
      </w:r>
      <w:r w:rsidRPr="00D95521">
        <w:rPr>
          <w:rFonts w:ascii="Times New Roman" w:hAnsi="Times New Roman" w:cs="Times New Roman"/>
          <w:color w:val="000000" w:themeColor="text1"/>
          <w:sz w:val="20"/>
          <w:szCs w:val="20"/>
          <w:u w:val="single"/>
        </w:rPr>
        <w:t>A</w:t>
      </w:r>
      <w:r w:rsidR="00D7100F" w:rsidRPr="00D95521">
        <w:rPr>
          <w:rFonts w:ascii="Times New Roman" w:hAnsi="Times New Roman" w:cs="Times New Roman"/>
          <w:color w:val="000000" w:themeColor="text1"/>
          <w:sz w:val="20"/>
          <w:szCs w:val="20"/>
          <w:u w:val="single"/>
        </w:rPr>
        <w:t xml:space="preserve">uxiliary </w:t>
      </w:r>
      <w:r w:rsidRPr="00D95521">
        <w:rPr>
          <w:rFonts w:ascii="Times New Roman" w:hAnsi="Times New Roman" w:cs="Times New Roman"/>
          <w:color w:val="000000" w:themeColor="text1"/>
          <w:sz w:val="20"/>
          <w:szCs w:val="20"/>
          <w:u w:val="single"/>
        </w:rPr>
        <w:t>R</w:t>
      </w:r>
      <w:r w:rsidR="00D7100F" w:rsidRPr="00D95521">
        <w:rPr>
          <w:rFonts w:ascii="Times New Roman" w:hAnsi="Times New Roman" w:cs="Times New Roman"/>
          <w:color w:val="000000" w:themeColor="text1"/>
          <w:sz w:val="20"/>
          <w:szCs w:val="20"/>
          <w:u w:val="single"/>
        </w:rPr>
        <w:t>oom</w:t>
      </w:r>
      <w:r w:rsidR="0039513A" w:rsidRPr="00D95521">
        <w:rPr>
          <w:rFonts w:ascii="Times New Roman" w:hAnsi="Times New Roman" w:cs="Times New Roman"/>
          <w:color w:val="000000" w:themeColor="text1"/>
          <w:sz w:val="20"/>
          <w:szCs w:val="20"/>
          <w:u w:val="single"/>
        </w:rPr>
        <w:t xml:space="preserve"> Doors</w:t>
      </w:r>
      <w:r w:rsidR="00CD18AA" w:rsidRPr="00D95521">
        <w:rPr>
          <w:rFonts w:ascii="Times New Roman" w:hAnsi="Times New Roman" w:cs="Times New Roman"/>
          <w:color w:val="000000" w:themeColor="text1"/>
          <w:sz w:val="20"/>
          <w:szCs w:val="20"/>
        </w:rPr>
        <w:t>.</w:t>
      </w:r>
      <w:r w:rsidR="00D7100F" w:rsidRPr="00D95521">
        <w:rPr>
          <w:rFonts w:ascii="Times New Roman" w:hAnsi="Times New Roman" w:cs="Times New Roman"/>
          <w:color w:val="000000" w:themeColor="text1"/>
          <w:sz w:val="20"/>
          <w:szCs w:val="20"/>
        </w:rPr>
        <w:t xml:space="preserve"> </w:t>
      </w:r>
      <w:r w:rsidR="00B93A9B" w:rsidRPr="00D95521">
        <w:rPr>
          <w:rFonts w:ascii="Times New Roman" w:hAnsi="Times New Roman" w:cs="Times New Roman"/>
          <w:color w:val="000000" w:themeColor="text1"/>
          <w:sz w:val="20"/>
          <w:szCs w:val="20"/>
        </w:rPr>
        <w:t xml:space="preserve">All exterior mechanical or </w:t>
      </w:r>
      <w:r w:rsidR="003A45CA" w:rsidRPr="00D95521">
        <w:rPr>
          <w:rFonts w:ascii="Times New Roman" w:hAnsi="Times New Roman" w:cs="Times New Roman"/>
          <w:color w:val="000000" w:themeColor="text1"/>
          <w:sz w:val="20"/>
          <w:szCs w:val="20"/>
        </w:rPr>
        <w:t>auxiliary</w:t>
      </w:r>
      <w:r w:rsidR="00A50EB0" w:rsidRPr="00D95521">
        <w:rPr>
          <w:rFonts w:ascii="Times New Roman" w:hAnsi="Times New Roman" w:cs="Times New Roman"/>
          <w:color w:val="000000" w:themeColor="text1"/>
          <w:sz w:val="20"/>
          <w:szCs w:val="20"/>
        </w:rPr>
        <w:t xml:space="preserve"> </w:t>
      </w:r>
      <w:r w:rsidR="0039513A" w:rsidRPr="00D95521">
        <w:rPr>
          <w:rFonts w:ascii="Times New Roman" w:hAnsi="Times New Roman" w:cs="Times New Roman"/>
          <w:color w:val="000000" w:themeColor="text1"/>
          <w:sz w:val="20"/>
          <w:szCs w:val="20"/>
        </w:rPr>
        <w:t xml:space="preserve">room </w:t>
      </w:r>
      <w:r w:rsidR="00A50EB0" w:rsidRPr="00D95521">
        <w:rPr>
          <w:rFonts w:ascii="Times New Roman" w:hAnsi="Times New Roman" w:cs="Times New Roman"/>
          <w:color w:val="000000" w:themeColor="text1"/>
          <w:sz w:val="20"/>
          <w:szCs w:val="20"/>
        </w:rPr>
        <w:t>doors m</w:t>
      </w:r>
      <w:r w:rsidR="008D4494" w:rsidRPr="00D95521">
        <w:rPr>
          <w:rFonts w:ascii="Times New Roman" w:hAnsi="Times New Roman" w:cs="Times New Roman"/>
          <w:color w:val="000000" w:themeColor="text1"/>
          <w:sz w:val="20"/>
          <w:szCs w:val="20"/>
        </w:rPr>
        <w:t>ay</w:t>
      </w:r>
      <w:r w:rsidR="00D7100F" w:rsidRPr="00D95521">
        <w:rPr>
          <w:rFonts w:ascii="Times New Roman" w:hAnsi="Times New Roman" w:cs="Times New Roman"/>
          <w:color w:val="000000" w:themeColor="text1"/>
          <w:sz w:val="20"/>
          <w:szCs w:val="20"/>
        </w:rPr>
        <w:t xml:space="preserve"> be </w:t>
      </w:r>
      <w:r w:rsidR="00A50EB0" w:rsidRPr="00D95521">
        <w:rPr>
          <w:rFonts w:ascii="Times New Roman" w:hAnsi="Times New Roman" w:cs="Times New Roman"/>
          <w:color w:val="000000" w:themeColor="text1"/>
          <w:sz w:val="20"/>
          <w:szCs w:val="20"/>
        </w:rPr>
        <w:t xml:space="preserve">a </w:t>
      </w:r>
      <w:r w:rsidR="00D7100F" w:rsidRPr="00D95521">
        <w:rPr>
          <w:rFonts w:ascii="Times New Roman" w:hAnsi="Times New Roman" w:cs="Times New Roman"/>
          <w:color w:val="000000" w:themeColor="text1"/>
          <w:sz w:val="20"/>
          <w:szCs w:val="20"/>
        </w:rPr>
        <w:t xml:space="preserve">hollow metal door and </w:t>
      </w:r>
      <w:r w:rsidR="00AB7A99" w:rsidRPr="00D95521">
        <w:rPr>
          <w:rFonts w:ascii="Times New Roman" w:hAnsi="Times New Roman" w:cs="Times New Roman"/>
          <w:color w:val="000000" w:themeColor="text1"/>
          <w:sz w:val="20"/>
          <w:szCs w:val="20"/>
        </w:rPr>
        <w:t>frame</w:t>
      </w:r>
      <w:r w:rsidR="003125F3">
        <w:rPr>
          <w:rFonts w:ascii="Times New Roman" w:hAnsi="Times New Roman" w:cs="Times New Roman"/>
          <w:color w:val="000000" w:themeColor="text1"/>
          <w:sz w:val="20"/>
          <w:szCs w:val="20"/>
        </w:rPr>
        <w:t>;</w:t>
      </w:r>
      <w:r w:rsidR="00686527" w:rsidRPr="00D95521">
        <w:rPr>
          <w:rFonts w:ascii="Times New Roman" w:hAnsi="Times New Roman" w:cs="Times New Roman"/>
          <w:color w:val="000000" w:themeColor="text1"/>
          <w:sz w:val="20"/>
          <w:szCs w:val="20"/>
        </w:rPr>
        <w:t xml:space="preserve"> </w:t>
      </w:r>
      <w:r w:rsidR="00E40D0D" w:rsidRPr="00D95521">
        <w:rPr>
          <w:rFonts w:ascii="Times New Roman" w:hAnsi="Times New Roman" w:cs="Times New Roman"/>
          <w:color w:val="000000" w:themeColor="text1"/>
          <w:sz w:val="20"/>
          <w:szCs w:val="20"/>
        </w:rPr>
        <w:t>shall</w:t>
      </w:r>
      <w:r w:rsidR="00D7100F" w:rsidRPr="00D95521">
        <w:rPr>
          <w:rFonts w:ascii="Times New Roman" w:hAnsi="Times New Roman" w:cs="Times New Roman"/>
          <w:color w:val="000000" w:themeColor="text1"/>
          <w:sz w:val="20"/>
          <w:szCs w:val="20"/>
        </w:rPr>
        <w:t xml:space="preserve"> be painted to blend in with the exterior of the </w:t>
      </w:r>
      <w:r w:rsidR="00AB7A99" w:rsidRPr="00D95521">
        <w:rPr>
          <w:rFonts w:ascii="Times New Roman" w:hAnsi="Times New Roman" w:cs="Times New Roman"/>
          <w:color w:val="000000" w:themeColor="text1"/>
          <w:sz w:val="20"/>
          <w:szCs w:val="20"/>
        </w:rPr>
        <w:t>building</w:t>
      </w:r>
      <w:r w:rsidR="003125F3">
        <w:rPr>
          <w:rFonts w:ascii="Times New Roman" w:hAnsi="Times New Roman" w:cs="Times New Roman"/>
          <w:color w:val="000000" w:themeColor="text1"/>
          <w:sz w:val="20"/>
          <w:szCs w:val="20"/>
        </w:rPr>
        <w:t>;</w:t>
      </w:r>
      <w:r w:rsidR="00686527" w:rsidRPr="00D95521">
        <w:rPr>
          <w:rFonts w:ascii="Times New Roman" w:hAnsi="Times New Roman" w:cs="Times New Roman"/>
          <w:color w:val="000000" w:themeColor="text1"/>
          <w:sz w:val="20"/>
          <w:szCs w:val="20"/>
        </w:rPr>
        <w:t xml:space="preserve"> </w:t>
      </w:r>
      <w:r w:rsidR="003A45CA" w:rsidRPr="00D95521">
        <w:rPr>
          <w:rFonts w:ascii="Times New Roman" w:hAnsi="Times New Roman" w:cs="Times New Roman"/>
          <w:color w:val="000000" w:themeColor="text1"/>
          <w:sz w:val="20"/>
          <w:szCs w:val="20"/>
        </w:rPr>
        <w:t>and</w:t>
      </w:r>
      <w:r w:rsidR="00AB04AA" w:rsidRPr="00D95521">
        <w:rPr>
          <w:rFonts w:ascii="Times New Roman" w:hAnsi="Times New Roman" w:cs="Times New Roman"/>
          <w:color w:val="000000" w:themeColor="text1"/>
          <w:sz w:val="20"/>
          <w:szCs w:val="20"/>
        </w:rPr>
        <w:t xml:space="preserve"> </w:t>
      </w:r>
      <w:r w:rsidR="00120B66" w:rsidRPr="00D95521">
        <w:rPr>
          <w:rFonts w:ascii="Times New Roman" w:hAnsi="Times New Roman" w:cs="Times New Roman"/>
          <w:color w:val="000000" w:themeColor="text1"/>
          <w:sz w:val="20"/>
          <w:szCs w:val="20"/>
        </w:rPr>
        <w:t xml:space="preserve">shall not be visible from </w:t>
      </w:r>
      <w:r w:rsidR="00FB3252" w:rsidRPr="00D95521">
        <w:rPr>
          <w:rFonts w:ascii="Times New Roman" w:hAnsi="Times New Roman" w:cs="Times New Roman"/>
          <w:color w:val="000000" w:themeColor="text1"/>
          <w:sz w:val="20"/>
          <w:szCs w:val="20"/>
        </w:rPr>
        <w:t xml:space="preserve">the </w:t>
      </w:r>
      <w:r w:rsidR="00120B66" w:rsidRPr="00D95521">
        <w:rPr>
          <w:rFonts w:ascii="Times New Roman" w:hAnsi="Times New Roman" w:cs="Times New Roman"/>
          <w:color w:val="000000" w:themeColor="text1"/>
          <w:sz w:val="20"/>
          <w:szCs w:val="20"/>
        </w:rPr>
        <w:t>righ</w:t>
      </w:r>
      <w:r w:rsidR="00CF711C" w:rsidRPr="00D95521">
        <w:rPr>
          <w:rFonts w:ascii="Times New Roman" w:hAnsi="Times New Roman" w:cs="Times New Roman"/>
          <w:color w:val="000000" w:themeColor="text1"/>
          <w:sz w:val="20"/>
          <w:szCs w:val="20"/>
        </w:rPr>
        <w:t>t</w:t>
      </w:r>
      <w:r w:rsidR="00120B66" w:rsidRPr="00D95521">
        <w:rPr>
          <w:rFonts w:ascii="Times New Roman" w:hAnsi="Times New Roman" w:cs="Times New Roman"/>
          <w:color w:val="000000" w:themeColor="text1"/>
          <w:sz w:val="20"/>
          <w:szCs w:val="20"/>
        </w:rPr>
        <w:t>-of-way</w:t>
      </w:r>
      <w:r w:rsidR="003125F3">
        <w:rPr>
          <w:rFonts w:ascii="Times New Roman" w:hAnsi="Times New Roman" w:cs="Times New Roman"/>
          <w:color w:val="000000" w:themeColor="text1"/>
          <w:sz w:val="20"/>
          <w:szCs w:val="20"/>
        </w:rPr>
        <w:t xml:space="preserve"> </w:t>
      </w:r>
      <w:r w:rsidR="004D52DE" w:rsidRPr="00D95521">
        <w:rPr>
          <w:rFonts w:ascii="Times New Roman" w:hAnsi="Times New Roman" w:cs="Times New Roman"/>
          <w:color w:val="000000" w:themeColor="text1"/>
          <w:sz w:val="20"/>
          <w:szCs w:val="20"/>
        </w:rPr>
        <w:t>when possible</w:t>
      </w:r>
      <w:r w:rsidR="00D7100F" w:rsidRPr="00D95521">
        <w:rPr>
          <w:rFonts w:ascii="Times New Roman" w:hAnsi="Times New Roman" w:cs="Times New Roman"/>
          <w:color w:val="000000" w:themeColor="text1"/>
          <w:sz w:val="20"/>
          <w:szCs w:val="20"/>
        </w:rPr>
        <w:t>.</w:t>
      </w:r>
    </w:p>
    <w:p w14:paraId="607A4139" w14:textId="0D1BD8FD" w:rsidR="005C0AEF" w:rsidRPr="00D95521" w:rsidRDefault="00D7100F" w:rsidP="0093162B">
      <w:pPr>
        <w:pStyle w:val="BodyText"/>
        <w:numPr>
          <w:ilvl w:val="0"/>
          <w:numId w:val="143"/>
        </w:numPr>
        <w:tabs>
          <w:tab w:val="left" w:pos="840"/>
        </w:tabs>
        <w:kinsoku w:val="0"/>
        <w:overflowPunct w:val="0"/>
        <w:spacing w:after="120"/>
        <w:ind w:left="72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u w:val="single"/>
        </w:rPr>
        <w:t>Mechanical louver</w:t>
      </w:r>
      <w:r w:rsidR="00770455" w:rsidRPr="00D95521">
        <w:rPr>
          <w:rFonts w:ascii="Times New Roman" w:hAnsi="Times New Roman" w:cs="Times New Roman"/>
          <w:color w:val="000000" w:themeColor="text1"/>
          <w:sz w:val="20"/>
          <w:szCs w:val="20"/>
          <w:u w:val="single"/>
        </w:rPr>
        <w:t>s.</w:t>
      </w:r>
      <w:r w:rsidR="00770455" w:rsidRPr="00D95521">
        <w:rPr>
          <w:rFonts w:ascii="Times New Roman" w:hAnsi="Times New Roman" w:cs="Times New Roman"/>
          <w:color w:val="000000" w:themeColor="text1"/>
          <w:sz w:val="20"/>
          <w:szCs w:val="20"/>
        </w:rPr>
        <w:t xml:space="preserve"> Mechanical louv</w:t>
      </w:r>
      <w:r w:rsidR="00E63222" w:rsidRPr="00D95521">
        <w:rPr>
          <w:rFonts w:ascii="Times New Roman" w:hAnsi="Times New Roman" w:cs="Times New Roman"/>
          <w:color w:val="000000" w:themeColor="text1"/>
          <w:sz w:val="20"/>
          <w:szCs w:val="20"/>
        </w:rPr>
        <w:t>ers s</w:t>
      </w:r>
      <w:r w:rsidR="00A67892" w:rsidRPr="00D95521">
        <w:rPr>
          <w:rFonts w:ascii="Times New Roman" w:hAnsi="Times New Roman" w:cs="Times New Roman"/>
          <w:color w:val="000000" w:themeColor="text1"/>
          <w:sz w:val="20"/>
          <w:szCs w:val="20"/>
        </w:rPr>
        <w:t>hall be</w:t>
      </w:r>
      <w:r w:rsidRPr="00D95521">
        <w:rPr>
          <w:rFonts w:ascii="Times New Roman" w:hAnsi="Times New Roman" w:cs="Times New Roman"/>
          <w:color w:val="000000" w:themeColor="text1"/>
          <w:sz w:val="20"/>
          <w:szCs w:val="20"/>
        </w:rPr>
        <w:t xml:space="preserve"> permitted where necessary</w:t>
      </w:r>
      <w:r w:rsidR="003125F3">
        <w:rPr>
          <w:rFonts w:ascii="Times New Roman" w:hAnsi="Times New Roman" w:cs="Times New Roman"/>
          <w:color w:val="000000" w:themeColor="text1"/>
          <w:sz w:val="20"/>
          <w:szCs w:val="20"/>
        </w:rPr>
        <w:t>;</w:t>
      </w:r>
      <w:r w:rsidRPr="00D95521">
        <w:rPr>
          <w:rFonts w:ascii="Times New Roman" w:hAnsi="Times New Roman" w:cs="Times New Roman"/>
          <w:color w:val="000000" w:themeColor="text1"/>
          <w:sz w:val="20"/>
          <w:szCs w:val="20"/>
        </w:rPr>
        <w:t xml:space="preserve"> shall be a complementary color to the exterior of the building or </w:t>
      </w:r>
      <w:r w:rsidR="00E63222" w:rsidRPr="00D95521">
        <w:rPr>
          <w:rFonts w:ascii="Times New Roman" w:hAnsi="Times New Roman" w:cs="Times New Roman"/>
          <w:color w:val="000000" w:themeColor="text1"/>
          <w:sz w:val="20"/>
          <w:szCs w:val="20"/>
        </w:rPr>
        <w:t>c</w:t>
      </w:r>
      <w:r w:rsidRPr="00D95521">
        <w:rPr>
          <w:rFonts w:ascii="Times New Roman" w:hAnsi="Times New Roman" w:cs="Times New Roman"/>
          <w:color w:val="000000" w:themeColor="text1"/>
          <w:sz w:val="20"/>
          <w:szCs w:val="20"/>
        </w:rPr>
        <w:t>lear anodized aluminum</w:t>
      </w:r>
      <w:r w:rsidR="003125F3">
        <w:rPr>
          <w:rFonts w:ascii="Times New Roman" w:hAnsi="Times New Roman" w:cs="Times New Roman"/>
          <w:color w:val="000000" w:themeColor="text1"/>
          <w:sz w:val="20"/>
          <w:szCs w:val="20"/>
        </w:rPr>
        <w:t>;</w:t>
      </w:r>
      <w:r w:rsidR="00F9713E" w:rsidRPr="00D95521">
        <w:rPr>
          <w:rFonts w:ascii="Times New Roman" w:hAnsi="Times New Roman" w:cs="Times New Roman"/>
          <w:color w:val="000000" w:themeColor="text1"/>
          <w:sz w:val="20"/>
          <w:szCs w:val="20"/>
        </w:rPr>
        <w:t xml:space="preserve"> shall have</w:t>
      </w:r>
      <w:r w:rsidRPr="00D95521">
        <w:rPr>
          <w:rFonts w:ascii="Times New Roman" w:hAnsi="Times New Roman" w:cs="Times New Roman"/>
          <w:color w:val="000000" w:themeColor="text1"/>
          <w:sz w:val="20"/>
          <w:szCs w:val="20"/>
        </w:rPr>
        <w:t xml:space="preserve"> exterior bird </w:t>
      </w:r>
      <w:r w:rsidR="003A45CA" w:rsidRPr="00D95521">
        <w:rPr>
          <w:rFonts w:ascii="Times New Roman" w:hAnsi="Times New Roman" w:cs="Times New Roman"/>
          <w:color w:val="000000" w:themeColor="text1"/>
          <w:sz w:val="20"/>
          <w:szCs w:val="20"/>
        </w:rPr>
        <w:t>screens</w:t>
      </w:r>
      <w:r w:rsidR="003125F3">
        <w:rPr>
          <w:rFonts w:ascii="Times New Roman" w:hAnsi="Times New Roman" w:cs="Times New Roman"/>
          <w:color w:val="000000" w:themeColor="text1"/>
          <w:sz w:val="20"/>
          <w:szCs w:val="20"/>
        </w:rPr>
        <w:t>;</w:t>
      </w:r>
      <w:r w:rsidR="003A45CA" w:rsidRPr="00D95521">
        <w:rPr>
          <w:rFonts w:ascii="Times New Roman" w:hAnsi="Times New Roman" w:cs="Times New Roman"/>
          <w:color w:val="000000" w:themeColor="text1"/>
          <w:sz w:val="20"/>
          <w:szCs w:val="20"/>
        </w:rPr>
        <w:t xml:space="preserve"> and</w:t>
      </w:r>
      <w:r w:rsidR="00F9713E" w:rsidRPr="00D95521">
        <w:rPr>
          <w:rFonts w:ascii="Times New Roman" w:hAnsi="Times New Roman" w:cs="Times New Roman"/>
          <w:color w:val="000000" w:themeColor="text1"/>
          <w:sz w:val="20"/>
          <w:szCs w:val="20"/>
        </w:rPr>
        <w:t xml:space="preserve"> </w:t>
      </w:r>
      <w:r w:rsidR="00EB0B87" w:rsidRPr="00D95521">
        <w:rPr>
          <w:rFonts w:ascii="Times New Roman" w:hAnsi="Times New Roman" w:cs="Times New Roman"/>
          <w:color w:val="000000" w:themeColor="text1"/>
          <w:sz w:val="20"/>
          <w:szCs w:val="20"/>
        </w:rPr>
        <w:t>shall not be visible from the right-of-way</w:t>
      </w:r>
      <w:r w:rsidR="00C45515" w:rsidRPr="00D95521">
        <w:rPr>
          <w:rFonts w:ascii="Times New Roman" w:hAnsi="Times New Roman" w:cs="Times New Roman"/>
          <w:color w:val="000000" w:themeColor="text1"/>
          <w:sz w:val="20"/>
          <w:szCs w:val="20"/>
        </w:rPr>
        <w:t xml:space="preserve"> </w:t>
      </w:r>
      <w:r w:rsidR="00E63222" w:rsidRPr="00D95521">
        <w:rPr>
          <w:rFonts w:ascii="Times New Roman" w:hAnsi="Times New Roman" w:cs="Times New Roman"/>
          <w:color w:val="000000" w:themeColor="text1"/>
          <w:sz w:val="20"/>
          <w:szCs w:val="20"/>
        </w:rPr>
        <w:t>when possible</w:t>
      </w:r>
      <w:r w:rsidR="00EB0B87" w:rsidRPr="00D95521">
        <w:rPr>
          <w:rFonts w:ascii="Times New Roman" w:hAnsi="Times New Roman" w:cs="Times New Roman"/>
          <w:color w:val="000000" w:themeColor="text1"/>
          <w:sz w:val="20"/>
          <w:szCs w:val="20"/>
        </w:rPr>
        <w:t>.</w:t>
      </w:r>
    </w:p>
    <w:p w14:paraId="545270B6" w14:textId="546D540E" w:rsidR="00780CFF" w:rsidRPr="00D95521" w:rsidRDefault="00780CFF" w:rsidP="0093162B">
      <w:pPr>
        <w:pStyle w:val="BodyText"/>
        <w:numPr>
          <w:ilvl w:val="0"/>
          <w:numId w:val="143"/>
        </w:numPr>
        <w:tabs>
          <w:tab w:val="left" w:pos="840"/>
        </w:tabs>
        <w:kinsoku w:val="0"/>
        <w:overflowPunct w:val="0"/>
        <w:spacing w:after="120" w:line="238" w:lineRule="auto"/>
        <w:ind w:left="720"/>
        <w:jc w:val="both"/>
        <w:rPr>
          <w:rFonts w:ascii="Times New Roman" w:hAnsi="Times New Roman" w:cs="Times New Roman"/>
          <w:color w:val="000000" w:themeColor="text1"/>
          <w:sz w:val="20"/>
          <w:szCs w:val="20"/>
        </w:rPr>
      </w:pPr>
      <w:r w:rsidRPr="00D95521">
        <w:rPr>
          <w:rFonts w:ascii="Times New Roman" w:hAnsi="Times New Roman" w:cs="Times New Roman"/>
          <w:sz w:val="20"/>
          <w:szCs w:val="20"/>
          <w:u w:val="single"/>
        </w:rPr>
        <w:t>L</w:t>
      </w:r>
      <w:r w:rsidR="00D7100F" w:rsidRPr="00D95521">
        <w:rPr>
          <w:rFonts w:ascii="Times New Roman" w:hAnsi="Times New Roman" w:cs="Times New Roman"/>
          <w:sz w:val="20"/>
          <w:szCs w:val="20"/>
          <w:u w:val="single"/>
        </w:rPr>
        <w:t>ot 4,</w:t>
      </w:r>
      <w:r w:rsidRPr="00D95521">
        <w:rPr>
          <w:rFonts w:ascii="Times New Roman" w:hAnsi="Times New Roman" w:cs="Times New Roman"/>
          <w:sz w:val="20"/>
          <w:szCs w:val="20"/>
          <w:u w:val="single"/>
        </w:rPr>
        <w:t xml:space="preserve"> Only</w:t>
      </w:r>
      <w:r w:rsidRPr="00D95521">
        <w:rPr>
          <w:rFonts w:ascii="Times New Roman" w:hAnsi="Times New Roman" w:cs="Times New Roman"/>
          <w:sz w:val="20"/>
          <w:szCs w:val="20"/>
        </w:rPr>
        <w:t xml:space="preserve">. </w:t>
      </w:r>
      <w:r w:rsidR="00D7100F" w:rsidRPr="00D95521">
        <w:rPr>
          <w:rFonts w:ascii="Times New Roman" w:hAnsi="Times New Roman" w:cs="Times New Roman"/>
          <w:sz w:val="20"/>
          <w:szCs w:val="20"/>
        </w:rPr>
        <w:t xml:space="preserve"> </w:t>
      </w:r>
      <w:r w:rsidRPr="00D95521">
        <w:rPr>
          <w:rFonts w:ascii="Times New Roman" w:hAnsi="Times New Roman" w:cs="Times New Roman"/>
          <w:color w:val="000000" w:themeColor="text1"/>
          <w:sz w:val="20"/>
          <w:szCs w:val="20"/>
        </w:rPr>
        <w:t xml:space="preserve">In addition to the requirements of this subsection </w:t>
      </w:r>
      <w:r w:rsidR="00777B6C" w:rsidRPr="00D95521">
        <w:rPr>
          <w:rFonts w:ascii="Times New Roman" w:hAnsi="Times New Roman" w:cs="Times New Roman"/>
          <w:color w:val="000000" w:themeColor="text1"/>
          <w:sz w:val="20"/>
          <w:szCs w:val="20"/>
        </w:rPr>
        <w:t>I</w:t>
      </w:r>
      <w:r w:rsidRPr="00D95521">
        <w:rPr>
          <w:rFonts w:ascii="Times New Roman" w:hAnsi="Times New Roman" w:cs="Times New Roman"/>
          <w:color w:val="000000" w:themeColor="text1"/>
          <w:sz w:val="20"/>
          <w:szCs w:val="20"/>
        </w:rPr>
        <w:t>V, th</w:t>
      </w:r>
      <w:r w:rsidR="00103540" w:rsidRPr="00D95521">
        <w:rPr>
          <w:rFonts w:ascii="Times New Roman" w:hAnsi="Times New Roman" w:cs="Times New Roman"/>
          <w:color w:val="000000" w:themeColor="text1"/>
          <w:sz w:val="20"/>
          <w:szCs w:val="20"/>
        </w:rPr>
        <w:t>e primary</w:t>
      </w:r>
      <w:r w:rsidRPr="00D95521">
        <w:rPr>
          <w:rFonts w:ascii="Times New Roman" w:hAnsi="Times New Roman" w:cs="Times New Roman"/>
          <w:color w:val="000000" w:themeColor="text1"/>
          <w:sz w:val="20"/>
          <w:szCs w:val="20"/>
        </w:rPr>
        <w:t xml:space="preserve"> building constructed on Lot 4 shall comply with the following building standards:</w:t>
      </w:r>
    </w:p>
    <w:p w14:paraId="79BAD7E5" w14:textId="3013EA4F" w:rsidR="00780CFF" w:rsidRPr="00D95521" w:rsidRDefault="00700A59" w:rsidP="0093162B">
      <w:pPr>
        <w:pStyle w:val="BodyText"/>
        <w:numPr>
          <w:ilvl w:val="0"/>
          <w:numId w:val="142"/>
        </w:numPr>
        <w:tabs>
          <w:tab w:val="left" w:pos="840"/>
          <w:tab w:val="left" w:pos="1440"/>
        </w:tabs>
        <w:kinsoku w:val="0"/>
        <w:overflowPunct w:val="0"/>
        <w:spacing w:after="120" w:line="238" w:lineRule="auto"/>
        <w:ind w:left="1260"/>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25</w:t>
      </w:r>
      <w:r w:rsidR="00780CFF" w:rsidRPr="00D95521">
        <w:rPr>
          <w:rFonts w:ascii="Times New Roman" w:hAnsi="Times New Roman" w:cs="Times New Roman"/>
          <w:color w:val="000000" w:themeColor="text1"/>
          <w:sz w:val="20"/>
          <w:szCs w:val="20"/>
        </w:rPr>
        <w:t>% brick (masonry)</w:t>
      </w:r>
      <w:r>
        <w:rPr>
          <w:rFonts w:ascii="Times New Roman" w:hAnsi="Times New Roman" w:cs="Times New Roman"/>
          <w:color w:val="000000" w:themeColor="text1"/>
          <w:sz w:val="20"/>
          <w:szCs w:val="20"/>
        </w:rPr>
        <w:t xml:space="preserve"> minimum</w:t>
      </w:r>
      <w:r w:rsidR="00103540" w:rsidRPr="00D95521">
        <w:rPr>
          <w:rFonts w:ascii="Times New Roman" w:hAnsi="Times New Roman" w:cs="Times New Roman"/>
          <w:color w:val="000000" w:themeColor="text1"/>
          <w:sz w:val="20"/>
          <w:szCs w:val="20"/>
        </w:rPr>
        <w:t>;</w:t>
      </w:r>
    </w:p>
    <w:p w14:paraId="0FF96DF8" w14:textId="65A63DCB" w:rsidR="00780CFF" w:rsidRPr="00D95521" w:rsidRDefault="00780CFF" w:rsidP="0093162B">
      <w:pPr>
        <w:pStyle w:val="BodyText"/>
        <w:numPr>
          <w:ilvl w:val="0"/>
          <w:numId w:val="142"/>
        </w:numPr>
        <w:tabs>
          <w:tab w:val="left" w:pos="840"/>
          <w:tab w:val="left" w:pos="1440"/>
        </w:tabs>
        <w:kinsoku w:val="0"/>
        <w:overflowPunct w:val="0"/>
        <w:spacing w:after="120" w:line="238" w:lineRule="auto"/>
        <w:ind w:left="126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t>2% glass</w:t>
      </w:r>
      <w:r w:rsidR="00700A59">
        <w:rPr>
          <w:rFonts w:ascii="Times New Roman" w:hAnsi="Times New Roman" w:cs="Times New Roman"/>
          <w:color w:val="000000" w:themeColor="text1"/>
          <w:sz w:val="20"/>
          <w:szCs w:val="20"/>
        </w:rPr>
        <w:t xml:space="preserve"> at visible portion of street facing frontages</w:t>
      </w:r>
      <w:r w:rsidRPr="00D95521">
        <w:rPr>
          <w:rFonts w:ascii="Times New Roman" w:hAnsi="Times New Roman" w:cs="Times New Roman"/>
          <w:color w:val="000000" w:themeColor="text1"/>
          <w:sz w:val="20"/>
          <w:szCs w:val="20"/>
        </w:rPr>
        <w:t>;</w:t>
      </w:r>
    </w:p>
    <w:p w14:paraId="6EFC8DA5" w14:textId="37F61099" w:rsidR="00780CFF" w:rsidRPr="00D95521" w:rsidRDefault="00780CFF" w:rsidP="0093162B">
      <w:pPr>
        <w:pStyle w:val="BodyText"/>
        <w:numPr>
          <w:ilvl w:val="0"/>
          <w:numId w:val="142"/>
        </w:numPr>
        <w:tabs>
          <w:tab w:val="left" w:pos="840"/>
          <w:tab w:val="left" w:pos="1440"/>
        </w:tabs>
        <w:kinsoku w:val="0"/>
        <w:overflowPunct w:val="0"/>
        <w:spacing w:after="120" w:line="238" w:lineRule="auto"/>
        <w:ind w:left="126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t>3% overhead and steel doors</w:t>
      </w:r>
      <w:r w:rsidR="007C1EC8">
        <w:rPr>
          <w:rFonts w:ascii="Times New Roman" w:hAnsi="Times New Roman" w:cs="Times New Roman"/>
          <w:color w:val="000000" w:themeColor="text1"/>
          <w:sz w:val="20"/>
          <w:szCs w:val="20"/>
        </w:rPr>
        <w:t xml:space="preserve"> maximum</w:t>
      </w:r>
      <w:r w:rsidR="004D52DE" w:rsidRPr="00D95521">
        <w:rPr>
          <w:rFonts w:ascii="Times New Roman" w:hAnsi="Times New Roman" w:cs="Times New Roman"/>
          <w:color w:val="000000" w:themeColor="text1"/>
          <w:sz w:val="20"/>
          <w:szCs w:val="20"/>
        </w:rPr>
        <w:t>;</w:t>
      </w:r>
    </w:p>
    <w:p w14:paraId="69D2E8E0" w14:textId="7E45B3D6" w:rsidR="00780CFF" w:rsidRPr="008B3F66" w:rsidRDefault="00780CFF" w:rsidP="0093162B">
      <w:pPr>
        <w:pStyle w:val="BodyText"/>
        <w:numPr>
          <w:ilvl w:val="0"/>
          <w:numId w:val="142"/>
        </w:numPr>
        <w:tabs>
          <w:tab w:val="left" w:pos="840"/>
          <w:tab w:val="left" w:pos="1440"/>
        </w:tabs>
        <w:kinsoku w:val="0"/>
        <w:overflowPunct w:val="0"/>
        <w:spacing w:after="120" w:line="238" w:lineRule="auto"/>
        <w:ind w:left="1260"/>
        <w:jc w:val="both"/>
        <w:rPr>
          <w:rFonts w:ascii="Times New Roman" w:hAnsi="Times New Roman" w:cs="Times New Roman"/>
          <w:color w:val="000000" w:themeColor="text1"/>
          <w:sz w:val="20"/>
          <w:szCs w:val="20"/>
        </w:rPr>
      </w:pPr>
      <w:r w:rsidRPr="007C1EC8">
        <w:rPr>
          <w:rFonts w:ascii="Times New Roman" w:hAnsi="Times New Roman" w:cs="Times New Roman"/>
          <w:color w:val="000000" w:themeColor="text1"/>
          <w:sz w:val="20"/>
          <w:szCs w:val="20"/>
        </w:rPr>
        <w:t>Loading docks</w:t>
      </w:r>
      <w:r w:rsidR="00342264" w:rsidRPr="007C1EC8">
        <w:rPr>
          <w:rFonts w:ascii="Times New Roman" w:hAnsi="Times New Roman" w:cs="Times New Roman"/>
          <w:color w:val="000000" w:themeColor="text1"/>
          <w:sz w:val="20"/>
          <w:szCs w:val="20"/>
        </w:rPr>
        <w:t xml:space="preserve">, including </w:t>
      </w:r>
      <w:r w:rsidRPr="007C1EC8">
        <w:rPr>
          <w:rFonts w:ascii="Times New Roman" w:hAnsi="Times New Roman" w:cs="Times New Roman"/>
          <w:color w:val="000000" w:themeColor="text1"/>
          <w:sz w:val="20"/>
          <w:szCs w:val="20"/>
        </w:rPr>
        <w:t>overhead doors</w:t>
      </w:r>
      <w:r w:rsidR="00342264" w:rsidRPr="007C1EC8">
        <w:rPr>
          <w:rFonts w:ascii="Times New Roman" w:hAnsi="Times New Roman" w:cs="Times New Roman"/>
          <w:color w:val="000000" w:themeColor="text1"/>
          <w:sz w:val="20"/>
          <w:szCs w:val="20"/>
        </w:rPr>
        <w:t>,</w:t>
      </w:r>
      <w:r w:rsidRPr="007C1EC8">
        <w:rPr>
          <w:rFonts w:ascii="Times New Roman" w:hAnsi="Times New Roman" w:cs="Times New Roman"/>
          <w:color w:val="000000" w:themeColor="text1"/>
          <w:sz w:val="20"/>
          <w:szCs w:val="20"/>
        </w:rPr>
        <w:t xml:space="preserve"> shall not be visible from the </w:t>
      </w:r>
      <w:r w:rsidR="008B3F66">
        <w:rPr>
          <w:rFonts w:ascii="Times New Roman" w:hAnsi="Times New Roman" w:cs="Times New Roman"/>
          <w:color w:val="000000" w:themeColor="text1"/>
          <w:sz w:val="20"/>
          <w:szCs w:val="20"/>
        </w:rPr>
        <w:t>45</w:t>
      </w:r>
      <w:r w:rsidR="008B3F66" w:rsidRPr="007C1EC8">
        <w:rPr>
          <w:rFonts w:ascii="Times New Roman" w:hAnsi="Times New Roman" w:cs="Times New Roman"/>
          <w:color w:val="000000" w:themeColor="text1"/>
          <w:sz w:val="20"/>
          <w:szCs w:val="20"/>
          <w:vertAlign w:val="superscript"/>
        </w:rPr>
        <w:t>th</w:t>
      </w:r>
      <w:r w:rsidR="008B3F66">
        <w:rPr>
          <w:rFonts w:ascii="Times New Roman" w:hAnsi="Times New Roman" w:cs="Times New Roman"/>
          <w:color w:val="000000" w:themeColor="text1"/>
          <w:sz w:val="20"/>
          <w:szCs w:val="20"/>
        </w:rPr>
        <w:t xml:space="preserve"> Street </w:t>
      </w:r>
      <w:r w:rsidRPr="007C1EC8">
        <w:rPr>
          <w:rFonts w:ascii="Times New Roman" w:hAnsi="Times New Roman" w:cs="Times New Roman"/>
          <w:color w:val="000000" w:themeColor="text1"/>
          <w:sz w:val="20"/>
          <w:szCs w:val="20"/>
        </w:rPr>
        <w:t xml:space="preserve">right-of-way, when </w:t>
      </w:r>
      <w:r w:rsidRPr="007C1EC8">
        <w:rPr>
          <w:rFonts w:ascii="Times New Roman" w:hAnsi="Times New Roman" w:cs="Times New Roman"/>
          <w:color w:val="000000" w:themeColor="text1"/>
          <w:sz w:val="20"/>
          <w:szCs w:val="20"/>
        </w:rPr>
        <w:lastRenderedPageBreak/>
        <w:t>possible.</w:t>
      </w:r>
    </w:p>
    <w:p w14:paraId="0E45C71F" w14:textId="77777777" w:rsidR="009D6AFB" w:rsidRPr="00D95521" w:rsidRDefault="009D6AFB" w:rsidP="0093162B">
      <w:pPr>
        <w:pStyle w:val="BodyText"/>
        <w:tabs>
          <w:tab w:val="left" w:pos="820"/>
        </w:tabs>
        <w:autoSpaceDE/>
        <w:autoSpaceDN/>
        <w:adjustRightInd/>
        <w:spacing w:before="11"/>
        <w:ind w:left="0" w:firstLine="0"/>
        <w:jc w:val="both"/>
        <w:rPr>
          <w:rFonts w:ascii="Times New Roman" w:hAnsi="Times New Roman" w:cs="Times New Roman"/>
          <w:b/>
          <w:bCs/>
          <w:color w:val="000000" w:themeColor="text1"/>
          <w:u w:val="single"/>
        </w:rPr>
      </w:pPr>
    </w:p>
    <w:p w14:paraId="00E81F79" w14:textId="77777777" w:rsidR="009D6AFB" w:rsidRPr="00D95521" w:rsidRDefault="009D6AFB" w:rsidP="0093162B">
      <w:pPr>
        <w:pStyle w:val="BodyText"/>
        <w:tabs>
          <w:tab w:val="left" w:pos="820"/>
        </w:tabs>
        <w:autoSpaceDE/>
        <w:autoSpaceDN/>
        <w:adjustRightInd/>
        <w:spacing w:before="11"/>
        <w:ind w:left="0" w:firstLine="0"/>
        <w:jc w:val="both"/>
        <w:rPr>
          <w:rFonts w:ascii="Times New Roman" w:hAnsi="Times New Roman" w:cs="Times New Roman"/>
          <w:b/>
          <w:bCs/>
          <w:color w:val="000000" w:themeColor="text1"/>
          <w:u w:val="single"/>
        </w:rPr>
      </w:pPr>
    </w:p>
    <w:p w14:paraId="3B9B5DBB" w14:textId="1DA7A9F2" w:rsidR="002F0CE4" w:rsidRPr="00D95521" w:rsidRDefault="002F0CE4" w:rsidP="0093162B">
      <w:pPr>
        <w:pStyle w:val="BodyText"/>
        <w:numPr>
          <w:ilvl w:val="0"/>
          <w:numId w:val="307"/>
        </w:numPr>
        <w:kinsoku w:val="0"/>
        <w:overflowPunct w:val="0"/>
        <w:ind w:left="360"/>
        <w:jc w:val="both"/>
        <w:rPr>
          <w:rFonts w:ascii="Times New Roman" w:hAnsi="Times New Roman" w:cs="Times New Roman"/>
          <w:color w:val="000000" w:themeColor="text1"/>
          <w:sz w:val="20"/>
          <w:szCs w:val="20"/>
        </w:rPr>
      </w:pPr>
      <w:r w:rsidRPr="00D95521">
        <w:rPr>
          <w:rFonts w:ascii="Times New Roman" w:hAnsi="Times New Roman" w:cs="Times New Roman"/>
          <w:b/>
          <w:bCs/>
          <w:color w:val="000000" w:themeColor="text1"/>
          <w:u w:val="single"/>
        </w:rPr>
        <w:t>PARKING</w:t>
      </w:r>
      <w:r w:rsidR="005F3869" w:rsidRPr="00D95521">
        <w:rPr>
          <w:rFonts w:ascii="Times New Roman" w:hAnsi="Times New Roman" w:cs="Times New Roman"/>
          <w:b/>
          <w:bCs/>
          <w:color w:val="000000" w:themeColor="text1"/>
          <w:u w:val="single"/>
        </w:rPr>
        <w:t xml:space="preserve"> AND DRIVE STANDARDS.</w:t>
      </w:r>
    </w:p>
    <w:p w14:paraId="30EA9962" w14:textId="77777777" w:rsidR="003523A6" w:rsidRPr="00D95521" w:rsidRDefault="003523A6" w:rsidP="0093162B">
      <w:pPr>
        <w:pStyle w:val="BodyText"/>
        <w:kinsoku w:val="0"/>
        <w:overflowPunct w:val="0"/>
        <w:ind w:left="0" w:firstLine="0"/>
        <w:jc w:val="both"/>
        <w:rPr>
          <w:rFonts w:ascii="Times New Roman" w:hAnsi="Times New Roman" w:cs="Times New Roman"/>
          <w:sz w:val="20"/>
          <w:szCs w:val="20"/>
        </w:rPr>
      </w:pPr>
    </w:p>
    <w:p w14:paraId="52A6FDD9" w14:textId="208B2F9E" w:rsidR="002B514F" w:rsidRPr="00D95521" w:rsidRDefault="002B514F" w:rsidP="0093162B">
      <w:pPr>
        <w:pStyle w:val="BodyText"/>
        <w:kinsoku w:val="0"/>
        <w:overflowPunct w:val="0"/>
        <w:ind w:left="0" w:firstLine="0"/>
        <w:jc w:val="both"/>
        <w:rPr>
          <w:rFonts w:ascii="Times New Roman" w:hAnsi="Times New Roman" w:cs="Times New Roman"/>
          <w:sz w:val="20"/>
          <w:szCs w:val="20"/>
        </w:rPr>
      </w:pPr>
      <w:r w:rsidRPr="00D95521">
        <w:rPr>
          <w:rFonts w:ascii="Times New Roman" w:hAnsi="Times New Roman" w:cs="Times New Roman"/>
          <w:sz w:val="20"/>
          <w:szCs w:val="20"/>
        </w:rPr>
        <w:t>The following standards shall apply to all lots in The Pavilion PUD unless specifically stated otherwise.</w:t>
      </w:r>
    </w:p>
    <w:p w14:paraId="7B75C150" w14:textId="77777777" w:rsidR="005C0384" w:rsidRPr="00D95521" w:rsidRDefault="005C0384" w:rsidP="0093162B">
      <w:pPr>
        <w:jc w:val="both"/>
        <w:rPr>
          <w:rFonts w:eastAsia="Times New Roman"/>
          <w:color w:val="000000" w:themeColor="text1"/>
          <w:sz w:val="20"/>
          <w:szCs w:val="20"/>
        </w:rPr>
      </w:pPr>
    </w:p>
    <w:p w14:paraId="6F8622F4" w14:textId="77777777" w:rsidR="005C0384" w:rsidRPr="00D95521" w:rsidRDefault="005C0384" w:rsidP="0093162B">
      <w:pPr>
        <w:pStyle w:val="ListParagraph"/>
        <w:widowControl/>
        <w:numPr>
          <w:ilvl w:val="0"/>
          <w:numId w:val="177"/>
        </w:numPr>
        <w:autoSpaceDE/>
        <w:autoSpaceDN/>
        <w:adjustRightInd/>
        <w:ind w:hanging="270"/>
        <w:jc w:val="both"/>
        <w:rPr>
          <w:rFonts w:eastAsia="Times New Roman"/>
          <w:color w:val="000000" w:themeColor="text1"/>
          <w:sz w:val="20"/>
          <w:szCs w:val="20"/>
          <w:u w:val="single"/>
        </w:rPr>
      </w:pPr>
      <w:r w:rsidRPr="00D95521">
        <w:rPr>
          <w:rFonts w:eastAsia="Times New Roman"/>
          <w:color w:val="000000" w:themeColor="text1"/>
          <w:sz w:val="20"/>
          <w:szCs w:val="20"/>
          <w:u w:val="single"/>
        </w:rPr>
        <w:t>Definitions</w:t>
      </w:r>
      <w:r w:rsidRPr="00D95521">
        <w:rPr>
          <w:rFonts w:eastAsia="Times New Roman"/>
          <w:color w:val="000000" w:themeColor="text1"/>
          <w:sz w:val="20"/>
          <w:szCs w:val="20"/>
        </w:rPr>
        <w:t xml:space="preserve">. The following definitions are applicable to The Pavilion PUD parking and drive standards: </w:t>
      </w:r>
    </w:p>
    <w:p w14:paraId="07F7E574" w14:textId="77777777" w:rsidR="005C0384" w:rsidRPr="00D95521" w:rsidRDefault="005C0384" w:rsidP="0093162B">
      <w:pPr>
        <w:pStyle w:val="ListParagraph"/>
        <w:jc w:val="both"/>
        <w:rPr>
          <w:rFonts w:eastAsia="Times New Roman"/>
          <w:color w:val="000000" w:themeColor="text1"/>
          <w:sz w:val="20"/>
          <w:szCs w:val="20"/>
        </w:rPr>
      </w:pPr>
    </w:p>
    <w:p w14:paraId="4C2A3B87" w14:textId="77777777" w:rsidR="005C0384" w:rsidRPr="00D95521" w:rsidRDefault="005C0384" w:rsidP="0093162B">
      <w:pPr>
        <w:pStyle w:val="ListParagraph"/>
        <w:widowControl/>
        <w:numPr>
          <w:ilvl w:val="0"/>
          <w:numId w:val="175"/>
        </w:numPr>
        <w:autoSpaceDE/>
        <w:autoSpaceDN/>
        <w:adjustRightInd/>
        <w:ind w:left="1530"/>
        <w:jc w:val="both"/>
        <w:rPr>
          <w:rFonts w:eastAsia="Times New Roman"/>
          <w:b/>
          <w:bCs/>
          <w:color w:val="000000" w:themeColor="text1"/>
          <w:sz w:val="20"/>
          <w:szCs w:val="20"/>
        </w:rPr>
      </w:pPr>
      <w:r w:rsidRPr="00D95521">
        <w:rPr>
          <w:rFonts w:eastAsia="Times New Roman"/>
          <w:i/>
          <w:iCs/>
          <w:color w:val="000000" w:themeColor="text1"/>
          <w:sz w:val="20"/>
          <w:szCs w:val="20"/>
        </w:rPr>
        <w:t>Net floor area</w:t>
      </w:r>
      <w:r w:rsidRPr="00D95521">
        <w:rPr>
          <w:rFonts w:eastAsia="Times New Roman"/>
          <w:color w:val="000000" w:themeColor="text1"/>
          <w:sz w:val="20"/>
          <w:szCs w:val="20"/>
        </w:rPr>
        <w:t xml:space="preserve"> means total floor area of indoor and/or outdoor sales and service space, and customer areas, excluding structural elements (columns, permanent partitions), common areas (stairwells, corridors, elevators, restrooms, drive aisles), unoccupied space (mechanical/electrical rooms, storage closets), and food/beverage service areas (kitchen/food preparation/bar service areas).</w:t>
      </w:r>
    </w:p>
    <w:p w14:paraId="0B3A8037" w14:textId="77777777" w:rsidR="005C0384" w:rsidRPr="00D95521" w:rsidRDefault="005C0384" w:rsidP="0093162B">
      <w:pPr>
        <w:ind w:left="1530" w:hanging="360"/>
        <w:jc w:val="both"/>
        <w:rPr>
          <w:rFonts w:eastAsia="Times New Roman"/>
          <w:b/>
          <w:bCs/>
          <w:color w:val="000000" w:themeColor="text1"/>
          <w:sz w:val="20"/>
          <w:szCs w:val="20"/>
        </w:rPr>
      </w:pPr>
    </w:p>
    <w:p w14:paraId="5E556D1C" w14:textId="7091C56F" w:rsidR="005C0384" w:rsidRPr="00D95521" w:rsidRDefault="005C0384" w:rsidP="0093162B">
      <w:pPr>
        <w:pStyle w:val="ListParagraph"/>
        <w:widowControl/>
        <w:numPr>
          <w:ilvl w:val="0"/>
          <w:numId w:val="175"/>
        </w:numPr>
        <w:autoSpaceDE/>
        <w:autoSpaceDN/>
        <w:adjustRightInd/>
        <w:ind w:left="1530"/>
        <w:jc w:val="both"/>
        <w:rPr>
          <w:rFonts w:eastAsia="Times New Roman"/>
          <w:b/>
          <w:bCs/>
          <w:color w:val="000000" w:themeColor="text1"/>
          <w:sz w:val="20"/>
          <w:szCs w:val="20"/>
        </w:rPr>
      </w:pPr>
      <w:r w:rsidRPr="00D95521">
        <w:rPr>
          <w:rFonts w:eastAsia="Times New Roman"/>
          <w:i/>
          <w:iCs/>
          <w:color w:val="000000" w:themeColor="text1"/>
          <w:sz w:val="20"/>
          <w:szCs w:val="20"/>
        </w:rPr>
        <w:t xml:space="preserve">Restaurant </w:t>
      </w:r>
      <w:r w:rsidRPr="00D95521">
        <w:rPr>
          <w:rFonts w:eastAsia="Times New Roman"/>
          <w:color w:val="000000" w:themeColor="text1"/>
          <w:sz w:val="20"/>
          <w:szCs w:val="20"/>
        </w:rPr>
        <w:t xml:space="preserve">means a food and/or beverage establishment with or without dine-in, carry-out, pick-up, delivery, drive-through, and/or drive-in. This term shall include a </w:t>
      </w:r>
      <w:r w:rsidRPr="00D95521">
        <w:rPr>
          <w:color w:val="000000" w:themeColor="text1"/>
          <w:sz w:val="20"/>
          <w:szCs w:val="20"/>
        </w:rPr>
        <w:t xml:space="preserve">bar, tavern, </w:t>
      </w:r>
      <w:r w:rsidR="00F05EA6">
        <w:rPr>
          <w:color w:val="000000" w:themeColor="text1"/>
          <w:sz w:val="20"/>
          <w:szCs w:val="20"/>
        </w:rPr>
        <w:t>nightclub</w:t>
      </w:r>
      <w:r w:rsidRPr="00D95521">
        <w:rPr>
          <w:color w:val="000000" w:themeColor="text1"/>
          <w:sz w:val="20"/>
          <w:szCs w:val="20"/>
        </w:rPr>
        <w:t>, lounge</w:t>
      </w:r>
      <w:r w:rsidR="00C23094" w:rsidRPr="00D95521">
        <w:rPr>
          <w:color w:val="000000" w:themeColor="text1"/>
          <w:sz w:val="20"/>
          <w:szCs w:val="20"/>
        </w:rPr>
        <w:t>,</w:t>
      </w:r>
      <w:r w:rsidRPr="00D95521">
        <w:rPr>
          <w:color w:val="000000" w:themeColor="text1"/>
          <w:sz w:val="20"/>
          <w:szCs w:val="20"/>
        </w:rPr>
        <w:t xml:space="preserve"> and similar establishments.</w:t>
      </w:r>
    </w:p>
    <w:p w14:paraId="0E47AEAE" w14:textId="77777777" w:rsidR="005C0384" w:rsidRPr="00D95521" w:rsidRDefault="005C0384" w:rsidP="0093162B">
      <w:pPr>
        <w:pStyle w:val="ListParagraph"/>
        <w:widowControl/>
        <w:ind w:left="1530"/>
        <w:jc w:val="both"/>
        <w:rPr>
          <w:rFonts w:eastAsia="Times New Roman"/>
          <w:b/>
          <w:bCs/>
          <w:color w:val="000000" w:themeColor="text1"/>
          <w:sz w:val="20"/>
          <w:szCs w:val="20"/>
        </w:rPr>
      </w:pPr>
    </w:p>
    <w:p w14:paraId="2EA0AF20" w14:textId="3C47D5E3" w:rsidR="005C0384" w:rsidRPr="0016464B" w:rsidRDefault="005C0384" w:rsidP="0093162B">
      <w:pPr>
        <w:pStyle w:val="ListParagraph"/>
        <w:widowControl/>
        <w:numPr>
          <w:ilvl w:val="0"/>
          <w:numId w:val="175"/>
        </w:numPr>
        <w:autoSpaceDE/>
        <w:autoSpaceDN/>
        <w:adjustRightInd/>
        <w:ind w:left="1530"/>
        <w:jc w:val="both"/>
        <w:rPr>
          <w:rFonts w:eastAsia="Times New Roman"/>
          <w:b/>
          <w:bCs/>
          <w:color w:val="000000" w:themeColor="text1"/>
          <w:sz w:val="20"/>
          <w:szCs w:val="20"/>
        </w:rPr>
      </w:pPr>
      <w:r w:rsidRPr="00D95521">
        <w:rPr>
          <w:rFonts w:eastAsia="Times New Roman"/>
          <w:i/>
          <w:iCs/>
          <w:color w:val="000000" w:themeColor="text1"/>
          <w:sz w:val="20"/>
          <w:szCs w:val="20"/>
        </w:rPr>
        <w:t>Corner lots.</w:t>
      </w:r>
      <w:r w:rsidRPr="00D95521">
        <w:rPr>
          <w:rFonts w:eastAsia="Times New Roman"/>
          <w:color w:val="000000" w:themeColor="text1"/>
          <w:sz w:val="20"/>
          <w:szCs w:val="20"/>
        </w:rPr>
        <w:t xml:space="preserve"> A corner lot has 2 front yards. The standards applicable to the front yard shall apply to both </w:t>
      </w:r>
      <w:r w:rsidR="002D0C8F" w:rsidRPr="00D95521">
        <w:rPr>
          <w:rFonts w:eastAsia="Times New Roman"/>
          <w:color w:val="000000" w:themeColor="text1"/>
          <w:sz w:val="20"/>
          <w:szCs w:val="20"/>
        </w:rPr>
        <w:t xml:space="preserve">the </w:t>
      </w:r>
      <w:r w:rsidR="00A32295" w:rsidRPr="00D95521">
        <w:rPr>
          <w:sz w:val="20"/>
          <w:szCs w:val="20"/>
        </w:rPr>
        <w:t>45</w:t>
      </w:r>
      <w:r w:rsidR="00A32295" w:rsidRPr="00D95521">
        <w:rPr>
          <w:sz w:val="20"/>
          <w:szCs w:val="20"/>
          <w:vertAlign w:val="superscript"/>
        </w:rPr>
        <w:t>th</w:t>
      </w:r>
      <w:r w:rsidR="00A32295" w:rsidRPr="00D95521">
        <w:rPr>
          <w:sz w:val="20"/>
          <w:szCs w:val="20"/>
        </w:rPr>
        <w:t xml:space="preserve"> Street lot line</w:t>
      </w:r>
      <w:r w:rsidR="0069551C" w:rsidRPr="00D95521">
        <w:rPr>
          <w:sz w:val="20"/>
          <w:szCs w:val="20"/>
        </w:rPr>
        <w:t>/</w:t>
      </w:r>
      <w:r w:rsidR="00A32295" w:rsidRPr="00D95521">
        <w:rPr>
          <w:sz w:val="20"/>
          <w:szCs w:val="20"/>
        </w:rPr>
        <w:t>frontage (north)</w:t>
      </w:r>
      <w:r w:rsidR="002D0C8F" w:rsidRPr="00D95521">
        <w:rPr>
          <w:sz w:val="20"/>
          <w:szCs w:val="20"/>
        </w:rPr>
        <w:t xml:space="preserve"> and the </w:t>
      </w:r>
      <w:r w:rsidR="00A32295" w:rsidRPr="00D95521">
        <w:rPr>
          <w:sz w:val="20"/>
          <w:szCs w:val="20"/>
        </w:rPr>
        <w:t>Fran Lin lot line</w:t>
      </w:r>
      <w:r w:rsidR="0069551C" w:rsidRPr="00D95521">
        <w:rPr>
          <w:sz w:val="20"/>
          <w:szCs w:val="20"/>
        </w:rPr>
        <w:t>/</w:t>
      </w:r>
      <w:r w:rsidR="00A32295" w:rsidRPr="00D95521">
        <w:rPr>
          <w:sz w:val="20"/>
          <w:szCs w:val="20"/>
        </w:rPr>
        <w:t>frontage (west)</w:t>
      </w:r>
      <w:r w:rsidR="002D0C8F" w:rsidRPr="00D95521">
        <w:rPr>
          <w:rFonts w:eastAsia="Times New Roman"/>
          <w:color w:val="000000" w:themeColor="text1"/>
          <w:sz w:val="20"/>
          <w:szCs w:val="20"/>
        </w:rPr>
        <w:t xml:space="preserve"> on a corner lot.</w:t>
      </w:r>
    </w:p>
    <w:p w14:paraId="633DCE2E" w14:textId="77777777" w:rsidR="0016464B" w:rsidRPr="0016464B" w:rsidRDefault="0016464B" w:rsidP="0016464B">
      <w:pPr>
        <w:pStyle w:val="ListParagraph"/>
        <w:widowControl/>
        <w:autoSpaceDE/>
        <w:autoSpaceDN/>
        <w:adjustRightInd/>
        <w:ind w:left="1530"/>
        <w:jc w:val="both"/>
        <w:rPr>
          <w:rFonts w:eastAsia="Times New Roman"/>
          <w:b/>
          <w:bCs/>
          <w:color w:val="000000" w:themeColor="text1"/>
          <w:sz w:val="20"/>
          <w:szCs w:val="20"/>
        </w:rPr>
      </w:pPr>
    </w:p>
    <w:p w14:paraId="5D5A33C3" w14:textId="77777777" w:rsidR="00E96B5E" w:rsidRPr="00E96B5E" w:rsidRDefault="00E96B5E" w:rsidP="00D24976">
      <w:pPr>
        <w:pStyle w:val="p0"/>
        <w:numPr>
          <w:ilvl w:val="0"/>
          <w:numId w:val="175"/>
        </w:numPr>
        <w:ind w:left="1530"/>
        <w:jc w:val="both"/>
        <w:rPr>
          <w:rFonts w:ascii="Times New Roman" w:hAnsi="Times New Roman" w:cs="Times New Roman"/>
          <w:szCs w:val="20"/>
        </w:rPr>
      </w:pPr>
      <w:r w:rsidRPr="007C1EC8">
        <w:rPr>
          <w:rFonts w:ascii="Times New Roman" w:hAnsi="Times New Roman" w:cs="Times New Roman"/>
          <w:i/>
          <w:iCs/>
          <w:color w:val="000000" w:themeColor="text1"/>
          <w:szCs w:val="20"/>
        </w:rPr>
        <w:t>Parking Area</w:t>
      </w:r>
      <w:r w:rsidRPr="007C1EC8">
        <w:rPr>
          <w:rFonts w:ascii="Times New Roman" w:hAnsi="Times New Roman" w:cs="Times New Roman"/>
          <w:color w:val="000000" w:themeColor="text1"/>
          <w:szCs w:val="20"/>
        </w:rPr>
        <w:t xml:space="preserve"> </w:t>
      </w:r>
      <w:r w:rsidRPr="00E96B5E">
        <w:rPr>
          <w:rFonts w:ascii="Times New Roman" w:hAnsi="Times New Roman" w:cs="Times New Roman"/>
          <w:szCs w:val="20"/>
        </w:rPr>
        <w:t xml:space="preserve">means an off-street land area, including parking spaces, parking/drive aisles, interior drives, drive-through lanes, and ingress and egress drives for motor vehicles within a lot. </w:t>
      </w:r>
    </w:p>
    <w:p w14:paraId="66537BA3" w14:textId="77777777" w:rsidR="002D0C8F" w:rsidRPr="00142A55" w:rsidRDefault="002D0C8F" w:rsidP="00142A55">
      <w:pPr>
        <w:widowControl/>
        <w:autoSpaceDE/>
        <w:autoSpaceDN/>
        <w:adjustRightInd/>
        <w:jc w:val="both"/>
        <w:rPr>
          <w:rFonts w:eastAsia="Times New Roman"/>
          <w:b/>
          <w:bCs/>
          <w:color w:val="000000" w:themeColor="text1"/>
          <w:sz w:val="20"/>
          <w:szCs w:val="20"/>
        </w:rPr>
      </w:pPr>
    </w:p>
    <w:p w14:paraId="656B36D0" w14:textId="6A92D41E" w:rsidR="005C0384" w:rsidRPr="00D95521" w:rsidRDefault="005C0384" w:rsidP="0093162B">
      <w:pPr>
        <w:pStyle w:val="ListParagraph"/>
        <w:widowControl/>
        <w:numPr>
          <w:ilvl w:val="0"/>
          <w:numId w:val="175"/>
        </w:numPr>
        <w:autoSpaceDE/>
        <w:autoSpaceDN/>
        <w:adjustRightInd/>
        <w:ind w:left="1530"/>
        <w:jc w:val="both"/>
        <w:rPr>
          <w:rFonts w:eastAsia="Times New Roman"/>
          <w:b/>
          <w:bCs/>
          <w:color w:val="000000" w:themeColor="text1"/>
          <w:sz w:val="20"/>
          <w:szCs w:val="20"/>
        </w:rPr>
      </w:pPr>
      <w:r w:rsidRPr="00D95521">
        <w:rPr>
          <w:i/>
          <w:iCs/>
          <w:color w:val="000000" w:themeColor="text1"/>
          <w:sz w:val="20"/>
          <w:szCs w:val="20"/>
        </w:rPr>
        <w:t>Parking Determined by Use.</w:t>
      </w:r>
      <w:r w:rsidRPr="00D95521">
        <w:rPr>
          <w:color w:val="000000" w:themeColor="text1"/>
          <w:sz w:val="20"/>
          <w:szCs w:val="20"/>
        </w:rPr>
        <w:t xml:space="preserve"> Off-street parking areas shall be required based on the use of the property, as set forth in this </w:t>
      </w:r>
      <w:r w:rsidR="00294312">
        <w:rPr>
          <w:color w:val="000000" w:themeColor="text1"/>
          <w:sz w:val="20"/>
          <w:szCs w:val="20"/>
        </w:rPr>
        <w:t>subs</w:t>
      </w:r>
      <w:r w:rsidRPr="00D95521">
        <w:rPr>
          <w:color w:val="000000" w:themeColor="text1"/>
          <w:sz w:val="20"/>
          <w:szCs w:val="20"/>
        </w:rPr>
        <w:t>ection. If the use of a property changes, then the number of required parking spaces shall comply with the new or amended use</w:t>
      </w:r>
      <w:r w:rsidR="00142A55">
        <w:rPr>
          <w:color w:val="000000" w:themeColor="text1"/>
          <w:sz w:val="20"/>
          <w:szCs w:val="20"/>
        </w:rPr>
        <w:t>,</w:t>
      </w:r>
      <w:r w:rsidR="009725DC">
        <w:rPr>
          <w:color w:val="000000" w:themeColor="text1"/>
          <w:sz w:val="20"/>
          <w:szCs w:val="20"/>
        </w:rPr>
        <w:t xml:space="preserve"> or </w:t>
      </w:r>
      <w:r w:rsidR="00142A55">
        <w:rPr>
          <w:color w:val="000000" w:themeColor="text1"/>
          <w:sz w:val="20"/>
          <w:szCs w:val="20"/>
        </w:rPr>
        <w:t>said</w:t>
      </w:r>
      <w:r w:rsidR="009725DC">
        <w:rPr>
          <w:color w:val="000000" w:themeColor="text1"/>
          <w:sz w:val="20"/>
          <w:szCs w:val="20"/>
        </w:rPr>
        <w:t xml:space="preserve"> use shall not be permitted</w:t>
      </w:r>
      <w:r w:rsidRPr="00D95521">
        <w:rPr>
          <w:color w:val="000000" w:themeColor="text1"/>
          <w:sz w:val="20"/>
          <w:szCs w:val="20"/>
        </w:rPr>
        <w:t>. If a property has more than 1 primary use, the required parking spaces shall be calculated for each use.</w:t>
      </w:r>
    </w:p>
    <w:p w14:paraId="5D22C1BF" w14:textId="77777777" w:rsidR="005C0384" w:rsidRPr="00D95521" w:rsidRDefault="005C0384" w:rsidP="0093162B">
      <w:pPr>
        <w:pStyle w:val="ListParagraph"/>
        <w:widowControl/>
        <w:ind w:left="1530"/>
        <w:jc w:val="both"/>
        <w:rPr>
          <w:rFonts w:eastAsia="Times New Roman"/>
          <w:b/>
          <w:bCs/>
          <w:color w:val="000000" w:themeColor="text1"/>
          <w:sz w:val="20"/>
          <w:szCs w:val="20"/>
        </w:rPr>
      </w:pPr>
    </w:p>
    <w:p w14:paraId="196FA3B7" w14:textId="328EEADB" w:rsidR="005C0384" w:rsidRPr="00D95521" w:rsidRDefault="005C0384" w:rsidP="0093162B">
      <w:pPr>
        <w:pStyle w:val="ListParagraph"/>
        <w:widowControl/>
        <w:numPr>
          <w:ilvl w:val="0"/>
          <w:numId w:val="175"/>
        </w:numPr>
        <w:autoSpaceDE/>
        <w:autoSpaceDN/>
        <w:adjustRightInd/>
        <w:ind w:left="1530"/>
        <w:jc w:val="both"/>
        <w:rPr>
          <w:rFonts w:eastAsia="Times New Roman"/>
          <w:b/>
          <w:bCs/>
          <w:color w:val="000000" w:themeColor="text1"/>
          <w:sz w:val="20"/>
          <w:szCs w:val="20"/>
        </w:rPr>
      </w:pPr>
      <w:r w:rsidRPr="00D95521">
        <w:rPr>
          <w:rFonts w:eastAsia="Times New Roman"/>
          <w:i/>
          <w:iCs/>
          <w:color w:val="000000" w:themeColor="text1"/>
          <w:sz w:val="20"/>
          <w:szCs w:val="20"/>
        </w:rPr>
        <w:t>Computation.</w:t>
      </w:r>
      <w:r w:rsidRPr="00D95521">
        <w:rPr>
          <w:rFonts w:eastAsia="Times New Roman"/>
          <w:color w:val="000000" w:themeColor="text1"/>
          <w:sz w:val="20"/>
          <w:szCs w:val="20"/>
        </w:rPr>
        <w:t xml:space="preserve"> </w:t>
      </w:r>
      <w:r w:rsidRPr="00D95521">
        <w:rPr>
          <w:color w:val="000000" w:themeColor="text1"/>
          <w:sz w:val="20"/>
          <w:szCs w:val="20"/>
        </w:rPr>
        <w:t>When the total number of required parking spaces results in a fraction, the number shall be rounded down to the nearest whole number.</w:t>
      </w:r>
    </w:p>
    <w:p w14:paraId="6AE86976" w14:textId="77777777" w:rsidR="005C0384" w:rsidRPr="00D95521" w:rsidRDefault="005C0384" w:rsidP="0093162B">
      <w:pPr>
        <w:pStyle w:val="ListParagraph"/>
        <w:jc w:val="both"/>
        <w:rPr>
          <w:rFonts w:eastAsia="Times New Roman"/>
          <w:color w:val="000000" w:themeColor="text1"/>
          <w:sz w:val="20"/>
          <w:szCs w:val="20"/>
        </w:rPr>
      </w:pPr>
    </w:p>
    <w:p w14:paraId="7122C6BB" w14:textId="49CFE4C0" w:rsidR="005C0384" w:rsidRPr="00D95521" w:rsidRDefault="005C0384" w:rsidP="0093162B">
      <w:pPr>
        <w:pStyle w:val="ListParagraph"/>
        <w:widowControl/>
        <w:numPr>
          <w:ilvl w:val="0"/>
          <w:numId w:val="177"/>
        </w:numPr>
        <w:autoSpaceDE/>
        <w:autoSpaceDN/>
        <w:adjustRightInd/>
        <w:jc w:val="both"/>
        <w:rPr>
          <w:rFonts w:eastAsia="Times New Roman"/>
          <w:color w:val="000000" w:themeColor="text1"/>
          <w:sz w:val="20"/>
          <w:szCs w:val="20"/>
        </w:rPr>
      </w:pPr>
      <w:r w:rsidRPr="00D95521">
        <w:rPr>
          <w:rFonts w:eastAsia="Times New Roman"/>
          <w:color w:val="000000" w:themeColor="text1"/>
          <w:sz w:val="20"/>
          <w:szCs w:val="20"/>
          <w:u w:val="single"/>
        </w:rPr>
        <w:t xml:space="preserve">Minimum </w:t>
      </w:r>
      <w:r w:rsidR="00C44FCF" w:rsidRPr="00D95521">
        <w:rPr>
          <w:rFonts w:eastAsia="Times New Roman"/>
          <w:color w:val="000000" w:themeColor="text1"/>
          <w:sz w:val="20"/>
          <w:szCs w:val="20"/>
          <w:u w:val="single"/>
        </w:rPr>
        <w:t>O</w:t>
      </w:r>
      <w:r w:rsidRPr="00D95521">
        <w:rPr>
          <w:rFonts w:eastAsia="Times New Roman"/>
          <w:color w:val="000000" w:themeColor="text1"/>
          <w:sz w:val="20"/>
          <w:szCs w:val="20"/>
          <w:u w:val="single"/>
        </w:rPr>
        <w:t>ff-</w:t>
      </w:r>
      <w:r w:rsidR="00C44FCF" w:rsidRPr="00D95521">
        <w:rPr>
          <w:rFonts w:eastAsia="Times New Roman"/>
          <w:color w:val="000000" w:themeColor="text1"/>
          <w:sz w:val="20"/>
          <w:szCs w:val="20"/>
          <w:u w:val="single"/>
        </w:rPr>
        <w:t>S</w:t>
      </w:r>
      <w:r w:rsidRPr="00D95521">
        <w:rPr>
          <w:rFonts w:eastAsia="Times New Roman"/>
          <w:color w:val="000000" w:themeColor="text1"/>
          <w:sz w:val="20"/>
          <w:szCs w:val="20"/>
          <w:u w:val="single"/>
        </w:rPr>
        <w:t>treet Vehicle Parking Requirements</w:t>
      </w:r>
      <w:r w:rsidRPr="00D95521">
        <w:rPr>
          <w:rFonts w:eastAsia="Times New Roman"/>
          <w:b/>
          <w:bCs/>
          <w:i/>
          <w:iCs/>
          <w:color w:val="000000" w:themeColor="text1"/>
          <w:sz w:val="20"/>
          <w:szCs w:val="20"/>
        </w:rPr>
        <w:t>.</w:t>
      </w:r>
      <w:r w:rsidRPr="00D95521">
        <w:rPr>
          <w:rFonts w:eastAsia="Times New Roman"/>
          <w:color w:val="000000" w:themeColor="text1"/>
          <w:sz w:val="20"/>
          <w:szCs w:val="20"/>
        </w:rPr>
        <w:t xml:space="preserve"> The minimum off-street vehicle parking requirements in th</w:t>
      </w:r>
      <w:r w:rsidR="00E95B10">
        <w:rPr>
          <w:rFonts w:eastAsia="Times New Roman"/>
          <w:color w:val="000000" w:themeColor="text1"/>
          <w:sz w:val="20"/>
          <w:szCs w:val="20"/>
        </w:rPr>
        <w:t>is subsection</w:t>
      </w:r>
      <w:r w:rsidRPr="00D95521">
        <w:rPr>
          <w:rFonts w:eastAsia="Times New Roman"/>
          <w:color w:val="000000" w:themeColor="text1"/>
          <w:sz w:val="20"/>
          <w:szCs w:val="20"/>
        </w:rPr>
        <w:t xml:space="preserve"> shall apply to The Pavilion PUD and shall be calculated based on the use(s) of the lot and/or structure.  </w:t>
      </w:r>
      <w:r w:rsidRPr="00D95521">
        <w:rPr>
          <w:sz w:val="20"/>
          <w:szCs w:val="20"/>
        </w:rPr>
        <w:t xml:space="preserve">The minimum number of parking spaces required per lot shall be determined by adding up the spaces required for each applicable use. </w:t>
      </w:r>
    </w:p>
    <w:p w14:paraId="5E2EDF4E" w14:textId="77777777" w:rsidR="005C0384" w:rsidRPr="00D95521" w:rsidRDefault="005C0384" w:rsidP="0093162B">
      <w:pPr>
        <w:pStyle w:val="ListParagraph"/>
        <w:widowControl/>
        <w:ind w:left="360"/>
        <w:jc w:val="both"/>
        <w:rPr>
          <w:rFonts w:eastAsia="Times New Roman"/>
          <w:color w:val="000000" w:themeColor="text1"/>
          <w:sz w:val="20"/>
          <w:szCs w:val="20"/>
        </w:rPr>
      </w:pPr>
    </w:p>
    <w:p w14:paraId="4739986A" w14:textId="77777777" w:rsidR="005C0384" w:rsidRPr="00D95521" w:rsidRDefault="005C0384" w:rsidP="0093162B">
      <w:pPr>
        <w:pStyle w:val="ListParagraph"/>
        <w:widowControl/>
        <w:numPr>
          <w:ilvl w:val="0"/>
          <w:numId w:val="176"/>
        </w:numPr>
        <w:autoSpaceDE/>
        <w:autoSpaceDN/>
        <w:adjustRightInd/>
        <w:ind w:left="1530"/>
        <w:jc w:val="both"/>
        <w:rPr>
          <w:rFonts w:eastAsia="Times New Roman"/>
          <w:color w:val="000000" w:themeColor="text1"/>
          <w:sz w:val="20"/>
          <w:szCs w:val="20"/>
          <w:u w:val="single"/>
        </w:rPr>
      </w:pPr>
      <w:r w:rsidRPr="00D95521">
        <w:rPr>
          <w:rFonts w:eastAsia="Times New Roman"/>
          <w:b/>
          <w:bCs/>
          <w:color w:val="000000" w:themeColor="text1"/>
          <w:sz w:val="20"/>
          <w:szCs w:val="20"/>
          <w:u w:val="single"/>
        </w:rPr>
        <w:t>Table</w:t>
      </w:r>
      <w:r w:rsidRPr="00D95521">
        <w:rPr>
          <w:rFonts w:eastAsia="Times New Roman"/>
          <w:color w:val="000000" w:themeColor="text1"/>
          <w:sz w:val="20"/>
          <w:szCs w:val="20"/>
          <w:u w:val="single"/>
        </w:rPr>
        <w:t>: Required Minimum Off-Street Vehicle Parking.</w:t>
      </w:r>
    </w:p>
    <w:p w14:paraId="350D058E" w14:textId="77777777" w:rsidR="00106254" w:rsidRPr="00D95521" w:rsidRDefault="00106254" w:rsidP="00106254">
      <w:pPr>
        <w:pStyle w:val="ListParagraph"/>
        <w:widowControl/>
        <w:autoSpaceDE/>
        <w:autoSpaceDN/>
        <w:adjustRightInd/>
        <w:ind w:left="1350"/>
        <w:jc w:val="both"/>
        <w:rPr>
          <w:rFonts w:eastAsia="Times New Roman"/>
          <w:b/>
          <w:bCs/>
          <w:color w:val="000000" w:themeColor="text1"/>
          <w:sz w:val="20"/>
          <w:szCs w:val="20"/>
          <w:u w:val="single"/>
        </w:rPr>
      </w:pPr>
    </w:p>
    <w:tbl>
      <w:tblPr>
        <w:tblW w:w="8370" w:type="dxa"/>
        <w:tblInd w:w="1155" w:type="dxa"/>
        <w:tblBorders>
          <w:top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3690"/>
        <w:gridCol w:w="4680"/>
      </w:tblGrid>
      <w:tr w:rsidR="00E354CF" w:rsidRPr="00D95521" w14:paraId="0C0BFD3A" w14:textId="77777777" w:rsidTr="003A6307">
        <w:trPr>
          <w:cantSplit/>
          <w:trHeight w:val="363"/>
        </w:trPr>
        <w:tc>
          <w:tcPr>
            <w:tcW w:w="8370" w:type="dxa"/>
            <w:gridSpan w:val="2"/>
            <w:tcBorders>
              <w:top w:val="single" w:sz="12" w:space="0" w:color="000000"/>
              <w:left w:val="single" w:sz="12" w:space="0" w:color="000000"/>
              <w:bottom w:val="single" w:sz="12" w:space="0" w:color="000000"/>
              <w:right w:val="single" w:sz="12" w:space="0" w:color="000000"/>
            </w:tcBorders>
            <w:shd w:val="clear" w:color="auto" w:fill="000000" w:themeFill="text1"/>
            <w:tcMar>
              <w:top w:w="120" w:type="dxa"/>
              <w:left w:w="120" w:type="dxa"/>
              <w:bottom w:w="58" w:type="dxa"/>
              <w:right w:w="120" w:type="dxa"/>
            </w:tcMar>
          </w:tcPr>
          <w:p w14:paraId="41F5C178"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8967"/>
                <w:tab w:val="left" w:pos="9373"/>
              </w:tabs>
              <w:ind w:right="-6"/>
              <w:jc w:val="center"/>
              <w:rPr>
                <w:rFonts w:eastAsia="Aptos"/>
                <w:sz w:val="20"/>
                <w:szCs w:val="20"/>
              </w:rPr>
            </w:pPr>
            <w:r w:rsidRPr="00D95521">
              <w:rPr>
                <w:rFonts w:eastAsia="Aptos"/>
                <w:b/>
                <w:bCs/>
                <w:sz w:val="20"/>
                <w:szCs w:val="20"/>
              </w:rPr>
              <w:t>Required Minimum Off-Street Vehicle Parking Table</w:t>
            </w:r>
          </w:p>
        </w:tc>
      </w:tr>
      <w:tr w:rsidR="00E354CF" w:rsidRPr="00D95521" w14:paraId="4839CCF7" w14:textId="77777777" w:rsidTr="003A6307">
        <w:trPr>
          <w:cantSplit/>
        </w:trPr>
        <w:tc>
          <w:tcPr>
            <w:tcW w:w="3690" w:type="dxa"/>
            <w:tcBorders>
              <w:top w:val="single" w:sz="12" w:space="0" w:color="000000"/>
              <w:left w:val="single" w:sz="12" w:space="0" w:color="000000"/>
              <w:bottom w:val="single" w:sz="12" w:space="0" w:color="000000"/>
            </w:tcBorders>
            <w:tcMar>
              <w:top w:w="120" w:type="dxa"/>
              <w:left w:w="120" w:type="dxa"/>
              <w:bottom w:w="58" w:type="dxa"/>
              <w:right w:w="120" w:type="dxa"/>
            </w:tcMar>
            <w:vAlign w:val="center"/>
          </w:tcPr>
          <w:p w14:paraId="42FE4B60"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jc w:val="center"/>
              <w:rPr>
                <w:rFonts w:eastAsia="Aptos"/>
                <w:b/>
                <w:bCs/>
                <w:sz w:val="18"/>
                <w:szCs w:val="18"/>
              </w:rPr>
            </w:pPr>
            <w:r w:rsidRPr="00D95521">
              <w:rPr>
                <w:rFonts w:eastAsia="Aptos"/>
                <w:b/>
                <w:bCs/>
                <w:sz w:val="18"/>
                <w:szCs w:val="18"/>
              </w:rPr>
              <w:t>Land Use</w:t>
            </w:r>
          </w:p>
        </w:tc>
        <w:tc>
          <w:tcPr>
            <w:tcW w:w="4680" w:type="dxa"/>
            <w:tcBorders>
              <w:top w:val="single" w:sz="12" w:space="0" w:color="000000"/>
              <w:left w:val="single" w:sz="8" w:space="0" w:color="000000"/>
              <w:bottom w:val="single" w:sz="12" w:space="0" w:color="000000"/>
              <w:right w:val="single" w:sz="12" w:space="0" w:color="000000"/>
            </w:tcBorders>
            <w:vAlign w:val="center"/>
          </w:tcPr>
          <w:p w14:paraId="309E6948"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jc w:val="center"/>
              <w:rPr>
                <w:rFonts w:eastAsia="Aptos"/>
                <w:b/>
                <w:bCs/>
                <w:sz w:val="18"/>
                <w:szCs w:val="18"/>
              </w:rPr>
            </w:pPr>
            <w:r w:rsidRPr="00D95521">
              <w:rPr>
                <w:rFonts w:eastAsia="Aptos"/>
                <w:b/>
                <w:bCs/>
                <w:sz w:val="18"/>
                <w:szCs w:val="18"/>
              </w:rPr>
              <w:t>Required Parking Spaces</w:t>
            </w:r>
          </w:p>
        </w:tc>
      </w:tr>
      <w:tr w:rsidR="00E354CF" w:rsidRPr="00D95521" w14:paraId="314EFB54" w14:textId="77777777" w:rsidTr="003A6307">
        <w:trPr>
          <w:cantSplit/>
          <w:trHeight w:val="274"/>
        </w:trPr>
        <w:tc>
          <w:tcPr>
            <w:tcW w:w="3690" w:type="dxa"/>
            <w:tcBorders>
              <w:left w:val="single" w:sz="12" w:space="0" w:color="000000"/>
            </w:tcBorders>
            <w:shd w:val="clear" w:color="auto" w:fill="FFFFFF" w:themeFill="background1"/>
            <w:tcMar>
              <w:top w:w="120" w:type="dxa"/>
              <w:left w:w="120" w:type="dxa"/>
              <w:bottom w:w="58" w:type="dxa"/>
              <w:right w:w="120" w:type="dxa"/>
            </w:tcMar>
          </w:tcPr>
          <w:p w14:paraId="6C790974"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color w:val="000000" w:themeColor="text1"/>
                <w:sz w:val="18"/>
                <w:szCs w:val="18"/>
              </w:rPr>
            </w:pPr>
            <w:r w:rsidRPr="00D95521">
              <w:rPr>
                <w:rFonts w:eastAsia="Aptos"/>
                <w:color w:val="000000" w:themeColor="text1"/>
                <w:sz w:val="18"/>
                <w:szCs w:val="18"/>
              </w:rPr>
              <w:t>Adult Day Care Facility</w:t>
            </w:r>
          </w:p>
        </w:tc>
        <w:tc>
          <w:tcPr>
            <w:tcW w:w="4680" w:type="dxa"/>
            <w:tcBorders>
              <w:right w:val="single" w:sz="12" w:space="0" w:color="000000"/>
            </w:tcBorders>
            <w:shd w:val="clear" w:color="auto" w:fill="FFFFFF" w:themeFill="background1"/>
            <w:tcMar>
              <w:top w:w="120" w:type="dxa"/>
              <w:left w:w="120" w:type="dxa"/>
              <w:bottom w:w="58" w:type="dxa"/>
              <w:right w:w="120" w:type="dxa"/>
            </w:tcMar>
          </w:tcPr>
          <w:p w14:paraId="7A6C8C4A"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sz w:val="18"/>
                <w:szCs w:val="18"/>
              </w:rPr>
              <w:t>1 space per employee at peak hours</w:t>
            </w:r>
          </w:p>
        </w:tc>
      </w:tr>
      <w:tr w:rsidR="00E354CF" w:rsidRPr="00D95521" w14:paraId="36D40B3A" w14:textId="77777777" w:rsidTr="003A6307">
        <w:trPr>
          <w:cantSplit/>
          <w:trHeight w:val="274"/>
        </w:trPr>
        <w:tc>
          <w:tcPr>
            <w:tcW w:w="3690" w:type="dxa"/>
            <w:tcBorders>
              <w:left w:val="single" w:sz="12" w:space="0" w:color="000000"/>
            </w:tcBorders>
            <w:shd w:val="clear" w:color="auto" w:fill="FFFFFF" w:themeFill="background1"/>
            <w:tcMar>
              <w:top w:w="120" w:type="dxa"/>
              <w:left w:w="120" w:type="dxa"/>
              <w:bottom w:w="58" w:type="dxa"/>
              <w:right w:w="120" w:type="dxa"/>
            </w:tcMar>
          </w:tcPr>
          <w:p w14:paraId="3E0C9683" w14:textId="41FAEEAC"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color w:val="000000" w:themeColor="text1"/>
                <w:sz w:val="18"/>
                <w:szCs w:val="18"/>
              </w:rPr>
            </w:pPr>
            <w:r w:rsidRPr="00D95521">
              <w:rPr>
                <w:rFonts w:eastAsia="Aptos"/>
                <w:color w:val="000000" w:themeColor="text1"/>
                <w:sz w:val="18"/>
                <w:szCs w:val="18"/>
              </w:rPr>
              <w:t xml:space="preserve">Alcohol Uses </w:t>
            </w:r>
          </w:p>
        </w:tc>
        <w:tc>
          <w:tcPr>
            <w:tcW w:w="4680" w:type="dxa"/>
            <w:tcBorders>
              <w:right w:val="single" w:sz="12" w:space="0" w:color="000000"/>
            </w:tcBorders>
            <w:shd w:val="clear" w:color="auto" w:fill="FFFFFF" w:themeFill="background1"/>
            <w:tcMar>
              <w:top w:w="120" w:type="dxa"/>
              <w:left w:w="120" w:type="dxa"/>
              <w:bottom w:w="58" w:type="dxa"/>
              <w:right w:w="120" w:type="dxa"/>
            </w:tcMar>
          </w:tcPr>
          <w:p w14:paraId="03F706FF" w14:textId="4ECE01B8"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sz w:val="18"/>
                <w:szCs w:val="18"/>
              </w:rPr>
              <w:t>See</w:t>
            </w:r>
            <w:r w:rsidR="00F7168B">
              <w:rPr>
                <w:rFonts w:eastAsia="Aptos"/>
                <w:sz w:val="18"/>
                <w:szCs w:val="18"/>
              </w:rPr>
              <w:t xml:space="preserve"> </w:t>
            </w:r>
            <w:r w:rsidRPr="00F7168B">
              <w:rPr>
                <w:rFonts w:eastAsia="Aptos"/>
                <w:i/>
                <w:iCs/>
                <w:sz w:val="18"/>
                <w:szCs w:val="18"/>
              </w:rPr>
              <w:t>Restaura</w:t>
            </w:r>
            <w:r w:rsidR="00F7168B">
              <w:rPr>
                <w:rFonts w:eastAsia="Aptos"/>
                <w:i/>
                <w:iCs/>
                <w:sz w:val="18"/>
                <w:szCs w:val="18"/>
              </w:rPr>
              <w:t>nt</w:t>
            </w:r>
            <w:r w:rsidRPr="00D95521">
              <w:rPr>
                <w:rFonts w:eastAsia="Aptos"/>
                <w:sz w:val="18"/>
                <w:szCs w:val="18"/>
              </w:rPr>
              <w:t xml:space="preserve"> parking requirements</w:t>
            </w:r>
            <w:r w:rsidR="00A07E55">
              <w:rPr>
                <w:rFonts w:eastAsia="Aptos"/>
                <w:sz w:val="18"/>
                <w:szCs w:val="18"/>
              </w:rPr>
              <w:t xml:space="preserve"> </w:t>
            </w:r>
            <w:r w:rsidR="00A07E55" w:rsidRPr="00D95521">
              <w:rPr>
                <w:rFonts w:eastAsia="Aptos"/>
                <w:color w:val="000000" w:themeColor="text1"/>
                <w:sz w:val="18"/>
                <w:szCs w:val="18"/>
              </w:rPr>
              <w:t xml:space="preserve">(included </w:t>
            </w:r>
            <w:r w:rsidR="007C67DD">
              <w:rPr>
                <w:rFonts w:eastAsia="Aptos"/>
                <w:color w:val="000000" w:themeColor="text1"/>
                <w:sz w:val="18"/>
                <w:szCs w:val="18"/>
              </w:rPr>
              <w:t>in</w:t>
            </w:r>
            <w:r w:rsidR="00A07E55" w:rsidRPr="00D95521">
              <w:rPr>
                <w:rFonts w:eastAsia="Aptos"/>
                <w:color w:val="000000" w:themeColor="text1"/>
                <w:sz w:val="18"/>
                <w:szCs w:val="18"/>
              </w:rPr>
              <w:t xml:space="preserve"> </w:t>
            </w:r>
            <w:r w:rsidR="007C67DD">
              <w:rPr>
                <w:rFonts w:eastAsia="Aptos"/>
                <w:color w:val="000000" w:themeColor="text1"/>
                <w:sz w:val="18"/>
                <w:szCs w:val="18"/>
              </w:rPr>
              <w:t xml:space="preserve">definition of </w:t>
            </w:r>
            <w:r w:rsidR="00A07E55" w:rsidRPr="00F7168B">
              <w:rPr>
                <w:rFonts w:eastAsia="Aptos"/>
                <w:i/>
                <w:iCs/>
                <w:color w:val="000000" w:themeColor="text1"/>
                <w:sz w:val="18"/>
                <w:szCs w:val="18"/>
              </w:rPr>
              <w:t>Restaurant,</w:t>
            </w:r>
            <w:r w:rsidR="00A07E55" w:rsidRPr="00D95521">
              <w:rPr>
                <w:rFonts w:eastAsia="Aptos"/>
                <w:color w:val="000000" w:themeColor="text1"/>
                <w:sz w:val="18"/>
                <w:szCs w:val="18"/>
              </w:rPr>
              <w:t xml:space="preserve"> per subsection </w:t>
            </w:r>
            <w:r w:rsidR="00A07E55">
              <w:rPr>
                <w:rFonts w:eastAsia="Aptos"/>
                <w:color w:val="000000" w:themeColor="text1"/>
                <w:sz w:val="18"/>
                <w:szCs w:val="18"/>
              </w:rPr>
              <w:t>V</w:t>
            </w:r>
            <w:r w:rsidR="00A07E55" w:rsidRPr="00D95521">
              <w:rPr>
                <w:rFonts w:eastAsia="Aptos"/>
                <w:color w:val="000000" w:themeColor="text1"/>
                <w:sz w:val="18"/>
                <w:szCs w:val="18"/>
              </w:rPr>
              <w:t>.A</w:t>
            </w:r>
            <w:r w:rsidR="00A07E55">
              <w:rPr>
                <w:rFonts w:eastAsia="Aptos"/>
                <w:color w:val="000000" w:themeColor="text1"/>
                <w:sz w:val="18"/>
                <w:szCs w:val="18"/>
              </w:rPr>
              <w:t>.2</w:t>
            </w:r>
            <w:r w:rsidR="00A07E55" w:rsidRPr="00D95521">
              <w:rPr>
                <w:rFonts w:eastAsia="Aptos"/>
                <w:color w:val="000000" w:themeColor="text1"/>
                <w:sz w:val="18"/>
                <w:szCs w:val="18"/>
              </w:rPr>
              <w:t>.</w:t>
            </w:r>
            <w:r w:rsidR="00A07E55">
              <w:rPr>
                <w:rFonts w:eastAsia="Aptos"/>
                <w:color w:val="000000" w:themeColor="text1"/>
                <w:sz w:val="18"/>
                <w:szCs w:val="18"/>
              </w:rPr>
              <w:t xml:space="preserve"> above</w:t>
            </w:r>
            <w:r w:rsidR="00A07E55" w:rsidRPr="00D95521">
              <w:rPr>
                <w:rFonts w:eastAsia="Aptos"/>
                <w:color w:val="000000" w:themeColor="text1"/>
                <w:sz w:val="18"/>
                <w:szCs w:val="18"/>
              </w:rPr>
              <w:t>)</w:t>
            </w:r>
          </w:p>
        </w:tc>
      </w:tr>
      <w:tr w:rsidR="00E354CF" w:rsidRPr="00D95521" w14:paraId="1FC9795E" w14:textId="77777777" w:rsidTr="003A6307">
        <w:trPr>
          <w:cantSplit/>
          <w:trHeight w:val="274"/>
        </w:trPr>
        <w:tc>
          <w:tcPr>
            <w:tcW w:w="3690" w:type="dxa"/>
            <w:tcBorders>
              <w:left w:val="single" w:sz="12" w:space="0" w:color="000000"/>
            </w:tcBorders>
            <w:shd w:val="clear" w:color="auto" w:fill="FFFFFF" w:themeFill="background1"/>
            <w:tcMar>
              <w:top w:w="120" w:type="dxa"/>
              <w:left w:w="120" w:type="dxa"/>
              <w:bottom w:w="58" w:type="dxa"/>
              <w:right w:w="120" w:type="dxa"/>
            </w:tcMar>
          </w:tcPr>
          <w:p w14:paraId="7FBF7873"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color w:val="000000" w:themeColor="text1"/>
                <w:sz w:val="18"/>
                <w:szCs w:val="18"/>
              </w:rPr>
            </w:pPr>
            <w:r w:rsidRPr="00D95521">
              <w:rPr>
                <w:rFonts w:eastAsia="Aptos"/>
                <w:color w:val="000000" w:themeColor="text1"/>
                <w:sz w:val="18"/>
                <w:szCs w:val="18"/>
              </w:rPr>
              <w:t>Animal Uses</w:t>
            </w:r>
          </w:p>
        </w:tc>
        <w:tc>
          <w:tcPr>
            <w:tcW w:w="4680" w:type="dxa"/>
            <w:tcBorders>
              <w:right w:val="single" w:sz="12" w:space="0" w:color="000000"/>
            </w:tcBorders>
            <w:shd w:val="clear" w:color="auto" w:fill="FFFFFF" w:themeFill="background1"/>
            <w:tcMar>
              <w:top w:w="120" w:type="dxa"/>
              <w:left w:w="120" w:type="dxa"/>
              <w:bottom w:w="58" w:type="dxa"/>
              <w:right w:w="120" w:type="dxa"/>
            </w:tcMar>
          </w:tcPr>
          <w:p w14:paraId="6F7CBF72"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sz w:val="18"/>
                <w:szCs w:val="18"/>
              </w:rPr>
              <w:t xml:space="preserve">1 space per 200 sq. ft. of total net floor area </w:t>
            </w:r>
            <w:r w:rsidRPr="00D95521">
              <w:rPr>
                <w:rFonts w:eastAsia="Aptos"/>
                <w:color w:val="000000"/>
                <w:sz w:val="18"/>
                <w:szCs w:val="18"/>
              </w:rPr>
              <w:t>+ 1 space per employee at peak hours</w:t>
            </w:r>
          </w:p>
        </w:tc>
      </w:tr>
      <w:tr w:rsidR="00E354CF" w:rsidRPr="00D95521" w14:paraId="3CD3929B" w14:textId="77777777" w:rsidTr="003A6307">
        <w:trPr>
          <w:cantSplit/>
          <w:trHeight w:val="274"/>
        </w:trPr>
        <w:tc>
          <w:tcPr>
            <w:tcW w:w="3690" w:type="dxa"/>
            <w:tcBorders>
              <w:left w:val="single" w:sz="12" w:space="0" w:color="000000"/>
            </w:tcBorders>
            <w:shd w:val="clear" w:color="auto" w:fill="FFFFFF" w:themeFill="background1"/>
            <w:tcMar>
              <w:top w:w="120" w:type="dxa"/>
              <w:left w:w="120" w:type="dxa"/>
              <w:bottom w:w="58" w:type="dxa"/>
              <w:right w:w="120" w:type="dxa"/>
            </w:tcMar>
          </w:tcPr>
          <w:p w14:paraId="0F41D5DB"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color w:val="000000" w:themeColor="text1"/>
                <w:sz w:val="18"/>
                <w:szCs w:val="18"/>
              </w:rPr>
            </w:pPr>
            <w:r w:rsidRPr="00D95521">
              <w:rPr>
                <w:rFonts w:eastAsia="Aptos"/>
                <w:color w:val="000000" w:themeColor="text1"/>
                <w:sz w:val="18"/>
                <w:szCs w:val="18"/>
              </w:rPr>
              <w:lastRenderedPageBreak/>
              <w:t>Child Care Facility</w:t>
            </w:r>
          </w:p>
        </w:tc>
        <w:tc>
          <w:tcPr>
            <w:tcW w:w="4680" w:type="dxa"/>
            <w:tcBorders>
              <w:right w:val="single" w:sz="12" w:space="0" w:color="000000"/>
            </w:tcBorders>
            <w:shd w:val="clear" w:color="auto" w:fill="FFFFFF" w:themeFill="background1"/>
            <w:tcMar>
              <w:top w:w="120" w:type="dxa"/>
              <w:left w:w="120" w:type="dxa"/>
              <w:bottom w:w="58" w:type="dxa"/>
              <w:right w:w="120" w:type="dxa"/>
            </w:tcMar>
          </w:tcPr>
          <w:p w14:paraId="6BB5E9B4"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sz w:val="18"/>
                <w:szCs w:val="18"/>
              </w:rPr>
              <w:t>1 space per employee at peak hours</w:t>
            </w:r>
          </w:p>
        </w:tc>
      </w:tr>
      <w:tr w:rsidR="00E354CF" w:rsidRPr="00D95521" w14:paraId="10125E05" w14:textId="77777777" w:rsidTr="003A6307">
        <w:trPr>
          <w:cantSplit/>
          <w:trHeight w:val="274"/>
        </w:trPr>
        <w:tc>
          <w:tcPr>
            <w:tcW w:w="3690" w:type="dxa"/>
            <w:tcBorders>
              <w:left w:val="single" w:sz="12" w:space="0" w:color="000000"/>
            </w:tcBorders>
            <w:shd w:val="clear" w:color="auto" w:fill="FFFFFF" w:themeFill="background1"/>
            <w:tcMar>
              <w:top w:w="120" w:type="dxa"/>
              <w:left w:w="120" w:type="dxa"/>
              <w:bottom w:w="58" w:type="dxa"/>
              <w:right w:w="120" w:type="dxa"/>
            </w:tcMar>
          </w:tcPr>
          <w:p w14:paraId="1BAC13A9"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color w:val="000000" w:themeColor="text1"/>
                <w:sz w:val="18"/>
                <w:szCs w:val="18"/>
              </w:rPr>
            </w:pPr>
            <w:r w:rsidRPr="00D95521">
              <w:rPr>
                <w:rFonts w:eastAsia="Aptos"/>
                <w:color w:val="000000" w:themeColor="text1"/>
                <w:sz w:val="18"/>
                <w:szCs w:val="18"/>
              </w:rPr>
              <w:t xml:space="preserve">Corporate offices </w:t>
            </w:r>
          </w:p>
        </w:tc>
        <w:tc>
          <w:tcPr>
            <w:tcW w:w="4680" w:type="dxa"/>
            <w:tcBorders>
              <w:right w:val="single" w:sz="12" w:space="0" w:color="000000"/>
            </w:tcBorders>
            <w:shd w:val="clear" w:color="auto" w:fill="FFFFFF" w:themeFill="background1"/>
            <w:tcMar>
              <w:top w:w="120" w:type="dxa"/>
              <w:left w:w="120" w:type="dxa"/>
              <w:bottom w:w="58" w:type="dxa"/>
              <w:right w:w="120" w:type="dxa"/>
            </w:tcMar>
          </w:tcPr>
          <w:p w14:paraId="337AFB95"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sz w:val="18"/>
                <w:szCs w:val="18"/>
              </w:rPr>
              <w:t>3.5 spaces per 1,000 sq. ft. of net floor area</w:t>
            </w:r>
          </w:p>
        </w:tc>
      </w:tr>
      <w:tr w:rsidR="00E354CF" w:rsidRPr="00D95521" w14:paraId="6DBF2F48" w14:textId="77777777" w:rsidTr="003A6307">
        <w:trPr>
          <w:cantSplit/>
          <w:trHeight w:val="274"/>
        </w:trPr>
        <w:tc>
          <w:tcPr>
            <w:tcW w:w="3690" w:type="dxa"/>
            <w:tcBorders>
              <w:left w:val="single" w:sz="12" w:space="0" w:color="000000"/>
            </w:tcBorders>
            <w:shd w:val="clear" w:color="auto" w:fill="FFFFFF" w:themeFill="background1"/>
            <w:tcMar>
              <w:top w:w="120" w:type="dxa"/>
              <w:left w:w="120" w:type="dxa"/>
              <w:bottom w:w="58" w:type="dxa"/>
              <w:right w:w="120" w:type="dxa"/>
            </w:tcMar>
          </w:tcPr>
          <w:p w14:paraId="2BADA5F5"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color w:val="000000" w:themeColor="text1"/>
                <w:sz w:val="18"/>
                <w:szCs w:val="18"/>
              </w:rPr>
            </w:pPr>
            <w:r w:rsidRPr="00D95521">
              <w:rPr>
                <w:rFonts w:eastAsia="Aptos"/>
                <w:color w:val="000000" w:themeColor="text1"/>
                <w:sz w:val="18"/>
                <w:szCs w:val="18"/>
              </w:rPr>
              <w:t>Farmers’ Market</w:t>
            </w:r>
          </w:p>
        </w:tc>
        <w:tc>
          <w:tcPr>
            <w:tcW w:w="4680" w:type="dxa"/>
            <w:tcBorders>
              <w:right w:val="single" w:sz="12" w:space="0" w:color="000000"/>
            </w:tcBorders>
            <w:shd w:val="clear" w:color="auto" w:fill="FFFFFF" w:themeFill="background1"/>
            <w:tcMar>
              <w:top w:w="120" w:type="dxa"/>
              <w:left w:w="120" w:type="dxa"/>
              <w:bottom w:w="58" w:type="dxa"/>
              <w:right w:w="120" w:type="dxa"/>
            </w:tcMar>
          </w:tcPr>
          <w:p w14:paraId="3FC46E10"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sz w:val="18"/>
                <w:szCs w:val="18"/>
              </w:rPr>
              <w:t>4.5 spaces per 1,000 sq. ft. of net floor area</w:t>
            </w:r>
          </w:p>
        </w:tc>
      </w:tr>
      <w:tr w:rsidR="00E354CF" w:rsidRPr="00D95521" w14:paraId="58C9CF5D" w14:textId="77777777" w:rsidTr="003A6307">
        <w:trPr>
          <w:cantSplit/>
          <w:trHeight w:val="76"/>
        </w:trPr>
        <w:tc>
          <w:tcPr>
            <w:tcW w:w="8370" w:type="dxa"/>
            <w:gridSpan w:val="2"/>
            <w:tcBorders>
              <w:left w:val="single" w:sz="12" w:space="0" w:color="000000"/>
              <w:right w:val="single" w:sz="12" w:space="0" w:color="000000"/>
            </w:tcBorders>
            <w:shd w:val="clear" w:color="auto" w:fill="F2F2F2" w:themeFill="background1" w:themeFillShade="F2"/>
            <w:tcMar>
              <w:top w:w="120" w:type="dxa"/>
              <w:left w:w="120" w:type="dxa"/>
              <w:bottom w:w="58" w:type="dxa"/>
              <w:right w:w="120" w:type="dxa"/>
            </w:tcMar>
          </w:tcPr>
          <w:p w14:paraId="5A85C455"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color w:val="000000" w:themeColor="text1"/>
                <w:sz w:val="18"/>
                <w:szCs w:val="18"/>
              </w:rPr>
              <w:t>Financial Services</w:t>
            </w:r>
          </w:p>
        </w:tc>
      </w:tr>
      <w:tr w:rsidR="00E354CF" w:rsidRPr="00D95521" w14:paraId="3AA15DC4" w14:textId="77777777" w:rsidTr="003A6307">
        <w:trPr>
          <w:cantSplit/>
        </w:trPr>
        <w:tc>
          <w:tcPr>
            <w:tcW w:w="3690" w:type="dxa"/>
            <w:tcBorders>
              <w:left w:val="single" w:sz="12" w:space="0" w:color="000000"/>
            </w:tcBorders>
            <w:tcMar>
              <w:top w:w="120" w:type="dxa"/>
              <w:left w:w="120" w:type="dxa"/>
              <w:bottom w:w="58" w:type="dxa"/>
              <w:right w:w="120" w:type="dxa"/>
            </w:tcMar>
          </w:tcPr>
          <w:p w14:paraId="5124FE7F"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ind w:left="432"/>
              <w:rPr>
                <w:rFonts w:eastAsia="Aptos"/>
                <w:color w:val="000000" w:themeColor="text1"/>
                <w:sz w:val="18"/>
                <w:szCs w:val="18"/>
              </w:rPr>
            </w:pPr>
            <w:r w:rsidRPr="00D95521">
              <w:rPr>
                <w:rFonts w:eastAsia="Aptos"/>
                <w:color w:val="000000" w:themeColor="text1"/>
                <w:sz w:val="18"/>
                <w:szCs w:val="18"/>
              </w:rPr>
              <w:t>Financial services - ATM drive-through, only (stand-alone)</w:t>
            </w:r>
          </w:p>
        </w:tc>
        <w:tc>
          <w:tcPr>
            <w:tcW w:w="4680" w:type="dxa"/>
            <w:tcBorders>
              <w:right w:val="single" w:sz="12" w:space="0" w:color="000000"/>
            </w:tcBorders>
            <w:tcMar>
              <w:top w:w="120" w:type="dxa"/>
              <w:left w:w="120" w:type="dxa"/>
              <w:bottom w:w="58" w:type="dxa"/>
              <w:right w:w="120" w:type="dxa"/>
            </w:tcMar>
          </w:tcPr>
          <w:p w14:paraId="13443491"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sz w:val="18"/>
                <w:szCs w:val="18"/>
              </w:rPr>
              <w:t>1 space per ATM + 60 linear ft. of stacking space for each service bay which is clear of drive aisles</w:t>
            </w:r>
          </w:p>
        </w:tc>
      </w:tr>
      <w:tr w:rsidR="00E354CF" w:rsidRPr="00D95521" w14:paraId="0CDBDDCB" w14:textId="77777777" w:rsidTr="003A6307">
        <w:trPr>
          <w:cantSplit/>
        </w:trPr>
        <w:tc>
          <w:tcPr>
            <w:tcW w:w="3690" w:type="dxa"/>
            <w:tcBorders>
              <w:left w:val="single" w:sz="12" w:space="0" w:color="000000"/>
            </w:tcBorders>
            <w:tcMar>
              <w:top w:w="120" w:type="dxa"/>
              <w:left w:w="120" w:type="dxa"/>
              <w:bottom w:w="58" w:type="dxa"/>
              <w:right w:w="120" w:type="dxa"/>
            </w:tcMar>
          </w:tcPr>
          <w:p w14:paraId="5B96FFCB"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ind w:left="432"/>
              <w:rPr>
                <w:rFonts w:eastAsia="Aptos"/>
                <w:color w:val="000000" w:themeColor="text1"/>
                <w:sz w:val="18"/>
                <w:szCs w:val="18"/>
              </w:rPr>
            </w:pPr>
            <w:r w:rsidRPr="00D95521">
              <w:rPr>
                <w:rFonts w:eastAsia="Aptos"/>
                <w:color w:val="000000" w:themeColor="text1"/>
                <w:sz w:val="18"/>
                <w:szCs w:val="18"/>
              </w:rPr>
              <w:t>Financial services w/o drive-through</w:t>
            </w:r>
          </w:p>
        </w:tc>
        <w:tc>
          <w:tcPr>
            <w:tcW w:w="4680" w:type="dxa"/>
            <w:tcBorders>
              <w:right w:val="single" w:sz="12" w:space="0" w:color="000000"/>
            </w:tcBorders>
            <w:tcMar>
              <w:top w:w="120" w:type="dxa"/>
              <w:left w:w="120" w:type="dxa"/>
              <w:bottom w:w="58" w:type="dxa"/>
              <w:right w:w="120" w:type="dxa"/>
            </w:tcMar>
          </w:tcPr>
          <w:p w14:paraId="4ADFF58C"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sz w:val="18"/>
                <w:szCs w:val="18"/>
              </w:rPr>
              <w:t>5 spaces per 1,000 sq. ft. of gross floor area + 1 space per employee at peak hours</w:t>
            </w:r>
          </w:p>
        </w:tc>
      </w:tr>
      <w:tr w:rsidR="00E354CF" w:rsidRPr="00D95521" w14:paraId="402715FF" w14:textId="77777777" w:rsidTr="003A6307">
        <w:trPr>
          <w:cantSplit/>
        </w:trPr>
        <w:tc>
          <w:tcPr>
            <w:tcW w:w="3690" w:type="dxa"/>
            <w:tcBorders>
              <w:left w:val="single" w:sz="12" w:space="0" w:color="000000"/>
            </w:tcBorders>
            <w:tcMar>
              <w:top w:w="120" w:type="dxa"/>
              <w:left w:w="120" w:type="dxa"/>
              <w:bottom w:w="58" w:type="dxa"/>
              <w:right w:w="120" w:type="dxa"/>
            </w:tcMar>
          </w:tcPr>
          <w:p w14:paraId="69D877BB"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ind w:left="432"/>
              <w:rPr>
                <w:rFonts w:eastAsia="Aptos"/>
                <w:color w:val="000000" w:themeColor="text1"/>
                <w:sz w:val="18"/>
                <w:szCs w:val="18"/>
              </w:rPr>
            </w:pPr>
            <w:r w:rsidRPr="00D95521">
              <w:rPr>
                <w:rFonts w:eastAsia="Aptos"/>
                <w:color w:val="000000" w:themeColor="text1"/>
                <w:sz w:val="18"/>
                <w:szCs w:val="18"/>
              </w:rPr>
              <w:t>Financial services w/ drive-through</w:t>
            </w:r>
          </w:p>
        </w:tc>
        <w:tc>
          <w:tcPr>
            <w:tcW w:w="4680" w:type="dxa"/>
            <w:tcBorders>
              <w:right w:val="single" w:sz="12" w:space="0" w:color="000000"/>
            </w:tcBorders>
            <w:tcMar>
              <w:top w:w="120" w:type="dxa"/>
              <w:left w:w="120" w:type="dxa"/>
              <w:bottom w:w="58" w:type="dxa"/>
              <w:right w:w="120" w:type="dxa"/>
            </w:tcMar>
          </w:tcPr>
          <w:p w14:paraId="3076299C"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sz w:val="18"/>
                <w:szCs w:val="18"/>
              </w:rPr>
              <w:t>5 spaces per 1,000 sq. ft. of gross floor area + 60 linear ft. of stacking space for each service bay which is clear of drive aisles + 1 space per employee at peak hours</w:t>
            </w:r>
          </w:p>
        </w:tc>
      </w:tr>
      <w:tr w:rsidR="00E354CF" w:rsidRPr="00D95521" w14:paraId="21AC6769" w14:textId="77777777" w:rsidTr="003A6307">
        <w:trPr>
          <w:cantSplit/>
        </w:trPr>
        <w:tc>
          <w:tcPr>
            <w:tcW w:w="3690" w:type="dxa"/>
            <w:tcBorders>
              <w:left w:val="single" w:sz="12" w:space="0" w:color="000000"/>
            </w:tcBorders>
            <w:shd w:val="clear" w:color="auto" w:fill="FFFFFF" w:themeFill="background1"/>
            <w:tcMar>
              <w:top w:w="120" w:type="dxa"/>
              <w:left w:w="120" w:type="dxa"/>
              <w:bottom w:w="58" w:type="dxa"/>
              <w:right w:w="120" w:type="dxa"/>
            </w:tcMar>
          </w:tcPr>
          <w:p w14:paraId="3683A6B0"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color w:val="000000" w:themeColor="text1"/>
                <w:sz w:val="18"/>
                <w:szCs w:val="18"/>
              </w:rPr>
            </w:pPr>
            <w:r w:rsidRPr="00D95521">
              <w:rPr>
                <w:rFonts w:eastAsia="Aptos"/>
                <w:color w:val="000000" w:themeColor="text1"/>
                <w:sz w:val="18"/>
                <w:szCs w:val="18"/>
              </w:rPr>
              <w:t>Hotel; Boutique Hotel</w:t>
            </w:r>
          </w:p>
        </w:tc>
        <w:tc>
          <w:tcPr>
            <w:tcW w:w="4680" w:type="dxa"/>
            <w:tcBorders>
              <w:right w:val="single" w:sz="12" w:space="0" w:color="000000"/>
            </w:tcBorders>
            <w:shd w:val="clear" w:color="auto" w:fill="FFFFFF" w:themeFill="background1"/>
            <w:tcMar>
              <w:top w:w="120" w:type="dxa"/>
              <w:left w:w="120" w:type="dxa"/>
              <w:bottom w:w="58" w:type="dxa"/>
              <w:right w:w="120" w:type="dxa"/>
            </w:tcMar>
          </w:tcPr>
          <w:p w14:paraId="739E799D"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color w:val="000000"/>
                <w:sz w:val="18"/>
                <w:szCs w:val="18"/>
              </w:rPr>
              <w:t xml:space="preserve">1 space per guest bedroom </w:t>
            </w:r>
            <w:r w:rsidRPr="00D95521">
              <w:rPr>
                <w:rFonts w:eastAsia="Aptos"/>
                <w:sz w:val="18"/>
                <w:szCs w:val="18"/>
              </w:rPr>
              <w:t>+ 50% of required parking for net floor space for additional uses (i.e. restaurant, spa, retail, event space, etc.) + 1 space per employee at peak hours for all uses</w:t>
            </w:r>
          </w:p>
        </w:tc>
      </w:tr>
      <w:tr w:rsidR="00E354CF" w:rsidRPr="00D95521" w14:paraId="400A0409" w14:textId="77777777" w:rsidTr="00DE23EB">
        <w:trPr>
          <w:cantSplit/>
          <w:trHeight w:val="76"/>
        </w:trPr>
        <w:tc>
          <w:tcPr>
            <w:tcW w:w="8370" w:type="dxa"/>
            <w:gridSpan w:val="2"/>
            <w:tcBorders>
              <w:left w:val="single" w:sz="12" w:space="0" w:color="000000"/>
              <w:right w:val="single" w:sz="12" w:space="0" w:color="000000"/>
            </w:tcBorders>
            <w:shd w:val="clear" w:color="auto" w:fill="F2F2F2" w:themeFill="background1" w:themeFillShade="F2"/>
            <w:tcMar>
              <w:top w:w="120" w:type="dxa"/>
              <w:left w:w="120" w:type="dxa"/>
              <w:bottom w:w="58" w:type="dxa"/>
              <w:right w:w="120" w:type="dxa"/>
            </w:tcMar>
          </w:tcPr>
          <w:p w14:paraId="6E07E5DB"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color w:val="000000" w:themeColor="text1"/>
                <w:sz w:val="18"/>
                <w:szCs w:val="18"/>
              </w:rPr>
              <w:t>Office Service Uses</w:t>
            </w:r>
          </w:p>
        </w:tc>
      </w:tr>
      <w:tr w:rsidR="00E354CF" w:rsidRPr="00D95521" w14:paraId="0B51F4DC" w14:textId="77777777" w:rsidTr="003A6307">
        <w:trPr>
          <w:cantSplit/>
        </w:trPr>
        <w:tc>
          <w:tcPr>
            <w:tcW w:w="3690" w:type="dxa"/>
            <w:tcBorders>
              <w:left w:val="single" w:sz="12" w:space="0" w:color="000000"/>
            </w:tcBorders>
            <w:tcMar>
              <w:top w:w="120" w:type="dxa"/>
              <w:left w:w="120" w:type="dxa"/>
              <w:bottom w:w="58" w:type="dxa"/>
              <w:right w:w="120" w:type="dxa"/>
            </w:tcMar>
          </w:tcPr>
          <w:p w14:paraId="5B49A250"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ind w:left="432"/>
              <w:rPr>
                <w:rFonts w:eastAsia="Aptos"/>
                <w:color w:val="000000" w:themeColor="text1"/>
                <w:sz w:val="18"/>
                <w:szCs w:val="18"/>
              </w:rPr>
            </w:pPr>
            <w:r w:rsidRPr="00D95521">
              <w:rPr>
                <w:rFonts w:eastAsia="Aptos"/>
                <w:color w:val="000000" w:themeColor="text1"/>
                <w:sz w:val="18"/>
                <w:szCs w:val="18"/>
              </w:rPr>
              <w:t xml:space="preserve">Medical or dental office/clinic </w:t>
            </w:r>
          </w:p>
        </w:tc>
        <w:tc>
          <w:tcPr>
            <w:tcW w:w="4680" w:type="dxa"/>
            <w:tcBorders>
              <w:right w:val="single" w:sz="12" w:space="0" w:color="000000"/>
            </w:tcBorders>
            <w:tcMar>
              <w:top w:w="120" w:type="dxa"/>
              <w:left w:w="120" w:type="dxa"/>
              <w:bottom w:w="58" w:type="dxa"/>
              <w:right w:w="120" w:type="dxa"/>
            </w:tcMar>
          </w:tcPr>
          <w:p w14:paraId="32E4B71F" w14:textId="77777777" w:rsidR="00E354CF" w:rsidRPr="00D95521" w:rsidRDefault="00E354CF" w:rsidP="003A6307">
            <w:pPr>
              <w:rPr>
                <w:rFonts w:eastAsia="Runda-Normal"/>
                <w:color w:val="000000"/>
                <w:sz w:val="18"/>
                <w:szCs w:val="18"/>
              </w:rPr>
            </w:pPr>
            <w:r w:rsidRPr="00D95521">
              <w:rPr>
                <w:rFonts w:eastAsia="Runda-Normal"/>
                <w:color w:val="000000"/>
                <w:sz w:val="18"/>
                <w:szCs w:val="18"/>
              </w:rPr>
              <w:t xml:space="preserve">6 spaces per 1,000 sq. ft. of net floor area </w:t>
            </w:r>
            <w:r w:rsidRPr="00D95521">
              <w:rPr>
                <w:rFonts w:eastAsia="Aptos"/>
                <w:sz w:val="18"/>
                <w:szCs w:val="18"/>
              </w:rPr>
              <w:t>+ 1 space per employee at peak hours</w:t>
            </w:r>
          </w:p>
        </w:tc>
      </w:tr>
      <w:tr w:rsidR="00E354CF" w:rsidRPr="00D95521" w14:paraId="4A271018" w14:textId="77777777" w:rsidTr="003A6307">
        <w:trPr>
          <w:cantSplit/>
        </w:trPr>
        <w:tc>
          <w:tcPr>
            <w:tcW w:w="3690" w:type="dxa"/>
            <w:tcBorders>
              <w:left w:val="single" w:sz="12" w:space="0" w:color="000000"/>
            </w:tcBorders>
            <w:tcMar>
              <w:top w:w="120" w:type="dxa"/>
              <w:left w:w="120" w:type="dxa"/>
              <w:bottom w:w="58" w:type="dxa"/>
              <w:right w:w="120" w:type="dxa"/>
            </w:tcMar>
          </w:tcPr>
          <w:p w14:paraId="622B522B"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ind w:left="432"/>
              <w:rPr>
                <w:rFonts w:eastAsia="Aptos"/>
                <w:color w:val="000000" w:themeColor="text1"/>
                <w:sz w:val="18"/>
                <w:szCs w:val="18"/>
              </w:rPr>
            </w:pPr>
            <w:r w:rsidRPr="00D95521">
              <w:rPr>
                <w:rFonts w:eastAsia="Aptos"/>
                <w:color w:val="000000" w:themeColor="text1"/>
                <w:sz w:val="18"/>
                <w:szCs w:val="18"/>
              </w:rPr>
              <w:t xml:space="preserve">All other </w:t>
            </w:r>
            <w:r w:rsidRPr="00D95521">
              <w:rPr>
                <w:rFonts w:eastAsia="Aptos"/>
                <w:i/>
                <w:iCs/>
                <w:color w:val="000000" w:themeColor="text1"/>
                <w:sz w:val="18"/>
                <w:szCs w:val="18"/>
              </w:rPr>
              <w:t>Office Service Uses</w:t>
            </w:r>
            <w:r w:rsidRPr="00D95521">
              <w:rPr>
                <w:rFonts w:eastAsia="Aptos"/>
                <w:color w:val="000000" w:themeColor="text1"/>
                <w:sz w:val="18"/>
                <w:szCs w:val="18"/>
              </w:rPr>
              <w:t xml:space="preserve"> not specifically listed</w:t>
            </w:r>
          </w:p>
          <w:p w14:paraId="32FC28F1"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ind w:left="432"/>
              <w:rPr>
                <w:rFonts w:eastAsia="Aptos"/>
                <w:color w:val="000000" w:themeColor="text1"/>
                <w:sz w:val="18"/>
                <w:szCs w:val="18"/>
              </w:rPr>
            </w:pPr>
          </w:p>
        </w:tc>
        <w:tc>
          <w:tcPr>
            <w:tcW w:w="4680" w:type="dxa"/>
            <w:tcBorders>
              <w:right w:val="single" w:sz="12" w:space="0" w:color="000000"/>
            </w:tcBorders>
            <w:tcMar>
              <w:top w:w="120" w:type="dxa"/>
              <w:left w:w="120" w:type="dxa"/>
              <w:bottom w:w="58" w:type="dxa"/>
              <w:right w:w="120" w:type="dxa"/>
            </w:tcMar>
          </w:tcPr>
          <w:p w14:paraId="0EBB7FEB" w14:textId="77777777" w:rsidR="00E354CF" w:rsidRPr="00D95521" w:rsidRDefault="00E354CF" w:rsidP="003A6307">
            <w:pPr>
              <w:rPr>
                <w:rFonts w:eastAsia="Runda-Normal"/>
                <w:color w:val="000000"/>
                <w:sz w:val="18"/>
                <w:szCs w:val="18"/>
              </w:rPr>
            </w:pPr>
            <w:r w:rsidRPr="00D95521">
              <w:rPr>
                <w:rFonts w:eastAsia="Aptos"/>
                <w:sz w:val="18"/>
                <w:szCs w:val="18"/>
              </w:rPr>
              <w:t>3.5 spaces per 1,000 sq. ft. of net floor area</w:t>
            </w:r>
          </w:p>
        </w:tc>
      </w:tr>
      <w:tr w:rsidR="00E354CF" w:rsidRPr="00D95521" w14:paraId="274228EE" w14:textId="77777777" w:rsidTr="003A6307">
        <w:trPr>
          <w:cantSplit/>
        </w:trPr>
        <w:tc>
          <w:tcPr>
            <w:tcW w:w="3690" w:type="dxa"/>
            <w:tcBorders>
              <w:left w:val="single" w:sz="12" w:space="0" w:color="000000"/>
            </w:tcBorders>
            <w:tcMar>
              <w:top w:w="120" w:type="dxa"/>
              <w:left w:w="120" w:type="dxa"/>
              <w:bottom w:w="58" w:type="dxa"/>
              <w:right w:w="120" w:type="dxa"/>
            </w:tcMar>
          </w:tcPr>
          <w:p w14:paraId="57A14B9F"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color w:val="000000" w:themeColor="text1"/>
                <w:sz w:val="18"/>
                <w:szCs w:val="18"/>
              </w:rPr>
            </w:pPr>
            <w:r w:rsidRPr="00D95521">
              <w:rPr>
                <w:rFonts w:eastAsia="Aptos"/>
                <w:color w:val="000000" w:themeColor="text1"/>
                <w:sz w:val="18"/>
                <w:szCs w:val="18"/>
              </w:rPr>
              <w:t>Personal Service Uses: All</w:t>
            </w:r>
          </w:p>
          <w:p w14:paraId="61DF09F9"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ind w:left="432"/>
              <w:rPr>
                <w:rFonts w:eastAsia="Aptos"/>
                <w:color w:val="000000" w:themeColor="text1"/>
                <w:sz w:val="18"/>
                <w:szCs w:val="18"/>
              </w:rPr>
            </w:pPr>
          </w:p>
        </w:tc>
        <w:tc>
          <w:tcPr>
            <w:tcW w:w="4680" w:type="dxa"/>
            <w:tcBorders>
              <w:right w:val="single" w:sz="12" w:space="0" w:color="000000"/>
            </w:tcBorders>
            <w:tcMar>
              <w:top w:w="120" w:type="dxa"/>
              <w:left w:w="120" w:type="dxa"/>
              <w:bottom w:w="58" w:type="dxa"/>
              <w:right w:w="120" w:type="dxa"/>
            </w:tcMar>
          </w:tcPr>
          <w:p w14:paraId="448E6EEC" w14:textId="77777777" w:rsidR="00E354CF" w:rsidRPr="00D95521" w:rsidRDefault="00E354CF" w:rsidP="003A6307">
            <w:pPr>
              <w:rPr>
                <w:rFonts w:eastAsia="Runda-Normal"/>
                <w:color w:val="000000"/>
                <w:sz w:val="18"/>
                <w:szCs w:val="18"/>
              </w:rPr>
            </w:pPr>
            <w:r w:rsidRPr="00D95521">
              <w:rPr>
                <w:rFonts w:eastAsia="Aptos"/>
                <w:sz w:val="18"/>
                <w:szCs w:val="18"/>
              </w:rPr>
              <w:t>4.5 spaces per 1,000 sq. ft. of net floor area + 1 space per employee at peak hours</w:t>
            </w:r>
          </w:p>
        </w:tc>
      </w:tr>
      <w:tr w:rsidR="00E354CF" w:rsidRPr="00D95521" w14:paraId="2F0F3712" w14:textId="77777777" w:rsidTr="003A6307">
        <w:trPr>
          <w:cantSplit/>
        </w:trPr>
        <w:tc>
          <w:tcPr>
            <w:tcW w:w="8370" w:type="dxa"/>
            <w:gridSpan w:val="2"/>
            <w:tcBorders>
              <w:left w:val="single" w:sz="12" w:space="0" w:color="000000"/>
              <w:right w:val="single" w:sz="12" w:space="0" w:color="000000"/>
            </w:tcBorders>
            <w:shd w:val="clear" w:color="auto" w:fill="F2F2F2" w:themeFill="background1" w:themeFillShade="F2"/>
            <w:tcMar>
              <w:top w:w="120" w:type="dxa"/>
              <w:left w:w="120" w:type="dxa"/>
              <w:bottom w:w="58" w:type="dxa"/>
              <w:right w:w="120" w:type="dxa"/>
            </w:tcMar>
          </w:tcPr>
          <w:p w14:paraId="3028FA18"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color w:val="000000" w:themeColor="text1"/>
                <w:sz w:val="18"/>
                <w:szCs w:val="18"/>
              </w:rPr>
              <w:t>Recreation Uses</w:t>
            </w:r>
          </w:p>
        </w:tc>
      </w:tr>
      <w:tr w:rsidR="00E354CF" w:rsidRPr="00D95521" w14:paraId="133DE5F9" w14:textId="77777777" w:rsidTr="003A6307">
        <w:trPr>
          <w:cantSplit/>
        </w:trPr>
        <w:tc>
          <w:tcPr>
            <w:tcW w:w="3690" w:type="dxa"/>
            <w:tcBorders>
              <w:left w:val="single" w:sz="12" w:space="0" w:color="000000"/>
            </w:tcBorders>
            <w:tcMar>
              <w:top w:w="120" w:type="dxa"/>
              <w:left w:w="120" w:type="dxa"/>
              <w:bottom w:w="58" w:type="dxa"/>
              <w:right w:w="120" w:type="dxa"/>
            </w:tcMar>
          </w:tcPr>
          <w:p w14:paraId="75C08AE6"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ind w:left="432"/>
              <w:rPr>
                <w:rFonts w:eastAsia="Aptos"/>
                <w:color w:val="000000" w:themeColor="text1"/>
                <w:sz w:val="18"/>
                <w:szCs w:val="18"/>
              </w:rPr>
            </w:pPr>
            <w:r w:rsidRPr="00D95521">
              <w:rPr>
                <w:rFonts w:eastAsia="Aptos"/>
                <w:color w:val="000000" w:themeColor="text1"/>
                <w:sz w:val="18"/>
                <w:szCs w:val="18"/>
              </w:rPr>
              <w:t>Banquet hall, event center</w:t>
            </w:r>
          </w:p>
        </w:tc>
        <w:tc>
          <w:tcPr>
            <w:tcW w:w="4680" w:type="dxa"/>
            <w:tcBorders>
              <w:right w:val="single" w:sz="12" w:space="0" w:color="000000"/>
            </w:tcBorders>
            <w:tcMar>
              <w:top w:w="120" w:type="dxa"/>
              <w:left w:w="120" w:type="dxa"/>
              <w:bottom w:w="58" w:type="dxa"/>
              <w:right w:w="120" w:type="dxa"/>
            </w:tcMar>
          </w:tcPr>
          <w:p w14:paraId="769D7FD4"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sz w:val="18"/>
                <w:szCs w:val="18"/>
              </w:rPr>
              <w:t>1 space per ______ sq. ft. of net floor area + 1 parking space per employee at peak hours</w:t>
            </w:r>
          </w:p>
        </w:tc>
      </w:tr>
      <w:tr w:rsidR="00E354CF" w:rsidRPr="00D95521" w14:paraId="254B8881" w14:textId="77777777" w:rsidTr="003A6307">
        <w:trPr>
          <w:cantSplit/>
        </w:trPr>
        <w:tc>
          <w:tcPr>
            <w:tcW w:w="3690" w:type="dxa"/>
            <w:tcBorders>
              <w:left w:val="single" w:sz="12" w:space="0" w:color="000000"/>
            </w:tcBorders>
            <w:tcMar>
              <w:top w:w="120" w:type="dxa"/>
              <w:left w:w="120" w:type="dxa"/>
              <w:bottom w:w="58" w:type="dxa"/>
              <w:right w:w="120" w:type="dxa"/>
            </w:tcMar>
          </w:tcPr>
          <w:p w14:paraId="48AC41F8"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ind w:left="432"/>
              <w:rPr>
                <w:rFonts w:eastAsia="Aptos"/>
                <w:color w:val="000000" w:themeColor="text1"/>
                <w:sz w:val="18"/>
                <w:szCs w:val="18"/>
              </w:rPr>
            </w:pPr>
            <w:r w:rsidRPr="00D95521">
              <w:rPr>
                <w:rFonts w:eastAsia="Aptos"/>
                <w:color w:val="000000" w:themeColor="text1"/>
                <w:sz w:val="18"/>
                <w:szCs w:val="18"/>
              </w:rPr>
              <w:t>Bowling alley, billiards, arcade room</w:t>
            </w:r>
          </w:p>
        </w:tc>
        <w:tc>
          <w:tcPr>
            <w:tcW w:w="4680" w:type="dxa"/>
            <w:tcBorders>
              <w:right w:val="single" w:sz="12" w:space="0" w:color="000000"/>
            </w:tcBorders>
            <w:tcMar>
              <w:top w:w="120" w:type="dxa"/>
              <w:left w:w="120" w:type="dxa"/>
              <w:bottom w:w="58" w:type="dxa"/>
              <w:right w:w="120" w:type="dxa"/>
            </w:tcMar>
          </w:tcPr>
          <w:p w14:paraId="136BAFFF"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sz w:val="18"/>
                <w:szCs w:val="18"/>
              </w:rPr>
              <w:t>5 spaces per lane/table + 1 parking space per employee</w:t>
            </w:r>
          </w:p>
        </w:tc>
      </w:tr>
      <w:tr w:rsidR="00E354CF" w:rsidRPr="00D95521" w14:paraId="7A9BF3FC" w14:textId="77777777" w:rsidTr="003A6307">
        <w:trPr>
          <w:cantSplit/>
        </w:trPr>
        <w:tc>
          <w:tcPr>
            <w:tcW w:w="3690" w:type="dxa"/>
            <w:tcBorders>
              <w:left w:val="single" w:sz="12" w:space="0" w:color="000000"/>
            </w:tcBorders>
            <w:tcMar>
              <w:top w:w="120" w:type="dxa"/>
              <w:left w:w="120" w:type="dxa"/>
              <w:bottom w:w="58" w:type="dxa"/>
              <w:right w:w="120" w:type="dxa"/>
            </w:tcMar>
          </w:tcPr>
          <w:p w14:paraId="5DC07F8C"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ind w:left="432"/>
              <w:rPr>
                <w:rFonts w:eastAsia="Aptos"/>
                <w:color w:val="000000" w:themeColor="text1"/>
                <w:sz w:val="18"/>
                <w:szCs w:val="18"/>
              </w:rPr>
            </w:pPr>
            <w:r w:rsidRPr="00D95521">
              <w:rPr>
                <w:rFonts w:eastAsia="Aptos"/>
                <w:color w:val="000000" w:themeColor="text1"/>
                <w:sz w:val="18"/>
                <w:szCs w:val="18"/>
              </w:rPr>
              <w:t>Indoor Sports simulator (driving range)</w:t>
            </w:r>
          </w:p>
        </w:tc>
        <w:tc>
          <w:tcPr>
            <w:tcW w:w="4680" w:type="dxa"/>
            <w:tcBorders>
              <w:right w:val="single" w:sz="12" w:space="0" w:color="000000"/>
            </w:tcBorders>
            <w:tcMar>
              <w:top w:w="120" w:type="dxa"/>
              <w:left w:w="120" w:type="dxa"/>
              <w:bottom w:w="58" w:type="dxa"/>
              <w:right w:w="120" w:type="dxa"/>
            </w:tcMar>
          </w:tcPr>
          <w:p w14:paraId="3CEA1106"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sz w:val="18"/>
                <w:szCs w:val="18"/>
              </w:rPr>
              <w:t>5 spaces per 4 stations + 1 space per employee at peak hours</w:t>
            </w:r>
          </w:p>
        </w:tc>
      </w:tr>
      <w:tr w:rsidR="00E354CF" w:rsidRPr="00D95521" w14:paraId="563FC76D" w14:textId="77777777" w:rsidTr="003A6307">
        <w:trPr>
          <w:cantSplit/>
        </w:trPr>
        <w:tc>
          <w:tcPr>
            <w:tcW w:w="3690" w:type="dxa"/>
            <w:tcBorders>
              <w:left w:val="single" w:sz="12" w:space="0" w:color="000000"/>
              <w:bottom w:val="single" w:sz="8" w:space="0" w:color="000000"/>
            </w:tcBorders>
            <w:tcMar>
              <w:top w:w="120" w:type="dxa"/>
              <w:left w:w="120" w:type="dxa"/>
              <w:bottom w:w="58" w:type="dxa"/>
              <w:right w:w="120" w:type="dxa"/>
            </w:tcMar>
          </w:tcPr>
          <w:p w14:paraId="4BEBFE76"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ind w:left="432"/>
              <w:rPr>
                <w:rFonts w:eastAsia="Aptos"/>
                <w:color w:val="000000" w:themeColor="text1"/>
                <w:sz w:val="18"/>
                <w:szCs w:val="18"/>
              </w:rPr>
            </w:pPr>
            <w:r w:rsidRPr="00D95521">
              <w:rPr>
                <w:rFonts w:eastAsia="Aptos"/>
                <w:color w:val="000000" w:themeColor="text1"/>
                <w:sz w:val="18"/>
                <w:szCs w:val="18"/>
              </w:rPr>
              <w:t>Theater (movie and/or live performance)</w:t>
            </w:r>
          </w:p>
        </w:tc>
        <w:tc>
          <w:tcPr>
            <w:tcW w:w="4680" w:type="dxa"/>
            <w:tcBorders>
              <w:bottom w:val="single" w:sz="8" w:space="0" w:color="000000"/>
              <w:right w:val="single" w:sz="12" w:space="0" w:color="000000"/>
            </w:tcBorders>
            <w:tcMar>
              <w:top w:w="120" w:type="dxa"/>
              <w:left w:w="120" w:type="dxa"/>
              <w:bottom w:w="58" w:type="dxa"/>
              <w:right w:w="120" w:type="dxa"/>
            </w:tcMar>
          </w:tcPr>
          <w:p w14:paraId="378DCEB5"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sz w:val="18"/>
                <w:szCs w:val="18"/>
              </w:rPr>
              <w:t>1 space per every 3 seats + 1 parking space per employee at peak hours</w:t>
            </w:r>
          </w:p>
        </w:tc>
      </w:tr>
      <w:tr w:rsidR="00E354CF" w:rsidRPr="00D95521" w14:paraId="63773E92" w14:textId="77777777" w:rsidTr="003A6307">
        <w:trPr>
          <w:cantSplit/>
        </w:trPr>
        <w:tc>
          <w:tcPr>
            <w:tcW w:w="3690" w:type="dxa"/>
            <w:tcBorders>
              <w:left w:val="single" w:sz="12" w:space="0" w:color="000000"/>
              <w:bottom w:val="single" w:sz="8" w:space="0" w:color="000000"/>
            </w:tcBorders>
            <w:tcMar>
              <w:top w:w="120" w:type="dxa"/>
              <w:left w:w="120" w:type="dxa"/>
              <w:bottom w:w="58" w:type="dxa"/>
              <w:right w:w="120" w:type="dxa"/>
            </w:tcMar>
          </w:tcPr>
          <w:p w14:paraId="67D279FC"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ind w:left="432"/>
              <w:rPr>
                <w:rFonts w:eastAsia="Aptos"/>
                <w:color w:val="000000" w:themeColor="text1"/>
                <w:sz w:val="18"/>
                <w:szCs w:val="18"/>
              </w:rPr>
            </w:pPr>
            <w:r w:rsidRPr="00D95521">
              <w:rPr>
                <w:rFonts w:eastAsia="Aptos"/>
                <w:color w:val="000000" w:themeColor="text1"/>
                <w:sz w:val="18"/>
                <w:szCs w:val="18"/>
              </w:rPr>
              <w:t xml:space="preserve">All other </w:t>
            </w:r>
            <w:r w:rsidRPr="00D95521">
              <w:rPr>
                <w:rFonts w:eastAsia="Aptos"/>
                <w:i/>
                <w:iCs/>
                <w:color w:val="000000" w:themeColor="text1"/>
                <w:sz w:val="18"/>
                <w:szCs w:val="18"/>
              </w:rPr>
              <w:t>Recreation Uses</w:t>
            </w:r>
            <w:r w:rsidRPr="00D95521">
              <w:rPr>
                <w:rFonts w:eastAsia="Aptos"/>
                <w:color w:val="000000" w:themeColor="text1"/>
                <w:sz w:val="18"/>
                <w:szCs w:val="18"/>
              </w:rPr>
              <w:t xml:space="preserve"> not specifically listed</w:t>
            </w:r>
          </w:p>
          <w:p w14:paraId="109EAD23"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ind w:left="432"/>
              <w:rPr>
                <w:rFonts w:eastAsia="Aptos"/>
                <w:color w:val="000000" w:themeColor="text1"/>
                <w:sz w:val="18"/>
                <w:szCs w:val="18"/>
              </w:rPr>
            </w:pPr>
          </w:p>
        </w:tc>
        <w:tc>
          <w:tcPr>
            <w:tcW w:w="4680" w:type="dxa"/>
            <w:tcBorders>
              <w:bottom w:val="single" w:sz="8" w:space="0" w:color="000000"/>
              <w:right w:val="single" w:sz="12" w:space="0" w:color="000000"/>
            </w:tcBorders>
            <w:tcMar>
              <w:top w:w="120" w:type="dxa"/>
              <w:left w:w="120" w:type="dxa"/>
              <w:bottom w:w="58" w:type="dxa"/>
              <w:right w:w="120" w:type="dxa"/>
            </w:tcMar>
          </w:tcPr>
          <w:p w14:paraId="3264E378"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sz w:val="18"/>
                <w:szCs w:val="18"/>
              </w:rPr>
              <w:t>4.5 spaces per 1,000 sq. ft. of net floor area + 1 space per employee at peak hours</w:t>
            </w:r>
          </w:p>
        </w:tc>
      </w:tr>
      <w:tr w:rsidR="00E354CF" w:rsidRPr="00D95521" w14:paraId="02DBFD42" w14:textId="77777777" w:rsidTr="003A6307">
        <w:trPr>
          <w:cantSplit/>
        </w:trPr>
        <w:tc>
          <w:tcPr>
            <w:tcW w:w="8370" w:type="dxa"/>
            <w:gridSpan w:val="2"/>
            <w:tcBorders>
              <w:left w:val="single" w:sz="12" w:space="0" w:color="000000"/>
              <w:bottom w:val="single" w:sz="8" w:space="0" w:color="000000"/>
              <w:right w:val="single" w:sz="12" w:space="0" w:color="000000"/>
            </w:tcBorders>
            <w:shd w:val="clear" w:color="auto" w:fill="F2F2F2" w:themeFill="background1" w:themeFillShade="F2"/>
            <w:tcMar>
              <w:top w:w="120" w:type="dxa"/>
              <w:left w:w="120" w:type="dxa"/>
              <w:bottom w:w="58" w:type="dxa"/>
              <w:right w:w="120" w:type="dxa"/>
            </w:tcMar>
          </w:tcPr>
          <w:p w14:paraId="70A847EB"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color w:val="000000" w:themeColor="text1"/>
                <w:sz w:val="18"/>
                <w:szCs w:val="18"/>
              </w:rPr>
              <w:t>Retail Uses</w:t>
            </w:r>
          </w:p>
        </w:tc>
      </w:tr>
      <w:tr w:rsidR="00E354CF" w:rsidRPr="00D95521" w14:paraId="5F7AF914" w14:textId="77777777" w:rsidTr="003A6307">
        <w:trPr>
          <w:cantSplit/>
        </w:trPr>
        <w:tc>
          <w:tcPr>
            <w:tcW w:w="3690" w:type="dxa"/>
            <w:tcBorders>
              <w:left w:val="single" w:sz="12" w:space="0" w:color="000000"/>
              <w:bottom w:val="single" w:sz="8" w:space="0" w:color="000000"/>
            </w:tcBorders>
            <w:tcMar>
              <w:top w:w="120" w:type="dxa"/>
              <w:left w:w="120" w:type="dxa"/>
              <w:bottom w:w="58" w:type="dxa"/>
              <w:right w:w="120" w:type="dxa"/>
            </w:tcMar>
          </w:tcPr>
          <w:p w14:paraId="4C8F7C42"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ind w:left="432"/>
              <w:rPr>
                <w:rFonts w:eastAsia="Aptos"/>
                <w:color w:val="000000" w:themeColor="text1"/>
                <w:sz w:val="18"/>
                <w:szCs w:val="18"/>
              </w:rPr>
            </w:pPr>
            <w:r w:rsidRPr="00D95521">
              <w:rPr>
                <w:rFonts w:eastAsia="Aptos"/>
                <w:color w:val="000000" w:themeColor="text1"/>
                <w:sz w:val="18"/>
                <w:szCs w:val="18"/>
              </w:rPr>
              <w:t>Liquor store</w:t>
            </w:r>
          </w:p>
        </w:tc>
        <w:tc>
          <w:tcPr>
            <w:tcW w:w="4680" w:type="dxa"/>
            <w:tcBorders>
              <w:bottom w:val="single" w:sz="8" w:space="0" w:color="000000"/>
              <w:right w:val="single" w:sz="12" w:space="0" w:color="000000"/>
            </w:tcBorders>
            <w:tcMar>
              <w:top w:w="120" w:type="dxa"/>
              <w:left w:w="120" w:type="dxa"/>
              <w:bottom w:w="58" w:type="dxa"/>
              <w:right w:w="120" w:type="dxa"/>
            </w:tcMar>
          </w:tcPr>
          <w:p w14:paraId="379EBB0F"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sz w:val="18"/>
                <w:szCs w:val="18"/>
              </w:rPr>
              <w:t>4.5 spaces per 1,000 sq. ft. of net floor area + 1 space per employee at peak hours</w:t>
            </w:r>
          </w:p>
        </w:tc>
      </w:tr>
      <w:tr w:rsidR="00E354CF" w:rsidRPr="00D95521" w14:paraId="01889BE3" w14:textId="77777777" w:rsidTr="003A6307">
        <w:trPr>
          <w:cantSplit/>
        </w:trPr>
        <w:tc>
          <w:tcPr>
            <w:tcW w:w="3690" w:type="dxa"/>
            <w:tcBorders>
              <w:left w:val="single" w:sz="12" w:space="0" w:color="000000"/>
              <w:bottom w:val="single" w:sz="8" w:space="0" w:color="000000"/>
            </w:tcBorders>
            <w:tcMar>
              <w:top w:w="120" w:type="dxa"/>
              <w:left w:w="120" w:type="dxa"/>
              <w:bottom w:w="58" w:type="dxa"/>
              <w:right w:w="120" w:type="dxa"/>
            </w:tcMar>
          </w:tcPr>
          <w:p w14:paraId="0BB24AD0"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ind w:left="432"/>
              <w:rPr>
                <w:rFonts w:eastAsia="Aptos"/>
                <w:color w:val="000000" w:themeColor="text1"/>
                <w:sz w:val="18"/>
                <w:szCs w:val="18"/>
              </w:rPr>
            </w:pPr>
            <w:r w:rsidRPr="00D95521">
              <w:rPr>
                <w:rFonts w:eastAsia="Aptos"/>
                <w:color w:val="000000" w:themeColor="text1"/>
                <w:sz w:val="18"/>
                <w:szCs w:val="18"/>
              </w:rPr>
              <w:lastRenderedPageBreak/>
              <w:t>Pharmacy</w:t>
            </w:r>
          </w:p>
        </w:tc>
        <w:tc>
          <w:tcPr>
            <w:tcW w:w="4680" w:type="dxa"/>
            <w:tcBorders>
              <w:bottom w:val="single" w:sz="8" w:space="0" w:color="000000"/>
              <w:right w:val="single" w:sz="12" w:space="0" w:color="000000"/>
            </w:tcBorders>
            <w:tcMar>
              <w:top w:w="120" w:type="dxa"/>
              <w:left w:w="120" w:type="dxa"/>
              <w:bottom w:w="58" w:type="dxa"/>
              <w:right w:w="120" w:type="dxa"/>
            </w:tcMar>
          </w:tcPr>
          <w:p w14:paraId="51ECB92C"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sz w:val="18"/>
                <w:szCs w:val="18"/>
              </w:rPr>
              <w:t>5 spaces per 1,000 sq. ft. of gross floor area + 60 linear ft. of stacking space for each service bay which is clear of drive aisles + 1 space per employee at peak hours</w:t>
            </w:r>
          </w:p>
        </w:tc>
      </w:tr>
      <w:tr w:rsidR="00E354CF" w:rsidRPr="00D95521" w14:paraId="2290A395" w14:textId="77777777" w:rsidTr="003A6307">
        <w:trPr>
          <w:cantSplit/>
        </w:trPr>
        <w:tc>
          <w:tcPr>
            <w:tcW w:w="3690" w:type="dxa"/>
            <w:tcBorders>
              <w:left w:val="single" w:sz="12" w:space="0" w:color="000000"/>
            </w:tcBorders>
            <w:tcMar>
              <w:top w:w="120" w:type="dxa"/>
              <w:left w:w="120" w:type="dxa"/>
              <w:bottom w:w="58" w:type="dxa"/>
              <w:right w:w="120" w:type="dxa"/>
            </w:tcMar>
          </w:tcPr>
          <w:p w14:paraId="70D11134"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ind w:left="432"/>
              <w:rPr>
                <w:rFonts w:eastAsia="Aptos"/>
                <w:color w:val="000000" w:themeColor="text1"/>
                <w:sz w:val="18"/>
                <w:szCs w:val="18"/>
              </w:rPr>
            </w:pPr>
            <w:r w:rsidRPr="00D95521">
              <w:rPr>
                <w:rFonts w:eastAsia="Aptos"/>
                <w:color w:val="000000" w:themeColor="text1"/>
                <w:sz w:val="18"/>
                <w:szCs w:val="18"/>
              </w:rPr>
              <w:t>Restaurant</w:t>
            </w:r>
          </w:p>
        </w:tc>
        <w:tc>
          <w:tcPr>
            <w:tcW w:w="4680" w:type="dxa"/>
            <w:tcBorders>
              <w:right w:val="single" w:sz="12" w:space="0" w:color="000000"/>
            </w:tcBorders>
            <w:tcMar>
              <w:top w:w="120" w:type="dxa"/>
              <w:left w:w="120" w:type="dxa"/>
              <w:bottom w:w="58" w:type="dxa"/>
              <w:right w:w="120" w:type="dxa"/>
            </w:tcMar>
          </w:tcPr>
          <w:p w14:paraId="1F8DEB82"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sz w:val="18"/>
                <w:szCs w:val="18"/>
              </w:rPr>
              <w:t>5 spaces for each 300 sq. ft. of net floor area + 1 space per employee at peak hours</w:t>
            </w:r>
          </w:p>
        </w:tc>
      </w:tr>
      <w:tr w:rsidR="00E354CF" w:rsidRPr="00D95521" w14:paraId="701C1B52" w14:textId="77777777" w:rsidTr="003A6307">
        <w:trPr>
          <w:cantSplit/>
        </w:trPr>
        <w:tc>
          <w:tcPr>
            <w:tcW w:w="3690" w:type="dxa"/>
            <w:tcBorders>
              <w:left w:val="single" w:sz="12" w:space="0" w:color="000000"/>
            </w:tcBorders>
            <w:tcMar>
              <w:top w:w="120" w:type="dxa"/>
              <w:left w:w="120" w:type="dxa"/>
              <w:bottom w:w="58" w:type="dxa"/>
              <w:right w:w="120" w:type="dxa"/>
            </w:tcMar>
          </w:tcPr>
          <w:p w14:paraId="21E05E4D" w14:textId="77777777" w:rsidR="00E354CF" w:rsidRPr="00D95521" w:rsidRDefault="00E354CF" w:rsidP="003A6307">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ind w:left="432"/>
              <w:rPr>
                <w:rFonts w:eastAsia="Aptos"/>
                <w:color w:val="000000" w:themeColor="text1"/>
                <w:sz w:val="18"/>
                <w:szCs w:val="18"/>
              </w:rPr>
            </w:pPr>
            <w:r w:rsidRPr="00D95521">
              <w:rPr>
                <w:rFonts w:eastAsia="Aptos"/>
                <w:color w:val="000000" w:themeColor="text1"/>
                <w:sz w:val="18"/>
                <w:szCs w:val="18"/>
              </w:rPr>
              <w:t>Restaurant w/ drive-in</w:t>
            </w:r>
          </w:p>
        </w:tc>
        <w:tc>
          <w:tcPr>
            <w:tcW w:w="4680" w:type="dxa"/>
            <w:tcBorders>
              <w:right w:val="single" w:sz="12" w:space="0" w:color="000000"/>
            </w:tcBorders>
            <w:tcMar>
              <w:top w:w="120" w:type="dxa"/>
              <w:left w:w="120" w:type="dxa"/>
              <w:bottom w:w="58" w:type="dxa"/>
              <w:right w:w="120" w:type="dxa"/>
            </w:tcMar>
          </w:tcPr>
          <w:p w14:paraId="378E7B47"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sz w:val="18"/>
                <w:szCs w:val="18"/>
              </w:rPr>
              <w:t>5 spaces for each 300 sq. ft. of net floor area + 1 space for each drive-in stall + 1 space per employee at peak hours</w:t>
            </w:r>
          </w:p>
        </w:tc>
      </w:tr>
      <w:tr w:rsidR="00E354CF" w:rsidRPr="00D95521" w14:paraId="71452BCB" w14:textId="77777777" w:rsidTr="003A6307">
        <w:trPr>
          <w:cantSplit/>
        </w:trPr>
        <w:tc>
          <w:tcPr>
            <w:tcW w:w="3690" w:type="dxa"/>
            <w:tcBorders>
              <w:left w:val="single" w:sz="12" w:space="0" w:color="000000"/>
            </w:tcBorders>
            <w:tcMar>
              <w:top w:w="120" w:type="dxa"/>
              <w:left w:w="120" w:type="dxa"/>
              <w:bottom w:w="58" w:type="dxa"/>
              <w:right w:w="120" w:type="dxa"/>
            </w:tcMar>
          </w:tcPr>
          <w:p w14:paraId="01511267" w14:textId="77777777" w:rsidR="00E354CF" w:rsidRPr="00D95521" w:rsidRDefault="00E354CF" w:rsidP="003A6307">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ind w:left="432"/>
              <w:rPr>
                <w:rFonts w:eastAsia="Aptos"/>
                <w:color w:val="000000" w:themeColor="text1"/>
                <w:sz w:val="18"/>
                <w:szCs w:val="18"/>
              </w:rPr>
            </w:pPr>
            <w:r w:rsidRPr="00D95521">
              <w:rPr>
                <w:rFonts w:eastAsia="Aptos"/>
                <w:color w:val="000000" w:themeColor="text1"/>
                <w:sz w:val="18"/>
                <w:szCs w:val="18"/>
              </w:rPr>
              <w:t>Restaurant w/ drive-through</w:t>
            </w:r>
          </w:p>
        </w:tc>
        <w:tc>
          <w:tcPr>
            <w:tcW w:w="4680" w:type="dxa"/>
            <w:tcBorders>
              <w:right w:val="single" w:sz="12" w:space="0" w:color="000000"/>
            </w:tcBorders>
            <w:tcMar>
              <w:top w:w="120" w:type="dxa"/>
              <w:left w:w="120" w:type="dxa"/>
              <w:bottom w:w="58" w:type="dxa"/>
              <w:right w:w="120" w:type="dxa"/>
            </w:tcMar>
          </w:tcPr>
          <w:p w14:paraId="1E3BA567"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sz w:val="18"/>
                <w:szCs w:val="18"/>
              </w:rPr>
              <w:t>5 spaces for each 300 sq. ft. of net floor area + 120 linear ft. of stacking space clear of drive aisles + 1 space per employee at peak hours</w:t>
            </w:r>
          </w:p>
        </w:tc>
      </w:tr>
      <w:tr w:rsidR="00E354CF" w:rsidRPr="00D95521" w14:paraId="1165F08C" w14:textId="77777777" w:rsidTr="003A6307">
        <w:trPr>
          <w:cantSplit/>
        </w:trPr>
        <w:tc>
          <w:tcPr>
            <w:tcW w:w="3690" w:type="dxa"/>
            <w:tcBorders>
              <w:left w:val="single" w:sz="12" w:space="0" w:color="000000"/>
            </w:tcBorders>
            <w:tcMar>
              <w:top w:w="120" w:type="dxa"/>
              <w:left w:w="120" w:type="dxa"/>
              <w:bottom w:w="58" w:type="dxa"/>
              <w:right w:w="120" w:type="dxa"/>
            </w:tcMar>
          </w:tcPr>
          <w:p w14:paraId="05AE0C1D"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ind w:left="432"/>
              <w:rPr>
                <w:rFonts w:eastAsia="Aptos"/>
                <w:color w:val="000000" w:themeColor="text1"/>
                <w:sz w:val="18"/>
                <w:szCs w:val="18"/>
              </w:rPr>
            </w:pPr>
            <w:r w:rsidRPr="00D95521">
              <w:rPr>
                <w:rFonts w:eastAsia="Aptos"/>
                <w:color w:val="000000" w:themeColor="text1"/>
                <w:sz w:val="18"/>
                <w:szCs w:val="18"/>
              </w:rPr>
              <w:t xml:space="preserve">All other </w:t>
            </w:r>
            <w:r w:rsidRPr="00D95521">
              <w:rPr>
                <w:rFonts w:eastAsia="Aptos"/>
                <w:i/>
                <w:iCs/>
                <w:color w:val="000000" w:themeColor="text1"/>
                <w:sz w:val="18"/>
                <w:szCs w:val="18"/>
              </w:rPr>
              <w:t>Retail Uses</w:t>
            </w:r>
            <w:r w:rsidRPr="00D95521">
              <w:rPr>
                <w:rFonts w:eastAsia="Aptos"/>
                <w:color w:val="000000" w:themeColor="text1"/>
                <w:sz w:val="18"/>
                <w:szCs w:val="18"/>
              </w:rPr>
              <w:t xml:space="preserve"> not specifically listed</w:t>
            </w:r>
          </w:p>
          <w:p w14:paraId="01136BE9"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ind w:left="432"/>
              <w:rPr>
                <w:rFonts w:eastAsia="Aptos"/>
                <w:color w:val="000000" w:themeColor="text1"/>
                <w:sz w:val="18"/>
                <w:szCs w:val="18"/>
              </w:rPr>
            </w:pPr>
          </w:p>
        </w:tc>
        <w:tc>
          <w:tcPr>
            <w:tcW w:w="4680" w:type="dxa"/>
            <w:tcBorders>
              <w:right w:val="single" w:sz="12" w:space="0" w:color="000000"/>
            </w:tcBorders>
            <w:tcMar>
              <w:top w:w="120" w:type="dxa"/>
              <w:left w:w="120" w:type="dxa"/>
              <w:bottom w:w="58" w:type="dxa"/>
              <w:right w:w="120" w:type="dxa"/>
            </w:tcMar>
          </w:tcPr>
          <w:p w14:paraId="611F8609"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sz w:val="18"/>
                <w:szCs w:val="18"/>
              </w:rPr>
              <w:t xml:space="preserve">4.5 spaces per 1,000 sq. ft. of net floor area + 1 space per employee at peak hours </w:t>
            </w:r>
          </w:p>
        </w:tc>
      </w:tr>
      <w:tr w:rsidR="00E354CF" w:rsidRPr="00D95521" w14:paraId="2E9A5431" w14:textId="77777777" w:rsidTr="003A6307">
        <w:trPr>
          <w:cantSplit/>
        </w:trPr>
        <w:tc>
          <w:tcPr>
            <w:tcW w:w="3690" w:type="dxa"/>
            <w:tcBorders>
              <w:left w:val="single" w:sz="12" w:space="0" w:color="000000"/>
            </w:tcBorders>
            <w:tcMar>
              <w:top w:w="120" w:type="dxa"/>
              <w:left w:w="120" w:type="dxa"/>
              <w:bottom w:w="58" w:type="dxa"/>
              <w:right w:w="120" w:type="dxa"/>
            </w:tcMar>
          </w:tcPr>
          <w:p w14:paraId="0EC9F1AC" w14:textId="77777777"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color w:val="000000" w:themeColor="text1"/>
                <w:sz w:val="18"/>
                <w:szCs w:val="18"/>
              </w:rPr>
            </w:pPr>
            <w:r w:rsidRPr="00D95521">
              <w:rPr>
                <w:rFonts w:eastAsia="Aptos"/>
                <w:color w:val="000000" w:themeColor="text1"/>
                <w:sz w:val="18"/>
                <w:szCs w:val="18"/>
              </w:rPr>
              <w:t>Storage Facility, indoor or internal (LOT 4 ONLY)</w:t>
            </w:r>
          </w:p>
        </w:tc>
        <w:tc>
          <w:tcPr>
            <w:tcW w:w="4680" w:type="dxa"/>
            <w:tcBorders>
              <w:right w:val="single" w:sz="12" w:space="0" w:color="000000"/>
            </w:tcBorders>
            <w:tcMar>
              <w:top w:w="120" w:type="dxa"/>
              <w:left w:w="120" w:type="dxa"/>
              <w:bottom w:w="58" w:type="dxa"/>
              <w:right w:w="120" w:type="dxa"/>
            </w:tcMar>
          </w:tcPr>
          <w:p w14:paraId="7448F98C" w14:textId="65F68F81" w:rsidR="00E354CF" w:rsidRPr="00D95521" w:rsidRDefault="00E354CF" w:rsidP="003A630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373"/>
              </w:tabs>
              <w:rPr>
                <w:rFonts w:eastAsia="Aptos"/>
                <w:sz w:val="18"/>
                <w:szCs w:val="18"/>
              </w:rPr>
            </w:pPr>
            <w:r w:rsidRPr="00D95521">
              <w:rPr>
                <w:rFonts w:eastAsia="Aptos"/>
                <w:sz w:val="18"/>
                <w:szCs w:val="18"/>
              </w:rPr>
              <w:t xml:space="preserve">1 space per </w:t>
            </w:r>
            <w:r w:rsidR="00425DC7">
              <w:rPr>
                <w:rFonts w:eastAsia="Aptos"/>
                <w:sz w:val="18"/>
                <w:szCs w:val="18"/>
              </w:rPr>
              <w:t xml:space="preserve">100 </w:t>
            </w:r>
            <w:r w:rsidRPr="00D95521">
              <w:rPr>
                <w:rFonts w:eastAsia="Aptos"/>
                <w:sz w:val="18"/>
                <w:szCs w:val="18"/>
              </w:rPr>
              <w:t>storage units + 1 space per employee at peak hours</w:t>
            </w:r>
          </w:p>
        </w:tc>
      </w:tr>
    </w:tbl>
    <w:p w14:paraId="5F030003" w14:textId="77777777" w:rsidR="00470DEC" w:rsidRPr="00D95521" w:rsidRDefault="00470DEC" w:rsidP="00470DEC">
      <w:pPr>
        <w:widowControl/>
        <w:autoSpaceDE/>
        <w:autoSpaceDN/>
        <w:adjustRightInd/>
        <w:jc w:val="both"/>
        <w:rPr>
          <w:rFonts w:eastAsia="Times New Roman"/>
          <w:color w:val="000000" w:themeColor="text1"/>
          <w:sz w:val="20"/>
          <w:szCs w:val="20"/>
          <w:u w:val="single"/>
        </w:rPr>
      </w:pPr>
    </w:p>
    <w:p w14:paraId="5FBC8C6D" w14:textId="27C6E02B" w:rsidR="005656D1" w:rsidRPr="00D95521" w:rsidRDefault="00C046E4" w:rsidP="007C67DD">
      <w:pPr>
        <w:pStyle w:val="ListParagraph"/>
        <w:widowControl/>
        <w:numPr>
          <w:ilvl w:val="0"/>
          <w:numId w:val="177"/>
        </w:numPr>
        <w:autoSpaceDE/>
        <w:autoSpaceDN/>
        <w:adjustRightInd/>
        <w:spacing w:after="200" w:line="276" w:lineRule="auto"/>
        <w:jc w:val="both"/>
        <w:rPr>
          <w:bCs/>
          <w:color w:val="000000" w:themeColor="text1"/>
          <w:spacing w:val="-1"/>
          <w:sz w:val="20"/>
          <w:szCs w:val="20"/>
        </w:rPr>
      </w:pPr>
      <w:r w:rsidRPr="00D95521">
        <w:rPr>
          <w:bCs/>
          <w:color w:val="000000" w:themeColor="text1"/>
          <w:spacing w:val="-1"/>
          <w:sz w:val="20"/>
          <w:szCs w:val="20"/>
          <w:u w:val="single"/>
        </w:rPr>
        <w:t>Parking Standard</w:t>
      </w:r>
      <w:r w:rsidR="005656D1" w:rsidRPr="00D95521">
        <w:rPr>
          <w:bCs/>
          <w:color w:val="000000" w:themeColor="text1"/>
          <w:spacing w:val="-1"/>
          <w:sz w:val="20"/>
          <w:szCs w:val="20"/>
          <w:u w:val="single"/>
        </w:rPr>
        <w:t>s</w:t>
      </w:r>
      <w:r w:rsidR="005656D1" w:rsidRPr="00D95521">
        <w:rPr>
          <w:bCs/>
          <w:i/>
          <w:iCs/>
          <w:color w:val="000000" w:themeColor="text1"/>
          <w:spacing w:val="-1"/>
          <w:sz w:val="20"/>
          <w:szCs w:val="20"/>
        </w:rPr>
        <w:t>.</w:t>
      </w:r>
      <w:r w:rsidR="005656D1" w:rsidRPr="00D95521">
        <w:rPr>
          <w:bCs/>
          <w:color w:val="000000" w:themeColor="text1"/>
          <w:spacing w:val="-1"/>
          <w:sz w:val="20"/>
          <w:szCs w:val="20"/>
        </w:rPr>
        <w:t xml:space="preserve"> All parking areas and drives shall comply with the following </w:t>
      </w:r>
      <w:r w:rsidR="002D157B" w:rsidRPr="00D95521">
        <w:rPr>
          <w:bCs/>
          <w:color w:val="000000" w:themeColor="text1"/>
          <w:spacing w:val="-1"/>
          <w:sz w:val="20"/>
          <w:szCs w:val="20"/>
        </w:rPr>
        <w:t>s</w:t>
      </w:r>
      <w:r w:rsidR="005656D1" w:rsidRPr="00D95521">
        <w:rPr>
          <w:bCs/>
          <w:color w:val="000000" w:themeColor="text1"/>
          <w:spacing w:val="-1"/>
          <w:sz w:val="20"/>
          <w:szCs w:val="20"/>
        </w:rPr>
        <w:t>tandards:</w:t>
      </w:r>
    </w:p>
    <w:p w14:paraId="5F6426DC" w14:textId="77777777" w:rsidR="005656D1" w:rsidRPr="00D95521" w:rsidRDefault="005656D1" w:rsidP="007C67DD">
      <w:pPr>
        <w:pStyle w:val="ListParagraph"/>
        <w:jc w:val="both"/>
        <w:rPr>
          <w:bCs/>
          <w:color w:val="000000" w:themeColor="text1"/>
          <w:spacing w:val="-1"/>
          <w:sz w:val="20"/>
          <w:szCs w:val="20"/>
        </w:rPr>
      </w:pPr>
    </w:p>
    <w:p w14:paraId="2033AA07" w14:textId="77777777" w:rsidR="005656D1" w:rsidRPr="00D95521" w:rsidRDefault="005656D1" w:rsidP="007C67DD">
      <w:pPr>
        <w:pStyle w:val="ListParagraph"/>
        <w:widowControl/>
        <w:numPr>
          <w:ilvl w:val="0"/>
          <w:numId w:val="178"/>
        </w:numPr>
        <w:autoSpaceDE/>
        <w:autoSpaceDN/>
        <w:adjustRightInd/>
        <w:snapToGrid w:val="0"/>
        <w:ind w:left="1440"/>
        <w:jc w:val="both"/>
        <w:rPr>
          <w:rFonts w:eastAsia="Times New Roman"/>
          <w:color w:val="000000" w:themeColor="text1"/>
          <w:sz w:val="20"/>
          <w:szCs w:val="20"/>
        </w:rPr>
      </w:pPr>
      <w:r w:rsidRPr="00D95521">
        <w:rPr>
          <w:rFonts w:eastAsia="Times New Roman"/>
          <w:color w:val="000000" w:themeColor="text1"/>
          <w:sz w:val="20"/>
          <w:szCs w:val="20"/>
          <w:u w:val="single"/>
        </w:rPr>
        <w:t>ADA</w:t>
      </w:r>
      <w:r w:rsidRPr="00D95521">
        <w:rPr>
          <w:rFonts w:eastAsia="Times New Roman"/>
          <w:i/>
          <w:iCs/>
          <w:color w:val="000000" w:themeColor="text1"/>
          <w:sz w:val="20"/>
          <w:szCs w:val="20"/>
        </w:rPr>
        <w:t>.</w:t>
      </w:r>
      <w:r w:rsidRPr="00D95521">
        <w:rPr>
          <w:rFonts w:eastAsia="Times New Roman"/>
          <w:color w:val="000000" w:themeColor="text1"/>
          <w:sz w:val="20"/>
          <w:szCs w:val="20"/>
        </w:rPr>
        <w:t xml:space="preserve"> All parking accommodations shall comply with </w:t>
      </w:r>
      <w:r w:rsidRPr="00D95521">
        <w:rPr>
          <w:sz w:val="20"/>
          <w:szCs w:val="20"/>
        </w:rPr>
        <w:t>the requirements of the Americans with Disabilities Act (ADA) and the Indiana Accessible Parking Requirements, as amended from time to time</w:t>
      </w:r>
      <w:r w:rsidRPr="00D95521">
        <w:rPr>
          <w:rFonts w:eastAsia="Times New Roman"/>
          <w:color w:val="000000" w:themeColor="text1"/>
          <w:sz w:val="20"/>
          <w:szCs w:val="20"/>
        </w:rPr>
        <w:t xml:space="preserve">. </w:t>
      </w:r>
    </w:p>
    <w:p w14:paraId="790E9BCA" w14:textId="77777777" w:rsidR="005656D1" w:rsidRPr="00D95521" w:rsidRDefault="005656D1" w:rsidP="007C67DD">
      <w:pPr>
        <w:pStyle w:val="ListParagraph"/>
        <w:snapToGrid w:val="0"/>
        <w:ind w:left="1440"/>
        <w:jc w:val="both"/>
        <w:rPr>
          <w:rFonts w:eastAsia="Times New Roman"/>
          <w:color w:val="000000" w:themeColor="text1"/>
          <w:sz w:val="20"/>
          <w:szCs w:val="20"/>
        </w:rPr>
      </w:pPr>
    </w:p>
    <w:p w14:paraId="407B9F00" w14:textId="77777777" w:rsidR="005656D1" w:rsidRPr="00D95521" w:rsidRDefault="005656D1" w:rsidP="007C67DD">
      <w:pPr>
        <w:pStyle w:val="ListParagraph"/>
        <w:widowControl/>
        <w:numPr>
          <w:ilvl w:val="0"/>
          <w:numId w:val="178"/>
        </w:numPr>
        <w:autoSpaceDE/>
        <w:autoSpaceDN/>
        <w:adjustRightInd/>
        <w:snapToGrid w:val="0"/>
        <w:ind w:left="1440"/>
        <w:jc w:val="both"/>
        <w:rPr>
          <w:rFonts w:eastAsia="Times New Roman"/>
          <w:color w:val="000000" w:themeColor="text1"/>
          <w:sz w:val="20"/>
          <w:szCs w:val="20"/>
        </w:rPr>
      </w:pPr>
      <w:r w:rsidRPr="00D95521">
        <w:rPr>
          <w:color w:val="000000" w:themeColor="text1"/>
          <w:sz w:val="20"/>
          <w:szCs w:val="20"/>
          <w:u w:val="single"/>
        </w:rPr>
        <w:t>Surfaces</w:t>
      </w:r>
      <w:r w:rsidRPr="00D95521">
        <w:rPr>
          <w:i/>
          <w:iCs/>
          <w:color w:val="000000" w:themeColor="text1"/>
          <w:sz w:val="20"/>
          <w:szCs w:val="20"/>
        </w:rPr>
        <w:t>.</w:t>
      </w:r>
      <w:r w:rsidRPr="00D95521">
        <w:rPr>
          <w:color w:val="000000" w:themeColor="text1"/>
          <w:sz w:val="20"/>
          <w:szCs w:val="20"/>
        </w:rPr>
        <w:t xml:space="preserve"> </w:t>
      </w:r>
    </w:p>
    <w:p w14:paraId="3614FE8E" w14:textId="77777777" w:rsidR="002D52DF" w:rsidRPr="00D95521" w:rsidRDefault="002D52DF" w:rsidP="007C67DD">
      <w:pPr>
        <w:pStyle w:val="ListParagraph"/>
        <w:widowControl/>
        <w:autoSpaceDE/>
        <w:autoSpaceDN/>
        <w:adjustRightInd/>
        <w:snapToGrid w:val="0"/>
        <w:ind w:left="1440"/>
        <w:jc w:val="both"/>
        <w:rPr>
          <w:color w:val="000000" w:themeColor="text1"/>
          <w:sz w:val="20"/>
          <w:szCs w:val="20"/>
          <w:u w:val="single"/>
        </w:rPr>
      </w:pPr>
    </w:p>
    <w:p w14:paraId="61364C39" w14:textId="77777777" w:rsidR="006311E3" w:rsidRPr="00D95521" w:rsidRDefault="006311E3" w:rsidP="007C67DD">
      <w:pPr>
        <w:pStyle w:val="ListParagraph"/>
        <w:widowControl/>
        <w:numPr>
          <w:ilvl w:val="0"/>
          <w:numId w:val="180"/>
        </w:numPr>
        <w:autoSpaceDE/>
        <w:autoSpaceDN/>
        <w:adjustRightInd/>
        <w:snapToGrid w:val="0"/>
        <w:ind w:left="2160"/>
        <w:jc w:val="both"/>
        <w:rPr>
          <w:sz w:val="20"/>
          <w:szCs w:val="20"/>
        </w:rPr>
      </w:pPr>
      <w:r w:rsidRPr="00D95521">
        <w:rPr>
          <w:color w:val="000000" w:themeColor="text1"/>
          <w:sz w:val="20"/>
          <w:szCs w:val="20"/>
        </w:rPr>
        <w:t>All surfaces shall be concrete, asphalt, or pavers.  Compacted granulated material and soil shall be prohibited.</w:t>
      </w:r>
    </w:p>
    <w:p w14:paraId="7B17100E" w14:textId="77777777" w:rsidR="006311E3" w:rsidRPr="00D95521" w:rsidRDefault="006311E3" w:rsidP="007C67DD">
      <w:pPr>
        <w:snapToGrid w:val="0"/>
        <w:ind w:left="2160"/>
        <w:jc w:val="both"/>
        <w:rPr>
          <w:sz w:val="20"/>
          <w:szCs w:val="20"/>
        </w:rPr>
      </w:pPr>
    </w:p>
    <w:p w14:paraId="7BC82DA7" w14:textId="28B1C9A0" w:rsidR="002D52DF" w:rsidRPr="00D95521" w:rsidRDefault="006311E3" w:rsidP="007C67DD">
      <w:pPr>
        <w:pStyle w:val="ListParagraph"/>
        <w:widowControl/>
        <w:numPr>
          <w:ilvl w:val="0"/>
          <w:numId w:val="180"/>
        </w:numPr>
        <w:autoSpaceDE/>
        <w:autoSpaceDN/>
        <w:adjustRightInd/>
        <w:snapToGrid w:val="0"/>
        <w:ind w:left="2160"/>
        <w:jc w:val="both"/>
        <w:rPr>
          <w:sz w:val="20"/>
          <w:szCs w:val="20"/>
        </w:rPr>
      </w:pPr>
      <w:r w:rsidRPr="00D95521">
        <w:rPr>
          <w:sz w:val="20"/>
          <w:szCs w:val="20"/>
        </w:rPr>
        <w:t>All areas shall be clearly painted to show each parking space.</w:t>
      </w:r>
    </w:p>
    <w:p w14:paraId="6893689E" w14:textId="77777777" w:rsidR="00395AD0" w:rsidRPr="00D95521" w:rsidRDefault="00395AD0" w:rsidP="007C67DD">
      <w:pPr>
        <w:pStyle w:val="ListParagraph"/>
        <w:widowControl/>
        <w:autoSpaceDE/>
        <w:autoSpaceDN/>
        <w:adjustRightInd/>
        <w:snapToGrid w:val="0"/>
        <w:ind w:left="1800"/>
        <w:jc w:val="both"/>
        <w:rPr>
          <w:sz w:val="20"/>
          <w:szCs w:val="20"/>
        </w:rPr>
      </w:pPr>
    </w:p>
    <w:p w14:paraId="32E7DAF7" w14:textId="77777777" w:rsidR="00395AD0" w:rsidRPr="00D95521" w:rsidRDefault="00395AD0" w:rsidP="007C67DD">
      <w:pPr>
        <w:pStyle w:val="ListParagraph"/>
        <w:widowControl/>
        <w:numPr>
          <w:ilvl w:val="0"/>
          <w:numId w:val="178"/>
        </w:numPr>
        <w:autoSpaceDE/>
        <w:autoSpaceDN/>
        <w:adjustRightInd/>
        <w:snapToGrid w:val="0"/>
        <w:ind w:left="1440"/>
        <w:jc w:val="both"/>
        <w:rPr>
          <w:rFonts w:eastAsia="Times New Roman"/>
          <w:i/>
          <w:iCs/>
          <w:color w:val="000000" w:themeColor="text1"/>
          <w:sz w:val="20"/>
          <w:szCs w:val="20"/>
        </w:rPr>
      </w:pPr>
      <w:r w:rsidRPr="00D95521">
        <w:rPr>
          <w:color w:val="000000" w:themeColor="text1"/>
          <w:sz w:val="20"/>
          <w:szCs w:val="20"/>
          <w:u w:val="single"/>
        </w:rPr>
        <w:t>Location</w:t>
      </w:r>
      <w:r w:rsidRPr="00D95521">
        <w:rPr>
          <w:i/>
          <w:iCs/>
          <w:color w:val="000000" w:themeColor="text1"/>
          <w:sz w:val="20"/>
          <w:szCs w:val="20"/>
        </w:rPr>
        <w:t xml:space="preserve">. </w:t>
      </w:r>
      <w:r w:rsidRPr="00D95521">
        <w:rPr>
          <w:color w:val="000000" w:themeColor="text1"/>
          <w:sz w:val="20"/>
          <w:szCs w:val="20"/>
        </w:rPr>
        <w:t xml:space="preserve">All parking shall be located on the same lot as the primary structure and may be located in the front, side, or rear yard. </w:t>
      </w:r>
    </w:p>
    <w:p w14:paraId="2DF2FB3D" w14:textId="0B715919" w:rsidR="00395AD0" w:rsidRPr="00D95521" w:rsidRDefault="00395AD0" w:rsidP="007C67DD">
      <w:pPr>
        <w:pStyle w:val="BodyText"/>
        <w:numPr>
          <w:ilvl w:val="0"/>
          <w:numId w:val="178"/>
        </w:numPr>
        <w:autoSpaceDE/>
        <w:autoSpaceDN/>
        <w:adjustRightInd/>
        <w:snapToGrid w:val="0"/>
        <w:spacing w:before="120"/>
        <w:ind w:left="1440"/>
        <w:contextualSpacing/>
        <w:jc w:val="both"/>
        <w:rPr>
          <w:rFonts w:ascii="Times New Roman" w:hAnsi="Times New Roman" w:cs="Times New Roman"/>
          <w:sz w:val="20"/>
          <w:szCs w:val="20"/>
        </w:rPr>
      </w:pPr>
      <w:r w:rsidRPr="00D95521">
        <w:rPr>
          <w:rFonts w:ascii="Times New Roman" w:hAnsi="Times New Roman" w:cs="Times New Roman"/>
          <w:sz w:val="20"/>
          <w:szCs w:val="20"/>
          <w:u w:val="single"/>
        </w:rPr>
        <w:t>Access to public streets</w:t>
      </w:r>
      <w:r w:rsidRPr="00D95521">
        <w:rPr>
          <w:rFonts w:ascii="Times New Roman" w:hAnsi="Times New Roman" w:cs="Times New Roman"/>
          <w:sz w:val="20"/>
          <w:szCs w:val="20"/>
        </w:rPr>
        <w:t>. All areas shall be designed to prevent vehicles from having to back into or maneuver in public streets.</w:t>
      </w:r>
    </w:p>
    <w:p w14:paraId="599E7408" w14:textId="77777777" w:rsidR="00E7635E" w:rsidRPr="00D95521" w:rsidRDefault="00E7635E" w:rsidP="007C67DD">
      <w:pPr>
        <w:pStyle w:val="BodyText"/>
        <w:autoSpaceDE/>
        <w:autoSpaceDN/>
        <w:adjustRightInd/>
        <w:snapToGrid w:val="0"/>
        <w:spacing w:before="120"/>
        <w:ind w:left="1440" w:firstLine="0"/>
        <w:contextualSpacing/>
        <w:jc w:val="both"/>
        <w:rPr>
          <w:rFonts w:ascii="Times New Roman" w:hAnsi="Times New Roman" w:cs="Times New Roman"/>
          <w:sz w:val="20"/>
          <w:szCs w:val="20"/>
        </w:rPr>
      </w:pPr>
    </w:p>
    <w:p w14:paraId="5D9D11A6" w14:textId="77777777" w:rsidR="00395AD0" w:rsidRPr="00D95521" w:rsidRDefault="00395AD0" w:rsidP="007C67DD">
      <w:pPr>
        <w:pStyle w:val="BodyText"/>
        <w:numPr>
          <w:ilvl w:val="0"/>
          <w:numId w:val="178"/>
        </w:numPr>
        <w:autoSpaceDE/>
        <w:autoSpaceDN/>
        <w:adjustRightInd/>
        <w:snapToGrid w:val="0"/>
        <w:spacing w:before="120"/>
        <w:ind w:left="1440"/>
        <w:contextualSpacing/>
        <w:jc w:val="both"/>
        <w:rPr>
          <w:rFonts w:ascii="Times New Roman" w:hAnsi="Times New Roman" w:cs="Times New Roman"/>
          <w:sz w:val="20"/>
          <w:szCs w:val="20"/>
        </w:rPr>
      </w:pPr>
      <w:r w:rsidRPr="00D95521">
        <w:rPr>
          <w:rFonts w:ascii="Times New Roman" w:hAnsi="Times New Roman" w:cs="Times New Roman"/>
          <w:sz w:val="20"/>
          <w:szCs w:val="20"/>
          <w:u w:val="single"/>
        </w:rPr>
        <w:t>Drainage</w:t>
      </w:r>
      <w:r w:rsidRPr="00D95521">
        <w:rPr>
          <w:rFonts w:ascii="Times New Roman" w:hAnsi="Times New Roman" w:cs="Times New Roman"/>
          <w:sz w:val="20"/>
          <w:szCs w:val="20"/>
        </w:rPr>
        <w:t>. All areas shall be constructed to allow proper drainage and shall be reviewed and approved by the Zoning Administrator and Town Engineer.</w:t>
      </w:r>
      <w:bookmarkStart w:id="7" w:name="rid-0-0-0-9576"/>
    </w:p>
    <w:p w14:paraId="6DBAF9E0" w14:textId="77777777" w:rsidR="00395AD0" w:rsidRPr="00D95521" w:rsidRDefault="00395AD0" w:rsidP="007C67DD">
      <w:pPr>
        <w:pStyle w:val="BodyText"/>
        <w:snapToGrid w:val="0"/>
        <w:ind w:left="720" w:firstLine="0"/>
        <w:contextualSpacing/>
        <w:jc w:val="both"/>
        <w:rPr>
          <w:rFonts w:ascii="Times New Roman" w:hAnsi="Times New Roman" w:cs="Times New Roman"/>
          <w:sz w:val="20"/>
          <w:szCs w:val="20"/>
        </w:rPr>
      </w:pPr>
    </w:p>
    <w:p w14:paraId="3910E7C8" w14:textId="77777777" w:rsidR="00395AD0" w:rsidRPr="00D95521" w:rsidRDefault="00395AD0" w:rsidP="007C67DD">
      <w:pPr>
        <w:pStyle w:val="ListParagraph"/>
        <w:widowControl/>
        <w:numPr>
          <w:ilvl w:val="0"/>
          <w:numId w:val="178"/>
        </w:numPr>
        <w:autoSpaceDE/>
        <w:autoSpaceDN/>
        <w:adjustRightInd/>
        <w:ind w:left="1440"/>
        <w:contextualSpacing w:val="0"/>
        <w:jc w:val="both"/>
        <w:rPr>
          <w:rFonts w:eastAsia="Times New Roman"/>
          <w:i/>
          <w:iCs/>
          <w:color w:val="000000" w:themeColor="text1"/>
          <w:sz w:val="20"/>
          <w:szCs w:val="20"/>
        </w:rPr>
      </w:pPr>
      <w:r w:rsidRPr="00D95521">
        <w:rPr>
          <w:rFonts w:eastAsia="Times New Roman"/>
          <w:color w:val="000000" w:themeColor="text1"/>
          <w:sz w:val="20"/>
          <w:szCs w:val="20"/>
          <w:u w:val="single"/>
        </w:rPr>
        <w:t>Internal drives</w:t>
      </w:r>
      <w:r w:rsidRPr="00D95521">
        <w:rPr>
          <w:rFonts w:eastAsia="Times New Roman"/>
          <w:i/>
          <w:iCs/>
          <w:color w:val="000000" w:themeColor="text1"/>
          <w:sz w:val="20"/>
          <w:szCs w:val="20"/>
        </w:rPr>
        <w:t xml:space="preserve">. </w:t>
      </w:r>
      <w:r w:rsidRPr="00D95521">
        <w:rPr>
          <w:rFonts w:eastAsia="Times New Roman"/>
          <w:color w:val="000000" w:themeColor="text1"/>
          <w:sz w:val="20"/>
          <w:szCs w:val="20"/>
        </w:rPr>
        <w:t xml:space="preserve">All internal drives leading to and from parking areas, and where no parking spaces are located, shall be no less than 12 ft. wide for one-way traffic and 24 ft. wide for two-way traffic. </w:t>
      </w:r>
    </w:p>
    <w:p w14:paraId="5898C297" w14:textId="77777777" w:rsidR="00395AD0" w:rsidRPr="00D95521" w:rsidRDefault="00395AD0" w:rsidP="007C67DD">
      <w:pPr>
        <w:pStyle w:val="BodyText"/>
        <w:numPr>
          <w:ilvl w:val="0"/>
          <w:numId w:val="178"/>
        </w:numPr>
        <w:autoSpaceDE/>
        <w:autoSpaceDN/>
        <w:adjustRightInd/>
        <w:snapToGrid w:val="0"/>
        <w:spacing w:before="120"/>
        <w:ind w:left="1440"/>
        <w:contextualSpacing/>
        <w:jc w:val="both"/>
        <w:rPr>
          <w:rFonts w:ascii="Times New Roman" w:hAnsi="Times New Roman" w:cs="Times New Roman"/>
          <w:sz w:val="20"/>
          <w:szCs w:val="20"/>
        </w:rPr>
      </w:pPr>
      <w:r w:rsidRPr="00D95521">
        <w:rPr>
          <w:rFonts w:ascii="Times New Roman" w:eastAsia="Times New Roman" w:hAnsi="Times New Roman" w:cs="Times New Roman"/>
          <w:color w:val="000000" w:themeColor="text1"/>
          <w:sz w:val="20"/>
          <w:szCs w:val="20"/>
          <w:u w:val="single"/>
        </w:rPr>
        <w:t>Aprons</w:t>
      </w:r>
      <w:r w:rsidRPr="00D95521">
        <w:rPr>
          <w:rFonts w:ascii="Times New Roman" w:eastAsia="Times New Roman" w:hAnsi="Times New Roman" w:cs="Times New Roman"/>
          <w:i/>
          <w:iCs/>
          <w:color w:val="000000" w:themeColor="text1"/>
          <w:sz w:val="20"/>
          <w:szCs w:val="20"/>
        </w:rPr>
        <w:t>.</w:t>
      </w:r>
      <w:r w:rsidRPr="00D95521">
        <w:rPr>
          <w:rFonts w:ascii="Times New Roman" w:eastAsia="Times New Roman" w:hAnsi="Times New Roman" w:cs="Times New Roman"/>
          <w:color w:val="000000" w:themeColor="text1"/>
          <w:sz w:val="20"/>
          <w:szCs w:val="20"/>
        </w:rPr>
        <w:t xml:space="preserve"> </w:t>
      </w:r>
    </w:p>
    <w:p w14:paraId="776DFA03" w14:textId="77777777" w:rsidR="00395AD0" w:rsidRPr="00D95521" w:rsidRDefault="00395AD0" w:rsidP="007C67DD">
      <w:pPr>
        <w:pStyle w:val="BodyText"/>
        <w:snapToGrid w:val="0"/>
        <w:ind w:left="720" w:firstLine="0"/>
        <w:contextualSpacing/>
        <w:jc w:val="both"/>
        <w:rPr>
          <w:rFonts w:ascii="Times New Roman" w:eastAsia="Times New Roman" w:hAnsi="Times New Roman" w:cs="Times New Roman"/>
          <w:color w:val="000000" w:themeColor="text1"/>
          <w:sz w:val="20"/>
          <w:szCs w:val="20"/>
        </w:rPr>
      </w:pPr>
    </w:p>
    <w:p w14:paraId="511D3927" w14:textId="77777777" w:rsidR="00395AD0" w:rsidRPr="00D95521" w:rsidRDefault="00395AD0" w:rsidP="007C67DD">
      <w:pPr>
        <w:pStyle w:val="BodyText"/>
        <w:numPr>
          <w:ilvl w:val="0"/>
          <w:numId w:val="182"/>
        </w:numPr>
        <w:tabs>
          <w:tab w:val="left" w:pos="1800"/>
        </w:tabs>
        <w:autoSpaceDE/>
        <w:autoSpaceDN/>
        <w:adjustRightInd/>
        <w:snapToGrid w:val="0"/>
        <w:spacing w:before="120"/>
        <w:ind w:left="2160"/>
        <w:contextualSpacing/>
        <w:jc w:val="both"/>
        <w:rPr>
          <w:rFonts w:ascii="Times New Roman" w:hAnsi="Times New Roman" w:cs="Times New Roman"/>
          <w:sz w:val="20"/>
          <w:szCs w:val="20"/>
        </w:rPr>
      </w:pPr>
      <w:r w:rsidRPr="00DC12B4">
        <w:rPr>
          <w:rFonts w:ascii="Times New Roman" w:hAnsi="Times New Roman" w:cs="Times New Roman"/>
          <w:color w:val="000000" w:themeColor="text1"/>
          <w:sz w:val="20"/>
          <w:szCs w:val="20"/>
          <w:u w:val="single"/>
        </w:rPr>
        <w:t>Maximum</w:t>
      </w:r>
      <w:r w:rsidRPr="00D95521">
        <w:rPr>
          <w:rFonts w:ascii="Times New Roman" w:hAnsi="Times New Roman" w:cs="Times New Roman"/>
          <w:i/>
          <w:iCs/>
          <w:color w:val="000000" w:themeColor="text1"/>
          <w:sz w:val="20"/>
          <w:szCs w:val="20"/>
        </w:rPr>
        <w:t>.</w:t>
      </w:r>
      <w:r w:rsidRPr="00D95521">
        <w:rPr>
          <w:rFonts w:ascii="Times New Roman" w:hAnsi="Times New Roman" w:cs="Times New Roman"/>
          <w:color w:val="000000" w:themeColor="text1"/>
          <w:sz w:val="20"/>
          <w:szCs w:val="20"/>
        </w:rPr>
        <w:t xml:space="preserve"> 30 ft. wide at the public sidewalk.</w:t>
      </w:r>
    </w:p>
    <w:p w14:paraId="692674F1" w14:textId="77777777" w:rsidR="00395AD0" w:rsidRPr="00D95521" w:rsidRDefault="00395AD0" w:rsidP="007C67DD">
      <w:pPr>
        <w:pStyle w:val="BodyText"/>
        <w:tabs>
          <w:tab w:val="left" w:pos="1800"/>
        </w:tabs>
        <w:snapToGrid w:val="0"/>
        <w:ind w:left="2160" w:firstLine="0"/>
        <w:contextualSpacing/>
        <w:jc w:val="both"/>
        <w:rPr>
          <w:rFonts w:ascii="Times New Roman" w:hAnsi="Times New Roman" w:cs="Times New Roman"/>
          <w:sz w:val="20"/>
          <w:szCs w:val="20"/>
        </w:rPr>
      </w:pPr>
    </w:p>
    <w:p w14:paraId="03613159" w14:textId="77777777" w:rsidR="00395AD0" w:rsidRPr="00D95521" w:rsidRDefault="00395AD0" w:rsidP="007C67DD">
      <w:pPr>
        <w:pStyle w:val="ListParagraph"/>
        <w:widowControl/>
        <w:numPr>
          <w:ilvl w:val="0"/>
          <w:numId w:val="182"/>
        </w:numPr>
        <w:tabs>
          <w:tab w:val="left" w:pos="1800"/>
        </w:tabs>
        <w:autoSpaceDE/>
        <w:autoSpaceDN/>
        <w:adjustRightInd/>
        <w:ind w:left="2160"/>
        <w:contextualSpacing w:val="0"/>
        <w:jc w:val="both"/>
        <w:rPr>
          <w:rFonts w:eastAsia="Times New Roman"/>
          <w:color w:val="000000" w:themeColor="text1"/>
          <w:sz w:val="20"/>
          <w:szCs w:val="20"/>
        </w:rPr>
      </w:pPr>
      <w:r w:rsidRPr="00DC12B4">
        <w:rPr>
          <w:rFonts w:eastAsia="Times New Roman"/>
          <w:color w:val="000000" w:themeColor="text1"/>
          <w:sz w:val="20"/>
          <w:szCs w:val="20"/>
          <w:u w:val="single"/>
        </w:rPr>
        <w:t>Minimum</w:t>
      </w:r>
      <w:r w:rsidRPr="00D95521">
        <w:rPr>
          <w:rFonts w:eastAsia="Times New Roman"/>
          <w:color w:val="000000" w:themeColor="text1"/>
          <w:sz w:val="20"/>
          <w:szCs w:val="20"/>
        </w:rPr>
        <w:t xml:space="preserve">. 12 ft. wide for one-way traffic and 24 ft. wide for two-way traffic measured </w:t>
      </w:r>
      <w:r w:rsidRPr="00D95521">
        <w:rPr>
          <w:color w:val="000000" w:themeColor="text1"/>
          <w:sz w:val="20"/>
          <w:szCs w:val="20"/>
        </w:rPr>
        <w:t>at the public sidewalk.</w:t>
      </w:r>
    </w:p>
    <w:p w14:paraId="42AED71C" w14:textId="77777777" w:rsidR="00395AD0" w:rsidRPr="00D95521" w:rsidRDefault="00395AD0" w:rsidP="007C67DD">
      <w:pPr>
        <w:pStyle w:val="ListParagraph"/>
        <w:tabs>
          <w:tab w:val="left" w:pos="1800"/>
        </w:tabs>
        <w:ind w:left="2160"/>
        <w:contextualSpacing w:val="0"/>
        <w:jc w:val="both"/>
        <w:rPr>
          <w:rFonts w:eastAsia="Times New Roman"/>
          <w:color w:val="000000" w:themeColor="text1"/>
          <w:sz w:val="20"/>
          <w:szCs w:val="20"/>
        </w:rPr>
      </w:pPr>
    </w:p>
    <w:p w14:paraId="487F145B" w14:textId="77777777" w:rsidR="00395AD0" w:rsidRPr="00D95521" w:rsidRDefault="00395AD0" w:rsidP="007C67DD">
      <w:pPr>
        <w:pStyle w:val="ListParagraph"/>
        <w:widowControl/>
        <w:numPr>
          <w:ilvl w:val="0"/>
          <w:numId w:val="182"/>
        </w:numPr>
        <w:tabs>
          <w:tab w:val="left" w:pos="1800"/>
        </w:tabs>
        <w:autoSpaceDE/>
        <w:autoSpaceDN/>
        <w:adjustRightInd/>
        <w:ind w:left="2160"/>
        <w:contextualSpacing w:val="0"/>
        <w:jc w:val="both"/>
        <w:rPr>
          <w:sz w:val="20"/>
          <w:szCs w:val="20"/>
        </w:rPr>
      </w:pPr>
      <w:r w:rsidRPr="00DC12B4">
        <w:rPr>
          <w:rFonts w:eastAsia="Times New Roman"/>
          <w:color w:val="000000" w:themeColor="text1"/>
          <w:sz w:val="20"/>
          <w:szCs w:val="20"/>
          <w:u w:val="single"/>
        </w:rPr>
        <w:t>Flares</w:t>
      </w:r>
      <w:r w:rsidRPr="00D95521">
        <w:rPr>
          <w:rFonts w:eastAsia="Times New Roman"/>
          <w:color w:val="000000" w:themeColor="text1"/>
          <w:sz w:val="20"/>
          <w:szCs w:val="20"/>
        </w:rPr>
        <w:t xml:space="preserve">. </w:t>
      </w:r>
      <w:r w:rsidRPr="00D95521">
        <w:rPr>
          <w:color w:val="000000" w:themeColor="text1"/>
          <w:sz w:val="20"/>
          <w:szCs w:val="20"/>
        </w:rPr>
        <w:t>Flares shall be no greater than three (3) ft. on each side.</w:t>
      </w:r>
    </w:p>
    <w:p w14:paraId="4E3CAFF7" w14:textId="77777777" w:rsidR="00395AD0" w:rsidRPr="00D95521" w:rsidRDefault="00395AD0" w:rsidP="007C67DD">
      <w:pPr>
        <w:pStyle w:val="ListParagraph"/>
        <w:ind w:left="1440"/>
        <w:contextualSpacing w:val="0"/>
        <w:jc w:val="both"/>
        <w:rPr>
          <w:sz w:val="20"/>
          <w:szCs w:val="20"/>
        </w:rPr>
      </w:pPr>
    </w:p>
    <w:p w14:paraId="09376675" w14:textId="77777777" w:rsidR="00395AD0" w:rsidRPr="00D95521" w:rsidRDefault="00395AD0" w:rsidP="007C67DD">
      <w:pPr>
        <w:pStyle w:val="BodyText"/>
        <w:numPr>
          <w:ilvl w:val="0"/>
          <w:numId w:val="178"/>
        </w:numPr>
        <w:autoSpaceDE/>
        <w:autoSpaceDN/>
        <w:adjustRightInd/>
        <w:snapToGrid w:val="0"/>
        <w:ind w:left="1440"/>
        <w:contextualSpacing/>
        <w:jc w:val="both"/>
        <w:rPr>
          <w:rFonts w:ascii="Times New Roman" w:eastAsia="Times New Roman" w:hAnsi="Times New Roman" w:cs="Times New Roman"/>
          <w:color w:val="000000" w:themeColor="text1"/>
          <w:sz w:val="20"/>
          <w:szCs w:val="20"/>
        </w:rPr>
      </w:pPr>
      <w:bookmarkStart w:id="8" w:name="rid-0-0-0-9578"/>
      <w:bookmarkEnd w:id="7"/>
      <w:r w:rsidRPr="00D95521">
        <w:rPr>
          <w:rFonts w:ascii="Times New Roman" w:hAnsi="Times New Roman" w:cs="Times New Roman"/>
          <w:sz w:val="20"/>
          <w:szCs w:val="20"/>
          <w:u w:val="single"/>
        </w:rPr>
        <w:lastRenderedPageBreak/>
        <w:t>Curbs and wheel stops</w:t>
      </w:r>
      <w:r w:rsidRPr="00D95521">
        <w:rPr>
          <w:rFonts w:ascii="Times New Roman" w:hAnsi="Times New Roman" w:cs="Times New Roman"/>
          <w:sz w:val="20"/>
          <w:szCs w:val="20"/>
        </w:rPr>
        <w:t xml:space="preserve">. All parking areas and drives shall be completely curbed. Wheel stops shall be provided for all parking spaces adjacent to sidewalks. </w:t>
      </w:r>
      <w:bookmarkEnd w:id="8"/>
    </w:p>
    <w:p w14:paraId="2D62542C" w14:textId="77777777" w:rsidR="00395AD0" w:rsidRPr="00D95521" w:rsidRDefault="00395AD0" w:rsidP="007C67DD">
      <w:pPr>
        <w:pStyle w:val="BodyText"/>
        <w:snapToGrid w:val="0"/>
        <w:ind w:left="720" w:firstLine="0"/>
        <w:contextualSpacing/>
        <w:jc w:val="both"/>
        <w:rPr>
          <w:rFonts w:ascii="Times New Roman" w:eastAsia="Times New Roman" w:hAnsi="Times New Roman" w:cs="Times New Roman"/>
          <w:color w:val="000000" w:themeColor="text1"/>
          <w:sz w:val="20"/>
          <w:szCs w:val="20"/>
        </w:rPr>
      </w:pPr>
    </w:p>
    <w:p w14:paraId="3043E245" w14:textId="77777777" w:rsidR="00395AD0" w:rsidRPr="00D95521" w:rsidRDefault="00395AD0" w:rsidP="007C67DD">
      <w:pPr>
        <w:pStyle w:val="ListParagraph"/>
        <w:widowControl/>
        <w:numPr>
          <w:ilvl w:val="0"/>
          <w:numId w:val="178"/>
        </w:numPr>
        <w:autoSpaceDE/>
        <w:autoSpaceDN/>
        <w:adjustRightInd/>
        <w:ind w:left="1440"/>
        <w:contextualSpacing w:val="0"/>
        <w:jc w:val="both"/>
        <w:rPr>
          <w:rFonts w:eastAsia="Times New Roman"/>
          <w:color w:val="000000" w:themeColor="text1"/>
          <w:sz w:val="20"/>
          <w:szCs w:val="20"/>
        </w:rPr>
      </w:pPr>
      <w:r w:rsidRPr="00D95521">
        <w:rPr>
          <w:color w:val="000000" w:themeColor="text1"/>
          <w:sz w:val="20"/>
          <w:szCs w:val="20"/>
          <w:u w:val="single"/>
        </w:rPr>
        <w:t>Parking area dimensions</w:t>
      </w:r>
      <w:r w:rsidRPr="00D95521">
        <w:rPr>
          <w:color w:val="000000" w:themeColor="text1"/>
          <w:sz w:val="20"/>
          <w:szCs w:val="20"/>
        </w:rPr>
        <w:t xml:space="preserve">. Parking areas shall comply with the dimensions in the following </w:t>
      </w:r>
      <w:r w:rsidRPr="00180667">
        <w:rPr>
          <w:i/>
          <w:iCs/>
          <w:color w:val="000000" w:themeColor="text1"/>
          <w:sz w:val="20"/>
          <w:szCs w:val="20"/>
        </w:rPr>
        <w:t>Table</w:t>
      </w:r>
      <w:r w:rsidRPr="00D95521">
        <w:rPr>
          <w:rFonts w:eastAsia="Times New Roman"/>
          <w:color w:val="000000" w:themeColor="text1"/>
          <w:sz w:val="20"/>
          <w:szCs w:val="20"/>
        </w:rPr>
        <w:t>.</w:t>
      </w:r>
    </w:p>
    <w:p w14:paraId="374C3314" w14:textId="77777777" w:rsidR="00395AD0" w:rsidRPr="00D95521" w:rsidRDefault="00395AD0" w:rsidP="007C67DD">
      <w:pPr>
        <w:pStyle w:val="ListParagraph"/>
        <w:ind w:left="1440"/>
        <w:contextualSpacing w:val="0"/>
        <w:jc w:val="both"/>
        <w:rPr>
          <w:i/>
          <w:iCs/>
          <w:color w:val="000000" w:themeColor="text1"/>
          <w:sz w:val="20"/>
          <w:szCs w:val="20"/>
        </w:rPr>
      </w:pPr>
    </w:p>
    <w:p w14:paraId="01506115" w14:textId="77777777" w:rsidR="00395AD0" w:rsidRPr="00D95521" w:rsidRDefault="00395AD0" w:rsidP="007C67DD">
      <w:pPr>
        <w:pStyle w:val="ListParagraph"/>
        <w:widowControl/>
        <w:numPr>
          <w:ilvl w:val="0"/>
          <w:numId w:val="183"/>
        </w:numPr>
        <w:autoSpaceDE/>
        <w:autoSpaceDN/>
        <w:adjustRightInd/>
        <w:ind w:left="2160" w:hanging="270"/>
        <w:contextualSpacing w:val="0"/>
        <w:jc w:val="both"/>
        <w:rPr>
          <w:rFonts w:eastAsia="Times New Roman"/>
          <w:i/>
          <w:iCs/>
          <w:color w:val="000000" w:themeColor="text1"/>
          <w:sz w:val="20"/>
          <w:szCs w:val="20"/>
        </w:rPr>
      </w:pPr>
      <w:r w:rsidRPr="00D95521">
        <w:rPr>
          <w:rFonts w:eastAsia="Times New Roman"/>
          <w:b/>
          <w:bCs/>
          <w:color w:val="000000" w:themeColor="text1"/>
          <w:sz w:val="20"/>
          <w:szCs w:val="20"/>
          <w:u w:val="single"/>
        </w:rPr>
        <w:t>Table</w:t>
      </w:r>
      <w:r w:rsidRPr="00D95521">
        <w:rPr>
          <w:rFonts w:eastAsia="Times New Roman"/>
          <w:color w:val="000000" w:themeColor="text1"/>
          <w:sz w:val="20"/>
          <w:szCs w:val="20"/>
          <w:u w:val="single"/>
        </w:rPr>
        <w:t>: Required Minimum Off-Street Parking Space Dimensions</w:t>
      </w:r>
      <w:r w:rsidRPr="00D95521">
        <w:rPr>
          <w:rFonts w:eastAsia="Times New Roman"/>
          <w:i/>
          <w:iCs/>
          <w:color w:val="000000" w:themeColor="text1"/>
          <w:sz w:val="20"/>
          <w:szCs w:val="20"/>
        </w:rPr>
        <w:t>.</w:t>
      </w:r>
    </w:p>
    <w:p w14:paraId="7076219A" w14:textId="77777777" w:rsidR="005E3986" w:rsidRPr="00D95521" w:rsidRDefault="005E3986" w:rsidP="005E3986">
      <w:pPr>
        <w:widowControl/>
        <w:autoSpaceDE/>
        <w:autoSpaceDN/>
        <w:adjustRightInd/>
        <w:snapToGrid w:val="0"/>
        <w:jc w:val="both"/>
        <w:rPr>
          <w:sz w:val="20"/>
          <w:szCs w:val="20"/>
        </w:rPr>
      </w:pPr>
    </w:p>
    <w:tbl>
      <w:tblPr>
        <w:tblW w:w="7190" w:type="dxa"/>
        <w:tblInd w:w="1785" w:type="dxa"/>
        <w:tblLook w:val="04A0" w:firstRow="1" w:lastRow="0" w:firstColumn="1" w:lastColumn="0" w:noHBand="0" w:noVBand="1"/>
      </w:tblPr>
      <w:tblGrid>
        <w:gridCol w:w="1520"/>
        <w:gridCol w:w="1440"/>
        <w:gridCol w:w="1350"/>
        <w:gridCol w:w="1440"/>
        <w:gridCol w:w="1440"/>
      </w:tblGrid>
      <w:tr w:rsidR="004E3A7D" w:rsidRPr="00D95521" w14:paraId="7ADD2384" w14:textId="77777777" w:rsidTr="003A6307">
        <w:trPr>
          <w:trHeight w:val="483"/>
        </w:trPr>
        <w:tc>
          <w:tcPr>
            <w:tcW w:w="7190" w:type="dxa"/>
            <w:gridSpan w:val="5"/>
            <w:tcBorders>
              <w:top w:val="single" w:sz="12" w:space="0" w:color="000000"/>
              <w:left w:val="single" w:sz="12" w:space="0" w:color="000000"/>
              <w:bottom w:val="single" w:sz="8" w:space="0" w:color="auto"/>
              <w:right w:val="single" w:sz="12" w:space="0" w:color="000000"/>
            </w:tcBorders>
            <w:shd w:val="clear" w:color="auto" w:fill="000000" w:themeFill="text1"/>
            <w:noWrap/>
            <w:vAlign w:val="center"/>
            <w:hideMark/>
          </w:tcPr>
          <w:p w14:paraId="5F23C8D9" w14:textId="77777777" w:rsidR="004E3A7D" w:rsidRPr="00D95521" w:rsidRDefault="004E3A7D" w:rsidP="003A6307">
            <w:pPr>
              <w:jc w:val="center"/>
              <w:rPr>
                <w:rFonts w:eastAsia="Times New Roman"/>
                <w:b/>
                <w:bCs/>
                <w:color w:val="000000"/>
                <w:sz w:val="20"/>
                <w:szCs w:val="20"/>
              </w:rPr>
            </w:pPr>
            <w:r w:rsidRPr="00D95521">
              <w:rPr>
                <w:rFonts w:eastAsia="Times New Roman"/>
                <w:b/>
                <w:bCs/>
                <w:color w:val="FFFFFF" w:themeColor="background1"/>
                <w:sz w:val="20"/>
                <w:szCs w:val="20"/>
              </w:rPr>
              <w:t>Required Minimum Off-Street Parking Space Dimensions</w:t>
            </w:r>
          </w:p>
        </w:tc>
      </w:tr>
      <w:tr w:rsidR="004E3A7D" w:rsidRPr="00D95521" w14:paraId="788FBF1D" w14:textId="77777777" w:rsidTr="003A6307">
        <w:trPr>
          <w:trHeight w:val="300"/>
        </w:trPr>
        <w:tc>
          <w:tcPr>
            <w:tcW w:w="1520" w:type="dxa"/>
            <w:tcBorders>
              <w:top w:val="nil"/>
              <w:left w:val="single" w:sz="12" w:space="0" w:color="000000"/>
              <w:bottom w:val="single" w:sz="8" w:space="0" w:color="auto"/>
              <w:right w:val="single" w:sz="4" w:space="0" w:color="auto"/>
            </w:tcBorders>
            <w:shd w:val="clear" w:color="auto" w:fill="B7D4EF" w:themeFill="text2" w:themeFillTint="33"/>
            <w:noWrap/>
            <w:vAlign w:val="center"/>
            <w:hideMark/>
          </w:tcPr>
          <w:p w14:paraId="10A8745E" w14:textId="77777777" w:rsidR="004E3A7D" w:rsidRPr="00D95521" w:rsidRDefault="004E3A7D" w:rsidP="003A6307">
            <w:pPr>
              <w:jc w:val="center"/>
              <w:rPr>
                <w:rFonts w:eastAsia="Times New Roman"/>
                <w:b/>
                <w:bCs/>
                <w:color w:val="000000"/>
                <w:sz w:val="18"/>
                <w:szCs w:val="18"/>
              </w:rPr>
            </w:pPr>
            <w:r w:rsidRPr="00D95521">
              <w:rPr>
                <w:rFonts w:eastAsia="Times New Roman"/>
                <w:b/>
                <w:bCs/>
                <w:color w:val="000000"/>
                <w:sz w:val="18"/>
                <w:szCs w:val="18"/>
              </w:rPr>
              <w:t>Parking Angle</w:t>
            </w:r>
          </w:p>
        </w:tc>
        <w:tc>
          <w:tcPr>
            <w:tcW w:w="1440" w:type="dxa"/>
            <w:tcBorders>
              <w:top w:val="nil"/>
              <w:left w:val="nil"/>
              <w:bottom w:val="single" w:sz="8" w:space="0" w:color="auto"/>
              <w:right w:val="single" w:sz="4" w:space="0" w:color="auto"/>
            </w:tcBorders>
            <w:shd w:val="clear" w:color="auto" w:fill="84E290" w:themeFill="accent3" w:themeFillTint="66"/>
            <w:noWrap/>
            <w:vAlign w:val="center"/>
            <w:hideMark/>
          </w:tcPr>
          <w:p w14:paraId="298505E7" w14:textId="77777777" w:rsidR="004E3A7D" w:rsidRPr="00D95521" w:rsidRDefault="004E3A7D" w:rsidP="003A6307">
            <w:pPr>
              <w:jc w:val="center"/>
              <w:rPr>
                <w:rFonts w:eastAsia="Times New Roman"/>
                <w:b/>
                <w:bCs/>
                <w:color w:val="000000"/>
                <w:sz w:val="18"/>
                <w:szCs w:val="18"/>
              </w:rPr>
            </w:pPr>
            <w:r w:rsidRPr="00D95521">
              <w:rPr>
                <w:rFonts w:eastAsia="Times New Roman"/>
                <w:b/>
                <w:bCs/>
                <w:color w:val="000000"/>
                <w:sz w:val="18"/>
                <w:szCs w:val="18"/>
              </w:rPr>
              <w:t>Space Width</w:t>
            </w:r>
          </w:p>
        </w:tc>
        <w:tc>
          <w:tcPr>
            <w:tcW w:w="1350" w:type="dxa"/>
            <w:tcBorders>
              <w:top w:val="nil"/>
              <w:left w:val="nil"/>
              <w:bottom w:val="single" w:sz="8" w:space="0" w:color="auto"/>
              <w:right w:val="single" w:sz="4" w:space="0" w:color="auto"/>
            </w:tcBorders>
            <w:shd w:val="clear" w:color="auto" w:fill="84E290" w:themeFill="accent3" w:themeFillTint="66"/>
            <w:noWrap/>
            <w:vAlign w:val="center"/>
            <w:hideMark/>
          </w:tcPr>
          <w:p w14:paraId="6F403AE5" w14:textId="77777777" w:rsidR="004E3A7D" w:rsidRPr="00D95521" w:rsidRDefault="004E3A7D" w:rsidP="003A6307">
            <w:pPr>
              <w:jc w:val="center"/>
              <w:rPr>
                <w:rFonts w:eastAsia="Times New Roman"/>
                <w:b/>
                <w:bCs/>
                <w:color w:val="000000"/>
                <w:sz w:val="18"/>
                <w:szCs w:val="18"/>
              </w:rPr>
            </w:pPr>
            <w:r w:rsidRPr="00D95521">
              <w:rPr>
                <w:rFonts w:eastAsia="Times New Roman"/>
                <w:b/>
                <w:bCs/>
                <w:color w:val="000000"/>
                <w:sz w:val="18"/>
                <w:szCs w:val="18"/>
              </w:rPr>
              <w:t>Space Length</w:t>
            </w:r>
          </w:p>
        </w:tc>
        <w:tc>
          <w:tcPr>
            <w:tcW w:w="1440" w:type="dxa"/>
            <w:tcBorders>
              <w:top w:val="nil"/>
              <w:left w:val="nil"/>
              <w:bottom w:val="single" w:sz="8" w:space="0" w:color="auto"/>
              <w:right w:val="single" w:sz="4" w:space="0" w:color="000000"/>
            </w:tcBorders>
            <w:shd w:val="clear" w:color="auto" w:fill="84E290" w:themeFill="accent3" w:themeFillTint="66"/>
            <w:noWrap/>
            <w:vAlign w:val="center"/>
            <w:hideMark/>
          </w:tcPr>
          <w:p w14:paraId="0E204414" w14:textId="77777777" w:rsidR="004E3A7D" w:rsidRPr="00D95521" w:rsidRDefault="004E3A7D" w:rsidP="003A6307">
            <w:pPr>
              <w:jc w:val="center"/>
              <w:rPr>
                <w:rFonts w:eastAsia="Times New Roman"/>
                <w:b/>
                <w:bCs/>
                <w:color w:val="000000"/>
                <w:sz w:val="18"/>
                <w:szCs w:val="18"/>
              </w:rPr>
            </w:pPr>
            <w:r w:rsidRPr="00D95521">
              <w:rPr>
                <w:rFonts w:eastAsia="Times New Roman"/>
                <w:b/>
                <w:bCs/>
                <w:color w:val="000000"/>
                <w:sz w:val="18"/>
                <w:szCs w:val="18"/>
              </w:rPr>
              <w:t>Aisle Width</w:t>
            </w:r>
          </w:p>
          <w:p w14:paraId="06E06180" w14:textId="77777777" w:rsidR="004E3A7D" w:rsidRPr="00D95521" w:rsidRDefault="004E3A7D" w:rsidP="003A6307">
            <w:pPr>
              <w:jc w:val="center"/>
              <w:rPr>
                <w:rFonts w:eastAsia="Times New Roman"/>
                <w:b/>
                <w:bCs/>
                <w:color w:val="000000"/>
                <w:sz w:val="18"/>
                <w:szCs w:val="18"/>
              </w:rPr>
            </w:pPr>
            <w:r w:rsidRPr="00D95521">
              <w:rPr>
                <w:rFonts w:eastAsia="Times New Roman"/>
                <w:b/>
                <w:bCs/>
                <w:color w:val="000000"/>
                <w:sz w:val="18"/>
                <w:szCs w:val="18"/>
              </w:rPr>
              <w:t>(one-way)</w:t>
            </w:r>
          </w:p>
        </w:tc>
        <w:tc>
          <w:tcPr>
            <w:tcW w:w="1440" w:type="dxa"/>
            <w:tcBorders>
              <w:top w:val="single" w:sz="8" w:space="0" w:color="000000"/>
              <w:left w:val="single" w:sz="4" w:space="0" w:color="000000"/>
              <w:bottom w:val="single" w:sz="8" w:space="0" w:color="auto"/>
              <w:right w:val="single" w:sz="12" w:space="0" w:color="000000"/>
            </w:tcBorders>
            <w:shd w:val="clear" w:color="auto" w:fill="84E290" w:themeFill="accent3" w:themeFillTint="66"/>
          </w:tcPr>
          <w:p w14:paraId="690921BF" w14:textId="77777777" w:rsidR="004E3A7D" w:rsidRPr="00D95521" w:rsidRDefault="004E3A7D" w:rsidP="003A6307">
            <w:pPr>
              <w:jc w:val="center"/>
              <w:rPr>
                <w:rFonts w:eastAsia="Times New Roman"/>
                <w:b/>
                <w:bCs/>
                <w:color w:val="000000"/>
                <w:sz w:val="18"/>
                <w:szCs w:val="18"/>
              </w:rPr>
            </w:pPr>
            <w:r w:rsidRPr="00D95521">
              <w:rPr>
                <w:rFonts w:eastAsia="Times New Roman"/>
                <w:b/>
                <w:bCs/>
                <w:color w:val="000000"/>
                <w:sz w:val="18"/>
                <w:szCs w:val="18"/>
              </w:rPr>
              <w:t>Aisle Width</w:t>
            </w:r>
          </w:p>
          <w:p w14:paraId="1E6089B6" w14:textId="77777777" w:rsidR="004E3A7D" w:rsidRPr="00D95521" w:rsidRDefault="004E3A7D" w:rsidP="003A6307">
            <w:pPr>
              <w:jc w:val="center"/>
              <w:rPr>
                <w:rFonts w:eastAsia="Times New Roman"/>
                <w:b/>
                <w:bCs/>
                <w:color w:val="000000"/>
                <w:sz w:val="18"/>
                <w:szCs w:val="18"/>
              </w:rPr>
            </w:pPr>
            <w:r w:rsidRPr="00D95521">
              <w:rPr>
                <w:rFonts w:eastAsia="Times New Roman"/>
                <w:b/>
                <w:bCs/>
                <w:color w:val="000000"/>
                <w:sz w:val="18"/>
                <w:szCs w:val="18"/>
              </w:rPr>
              <w:t>(two-way)</w:t>
            </w:r>
          </w:p>
        </w:tc>
      </w:tr>
      <w:tr w:rsidR="004E3A7D" w:rsidRPr="00D95521" w14:paraId="45E23D8A" w14:textId="77777777" w:rsidTr="003A6307">
        <w:trPr>
          <w:trHeight w:val="280"/>
        </w:trPr>
        <w:tc>
          <w:tcPr>
            <w:tcW w:w="1520" w:type="dxa"/>
            <w:tcBorders>
              <w:top w:val="nil"/>
              <w:left w:val="single" w:sz="12" w:space="0" w:color="000000"/>
              <w:bottom w:val="single" w:sz="4" w:space="0" w:color="auto"/>
              <w:right w:val="single" w:sz="4" w:space="0" w:color="auto"/>
            </w:tcBorders>
            <w:shd w:val="clear" w:color="auto" w:fill="B7D4EF" w:themeFill="text2" w:themeFillTint="33"/>
            <w:noWrap/>
            <w:vAlign w:val="bottom"/>
            <w:hideMark/>
          </w:tcPr>
          <w:p w14:paraId="3DA3BDFC" w14:textId="77777777" w:rsidR="004E3A7D" w:rsidRPr="00D95521" w:rsidRDefault="004E3A7D" w:rsidP="003A6307">
            <w:pPr>
              <w:rPr>
                <w:rFonts w:eastAsia="Times New Roman"/>
                <w:color w:val="000000"/>
                <w:sz w:val="18"/>
                <w:szCs w:val="18"/>
              </w:rPr>
            </w:pPr>
            <w:r w:rsidRPr="00D95521">
              <w:rPr>
                <w:rFonts w:eastAsia="Times New Roman"/>
                <w:color w:val="000000"/>
                <w:sz w:val="18"/>
                <w:szCs w:val="18"/>
              </w:rPr>
              <w:t>Parallel</w:t>
            </w:r>
          </w:p>
        </w:tc>
        <w:tc>
          <w:tcPr>
            <w:tcW w:w="1440" w:type="dxa"/>
            <w:tcBorders>
              <w:top w:val="nil"/>
              <w:left w:val="nil"/>
              <w:bottom w:val="single" w:sz="4" w:space="0" w:color="auto"/>
              <w:right w:val="single" w:sz="4" w:space="0" w:color="auto"/>
            </w:tcBorders>
            <w:noWrap/>
            <w:vAlign w:val="bottom"/>
            <w:hideMark/>
          </w:tcPr>
          <w:p w14:paraId="4DBC4F87" w14:textId="77777777" w:rsidR="004E3A7D" w:rsidRPr="00D95521" w:rsidRDefault="004E3A7D" w:rsidP="003A6307">
            <w:pPr>
              <w:jc w:val="center"/>
              <w:rPr>
                <w:rFonts w:eastAsia="Times New Roman"/>
                <w:color w:val="000000"/>
                <w:sz w:val="18"/>
                <w:szCs w:val="18"/>
              </w:rPr>
            </w:pPr>
            <w:r w:rsidRPr="00D95521">
              <w:rPr>
                <w:rFonts w:eastAsia="Times New Roman"/>
                <w:color w:val="000000"/>
                <w:sz w:val="18"/>
                <w:szCs w:val="18"/>
              </w:rPr>
              <w:t>9 ft.</w:t>
            </w:r>
          </w:p>
        </w:tc>
        <w:tc>
          <w:tcPr>
            <w:tcW w:w="1350" w:type="dxa"/>
            <w:tcBorders>
              <w:top w:val="nil"/>
              <w:left w:val="nil"/>
              <w:bottom w:val="single" w:sz="4" w:space="0" w:color="auto"/>
              <w:right w:val="single" w:sz="4" w:space="0" w:color="auto"/>
            </w:tcBorders>
            <w:noWrap/>
            <w:vAlign w:val="bottom"/>
            <w:hideMark/>
          </w:tcPr>
          <w:p w14:paraId="4C43C5DC" w14:textId="77777777" w:rsidR="004E3A7D" w:rsidRPr="00D95521" w:rsidRDefault="004E3A7D" w:rsidP="003A6307">
            <w:pPr>
              <w:jc w:val="center"/>
              <w:rPr>
                <w:rFonts w:eastAsia="Times New Roman"/>
                <w:color w:val="000000"/>
                <w:sz w:val="18"/>
                <w:szCs w:val="18"/>
              </w:rPr>
            </w:pPr>
            <w:r w:rsidRPr="00D95521">
              <w:rPr>
                <w:rFonts w:eastAsia="Times New Roman"/>
                <w:color w:val="000000"/>
                <w:sz w:val="18"/>
                <w:szCs w:val="18"/>
              </w:rPr>
              <w:t>22 ft.</w:t>
            </w:r>
          </w:p>
        </w:tc>
        <w:tc>
          <w:tcPr>
            <w:tcW w:w="1440" w:type="dxa"/>
            <w:tcBorders>
              <w:top w:val="nil"/>
              <w:left w:val="nil"/>
              <w:bottom w:val="single" w:sz="4" w:space="0" w:color="auto"/>
              <w:right w:val="single" w:sz="4" w:space="0" w:color="000000"/>
            </w:tcBorders>
            <w:noWrap/>
            <w:vAlign w:val="bottom"/>
            <w:hideMark/>
          </w:tcPr>
          <w:p w14:paraId="5F0A5E43" w14:textId="77777777" w:rsidR="004E3A7D" w:rsidRPr="00D95521" w:rsidRDefault="004E3A7D" w:rsidP="003A6307">
            <w:pPr>
              <w:jc w:val="center"/>
              <w:rPr>
                <w:rFonts w:eastAsia="Times New Roman"/>
                <w:color w:val="000000"/>
                <w:sz w:val="18"/>
                <w:szCs w:val="18"/>
              </w:rPr>
            </w:pPr>
            <w:r w:rsidRPr="00D95521">
              <w:rPr>
                <w:rFonts w:eastAsia="Times New Roman"/>
                <w:color w:val="000000"/>
                <w:sz w:val="18"/>
                <w:szCs w:val="18"/>
              </w:rPr>
              <w:t>12 ft.</w:t>
            </w:r>
          </w:p>
        </w:tc>
        <w:tc>
          <w:tcPr>
            <w:tcW w:w="1440" w:type="dxa"/>
            <w:tcBorders>
              <w:top w:val="nil"/>
              <w:left w:val="single" w:sz="4" w:space="0" w:color="000000"/>
              <w:bottom w:val="single" w:sz="4" w:space="0" w:color="auto"/>
              <w:right w:val="single" w:sz="12" w:space="0" w:color="000000"/>
            </w:tcBorders>
            <w:vAlign w:val="bottom"/>
          </w:tcPr>
          <w:p w14:paraId="2BCF2C46" w14:textId="77777777" w:rsidR="004E3A7D" w:rsidRPr="00D95521" w:rsidRDefault="004E3A7D" w:rsidP="003A6307">
            <w:pPr>
              <w:jc w:val="center"/>
              <w:rPr>
                <w:rFonts w:eastAsia="Times New Roman"/>
                <w:color w:val="000000"/>
                <w:sz w:val="18"/>
                <w:szCs w:val="18"/>
              </w:rPr>
            </w:pPr>
            <w:r w:rsidRPr="00D95521">
              <w:rPr>
                <w:rFonts w:eastAsia="Times New Roman"/>
                <w:color w:val="000000"/>
                <w:sz w:val="18"/>
                <w:szCs w:val="18"/>
              </w:rPr>
              <w:t>24 ft.</w:t>
            </w:r>
          </w:p>
        </w:tc>
      </w:tr>
      <w:tr w:rsidR="004E3A7D" w:rsidRPr="00D95521" w14:paraId="33EC8D31" w14:textId="77777777" w:rsidTr="003A6307">
        <w:trPr>
          <w:trHeight w:val="280"/>
        </w:trPr>
        <w:tc>
          <w:tcPr>
            <w:tcW w:w="1520" w:type="dxa"/>
            <w:tcBorders>
              <w:top w:val="nil"/>
              <w:left w:val="single" w:sz="12" w:space="0" w:color="000000"/>
              <w:bottom w:val="single" w:sz="4" w:space="0" w:color="auto"/>
              <w:right w:val="single" w:sz="4" w:space="0" w:color="auto"/>
            </w:tcBorders>
            <w:shd w:val="clear" w:color="auto" w:fill="B7D4EF" w:themeFill="text2" w:themeFillTint="33"/>
            <w:noWrap/>
            <w:vAlign w:val="bottom"/>
            <w:hideMark/>
          </w:tcPr>
          <w:p w14:paraId="135FB53F" w14:textId="77777777" w:rsidR="004E3A7D" w:rsidRPr="00D95521" w:rsidRDefault="004E3A7D" w:rsidP="003A6307">
            <w:pPr>
              <w:rPr>
                <w:rFonts w:eastAsia="Times New Roman"/>
                <w:color w:val="000000"/>
                <w:sz w:val="18"/>
                <w:szCs w:val="18"/>
              </w:rPr>
            </w:pPr>
            <w:r w:rsidRPr="00D95521">
              <w:rPr>
                <w:rFonts w:eastAsia="Times New Roman"/>
                <w:color w:val="000000"/>
                <w:sz w:val="18"/>
                <w:szCs w:val="18"/>
              </w:rPr>
              <w:t>30 - 45 degrees</w:t>
            </w:r>
          </w:p>
        </w:tc>
        <w:tc>
          <w:tcPr>
            <w:tcW w:w="1440" w:type="dxa"/>
            <w:tcBorders>
              <w:top w:val="nil"/>
              <w:left w:val="nil"/>
              <w:bottom w:val="single" w:sz="4" w:space="0" w:color="auto"/>
              <w:right w:val="single" w:sz="4" w:space="0" w:color="auto"/>
            </w:tcBorders>
            <w:noWrap/>
            <w:vAlign w:val="bottom"/>
            <w:hideMark/>
          </w:tcPr>
          <w:p w14:paraId="59B8EAC2" w14:textId="77777777" w:rsidR="004E3A7D" w:rsidRPr="00D95521" w:rsidRDefault="004E3A7D" w:rsidP="003A6307">
            <w:pPr>
              <w:jc w:val="center"/>
              <w:rPr>
                <w:rFonts w:eastAsia="Times New Roman"/>
                <w:color w:val="000000"/>
                <w:sz w:val="18"/>
                <w:szCs w:val="18"/>
              </w:rPr>
            </w:pPr>
            <w:r w:rsidRPr="00D95521">
              <w:rPr>
                <w:rFonts w:eastAsia="Times New Roman"/>
                <w:color w:val="000000"/>
                <w:sz w:val="18"/>
                <w:szCs w:val="18"/>
              </w:rPr>
              <w:t>9 ft.</w:t>
            </w:r>
          </w:p>
        </w:tc>
        <w:tc>
          <w:tcPr>
            <w:tcW w:w="1350" w:type="dxa"/>
            <w:tcBorders>
              <w:top w:val="nil"/>
              <w:left w:val="nil"/>
              <w:bottom w:val="single" w:sz="4" w:space="0" w:color="auto"/>
              <w:right w:val="single" w:sz="4" w:space="0" w:color="auto"/>
            </w:tcBorders>
            <w:noWrap/>
            <w:vAlign w:val="bottom"/>
            <w:hideMark/>
          </w:tcPr>
          <w:p w14:paraId="2612E926" w14:textId="77777777" w:rsidR="004E3A7D" w:rsidRPr="00D95521" w:rsidRDefault="004E3A7D" w:rsidP="003A6307">
            <w:pPr>
              <w:jc w:val="center"/>
              <w:rPr>
                <w:rFonts w:eastAsia="Times New Roman"/>
                <w:color w:val="000000"/>
                <w:sz w:val="18"/>
                <w:szCs w:val="18"/>
              </w:rPr>
            </w:pPr>
            <w:r w:rsidRPr="00D95521">
              <w:rPr>
                <w:rFonts w:eastAsia="Times New Roman"/>
                <w:color w:val="000000"/>
                <w:sz w:val="18"/>
                <w:szCs w:val="18"/>
              </w:rPr>
              <w:t>18 ft.</w:t>
            </w:r>
          </w:p>
        </w:tc>
        <w:tc>
          <w:tcPr>
            <w:tcW w:w="1440" w:type="dxa"/>
            <w:tcBorders>
              <w:top w:val="nil"/>
              <w:left w:val="nil"/>
              <w:bottom w:val="single" w:sz="4" w:space="0" w:color="auto"/>
              <w:right w:val="single" w:sz="4" w:space="0" w:color="000000"/>
            </w:tcBorders>
            <w:noWrap/>
            <w:vAlign w:val="bottom"/>
            <w:hideMark/>
          </w:tcPr>
          <w:p w14:paraId="3E871406" w14:textId="77777777" w:rsidR="004E3A7D" w:rsidRPr="00D95521" w:rsidRDefault="004E3A7D" w:rsidP="003A6307">
            <w:pPr>
              <w:jc w:val="center"/>
              <w:rPr>
                <w:rFonts w:eastAsia="Times New Roman"/>
                <w:color w:val="000000"/>
                <w:sz w:val="18"/>
                <w:szCs w:val="18"/>
              </w:rPr>
            </w:pPr>
            <w:r w:rsidRPr="00D95521">
              <w:rPr>
                <w:rFonts w:eastAsia="Times New Roman"/>
                <w:color w:val="000000"/>
                <w:sz w:val="18"/>
                <w:szCs w:val="18"/>
              </w:rPr>
              <w:t>15 ft.</w:t>
            </w:r>
          </w:p>
        </w:tc>
        <w:tc>
          <w:tcPr>
            <w:tcW w:w="1440" w:type="dxa"/>
            <w:tcBorders>
              <w:top w:val="nil"/>
              <w:left w:val="single" w:sz="4" w:space="0" w:color="000000"/>
              <w:bottom w:val="single" w:sz="4" w:space="0" w:color="auto"/>
              <w:right w:val="single" w:sz="12" w:space="0" w:color="000000"/>
            </w:tcBorders>
            <w:vAlign w:val="bottom"/>
          </w:tcPr>
          <w:p w14:paraId="5F17ED04" w14:textId="77777777" w:rsidR="004E3A7D" w:rsidRPr="00D95521" w:rsidRDefault="004E3A7D" w:rsidP="003A6307">
            <w:pPr>
              <w:jc w:val="center"/>
              <w:rPr>
                <w:rFonts w:eastAsia="Times New Roman"/>
                <w:color w:val="000000"/>
                <w:sz w:val="18"/>
                <w:szCs w:val="18"/>
              </w:rPr>
            </w:pPr>
            <w:r w:rsidRPr="00D95521">
              <w:rPr>
                <w:rFonts w:eastAsia="Times New Roman"/>
                <w:color w:val="000000"/>
                <w:sz w:val="18"/>
                <w:szCs w:val="18"/>
              </w:rPr>
              <w:t>24 ft.</w:t>
            </w:r>
          </w:p>
        </w:tc>
      </w:tr>
      <w:tr w:rsidR="004E3A7D" w:rsidRPr="00D95521" w14:paraId="5BDC8D4B" w14:textId="77777777" w:rsidTr="003A6307">
        <w:trPr>
          <w:trHeight w:val="280"/>
        </w:trPr>
        <w:tc>
          <w:tcPr>
            <w:tcW w:w="1520" w:type="dxa"/>
            <w:tcBorders>
              <w:top w:val="nil"/>
              <w:left w:val="single" w:sz="12" w:space="0" w:color="000000"/>
              <w:bottom w:val="single" w:sz="4" w:space="0" w:color="auto"/>
              <w:right w:val="single" w:sz="4" w:space="0" w:color="auto"/>
            </w:tcBorders>
            <w:shd w:val="clear" w:color="auto" w:fill="B7D4EF" w:themeFill="text2" w:themeFillTint="33"/>
            <w:noWrap/>
            <w:vAlign w:val="bottom"/>
            <w:hideMark/>
          </w:tcPr>
          <w:p w14:paraId="14F1695E" w14:textId="77777777" w:rsidR="004E3A7D" w:rsidRPr="00D95521" w:rsidRDefault="004E3A7D" w:rsidP="003A6307">
            <w:pPr>
              <w:rPr>
                <w:rFonts w:eastAsia="Times New Roman"/>
                <w:color w:val="000000"/>
                <w:sz w:val="18"/>
                <w:szCs w:val="18"/>
              </w:rPr>
            </w:pPr>
            <w:r w:rsidRPr="00D95521">
              <w:rPr>
                <w:rFonts w:eastAsia="Times New Roman"/>
                <w:color w:val="000000"/>
                <w:sz w:val="18"/>
                <w:szCs w:val="18"/>
              </w:rPr>
              <w:t>46 - 60 degrees</w:t>
            </w:r>
          </w:p>
        </w:tc>
        <w:tc>
          <w:tcPr>
            <w:tcW w:w="1440" w:type="dxa"/>
            <w:tcBorders>
              <w:top w:val="nil"/>
              <w:left w:val="nil"/>
              <w:bottom w:val="single" w:sz="4" w:space="0" w:color="auto"/>
              <w:right w:val="single" w:sz="4" w:space="0" w:color="auto"/>
            </w:tcBorders>
            <w:noWrap/>
            <w:vAlign w:val="bottom"/>
            <w:hideMark/>
          </w:tcPr>
          <w:p w14:paraId="0C640974" w14:textId="77777777" w:rsidR="004E3A7D" w:rsidRPr="00D95521" w:rsidRDefault="004E3A7D" w:rsidP="003A6307">
            <w:pPr>
              <w:jc w:val="center"/>
              <w:rPr>
                <w:rFonts w:eastAsia="Times New Roman"/>
                <w:color w:val="000000"/>
                <w:sz w:val="18"/>
                <w:szCs w:val="18"/>
              </w:rPr>
            </w:pPr>
            <w:r w:rsidRPr="00D95521">
              <w:rPr>
                <w:rFonts w:eastAsia="Times New Roman"/>
                <w:color w:val="000000"/>
                <w:sz w:val="18"/>
                <w:szCs w:val="18"/>
              </w:rPr>
              <w:t>9 ft.</w:t>
            </w:r>
          </w:p>
        </w:tc>
        <w:tc>
          <w:tcPr>
            <w:tcW w:w="1350" w:type="dxa"/>
            <w:tcBorders>
              <w:top w:val="nil"/>
              <w:left w:val="nil"/>
              <w:bottom w:val="single" w:sz="4" w:space="0" w:color="auto"/>
              <w:right w:val="single" w:sz="4" w:space="0" w:color="auto"/>
            </w:tcBorders>
            <w:noWrap/>
            <w:vAlign w:val="bottom"/>
            <w:hideMark/>
          </w:tcPr>
          <w:p w14:paraId="74CB537F" w14:textId="77777777" w:rsidR="004E3A7D" w:rsidRPr="00D95521" w:rsidRDefault="004E3A7D" w:rsidP="003A6307">
            <w:pPr>
              <w:jc w:val="center"/>
              <w:rPr>
                <w:rFonts w:eastAsia="Times New Roman"/>
                <w:color w:val="000000"/>
                <w:sz w:val="18"/>
                <w:szCs w:val="18"/>
              </w:rPr>
            </w:pPr>
            <w:r w:rsidRPr="00D95521">
              <w:rPr>
                <w:rFonts w:eastAsia="Times New Roman"/>
                <w:color w:val="000000"/>
                <w:sz w:val="18"/>
                <w:szCs w:val="18"/>
              </w:rPr>
              <w:t>18 ft.</w:t>
            </w:r>
          </w:p>
        </w:tc>
        <w:tc>
          <w:tcPr>
            <w:tcW w:w="1440" w:type="dxa"/>
            <w:tcBorders>
              <w:top w:val="nil"/>
              <w:left w:val="nil"/>
              <w:bottom w:val="single" w:sz="4" w:space="0" w:color="auto"/>
              <w:right w:val="single" w:sz="4" w:space="0" w:color="000000"/>
            </w:tcBorders>
            <w:noWrap/>
            <w:vAlign w:val="bottom"/>
            <w:hideMark/>
          </w:tcPr>
          <w:p w14:paraId="374F1D5B" w14:textId="77777777" w:rsidR="004E3A7D" w:rsidRPr="00D95521" w:rsidRDefault="004E3A7D" w:rsidP="003A6307">
            <w:pPr>
              <w:jc w:val="center"/>
              <w:rPr>
                <w:rFonts w:eastAsia="Times New Roman"/>
                <w:color w:val="000000"/>
                <w:sz w:val="18"/>
                <w:szCs w:val="18"/>
              </w:rPr>
            </w:pPr>
            <w:r w:rsidRPr="00D95521">
              <w:rPr>
                <w:rFonts w:eastAsia="Times New Roman"/>
                <w:color w:val="000000"/>
                <w:sz w:val="18"/>
                <w:szCs w:val="18"/>
              </w:rPr>
              <w:t>18 ft.</w:t>
            </w:r>
          </w:p>
        </w:tc>
        <w:tc>
          <w:tcPr>
            <w:tcW w:w="1440" w:type="dxa"/>
            <w:tcBorders>
              <w:top w:val="nil"/>
              <w:left w:val="single" w:sz="4" w:space="0" w:color="000000"/>
              <w:bottom w:val="single" w:sz="4" w:space="0" w:color="auto"/>
              <w:right w:val="single" w:sz="12" w:space="0" w:color="000000"/>
            </w:tcBorders>
            <w:vAlign w:val="bottom"/>
          </w:tcPr>
          <w:p w14:paraId="71260D63" w14:textId="77777777" w:rsidR="004E3A7D" w:rsidRPr="00D95521" w:rsidRDefault="004E3A7D" w:rsidP="003A6307">
            <w:pPr>
              <w:jc w:val="center"/>
              <w:rPr>
                <w:rFonts w:eastAsia="Times New Roman"/>
                <w:color w:val="000000"/>
                <w:sz w:val="18"/>
                <w:szCs w:val="18"/>
              </w:rPr>
            </w:pPr>
            <w:r w:rsidRPr="00D95521">
              <w:rPr>
                <w:rFonts w:eastAsia="Times New Roman"/>
                <w:color w:val="000000"/>
                <w:sz w:val="18"/>
                <w:szCs w:val="18"/>
              </w:rPr>
              <w:t>24 ft.</w:t>
            </w:r>
          </w:p>
        </w:tc>
      </w:tr>
      <w:tr w:rsidR="004E3A7D" w:rsidRPr="00D95521" w14:paraId="79002F95" w14:textId="77777777" w:rsidTr="003A6307">
        <w:trPr>
          <w:trHeight w:val="280"/>
        </w:trPr>
        <w:tc>
          <w:tcPr>
            <w:tcW w:w="1520" w:type="dxa"/>
            <w:tcBorders>
              <w:top w:val="nil"/>
              <w:left w:val="single" w:sz="12" w:space="0" w:color="000000"/>
              <w:bottom w:val="single" w:sz="12" w:space="0" w:color="000000"/>
              <w:right w:val="single" w:sz="4" w:space="0" w:color="auto"/>
            </w:tcBorders>
            <w:shd w:val="clear" w:color="auto" w:fill="B7D4EF" w:themeFill="text2" w:themeFillTint="33"/>
            <w:noWrap/>
            <w:vAlign w:val="bottom"/>
            <w:hideMark/>
          </w:tcPr>
          <w:p w14:paraId="37255987" w14:textId="77777777" w:rsidR="004E3A7D" w:rsidRPr="00D95521" w:rsidRDefault="004E3A7D" w:rsidP="003A6307">
            <w:pPr>
              <w:rPr>
                <w:rFonts w:eastAsia="Times New Roman"/>
                <w:color w:val="000000"/>
                <w:sz w:val="18"/>
                <w:szCs w:val="18"/>
              </w:rPr>
            </w:pPr>
            <w:r w:rsidRPr="00D95521">
              <w:rPr>
                <w:rFonts w:eastAsia="Times New Roman"/>
                <w:color w:val="000000"/>
                <w:sz w:val="18"/>
                <w:szCs w:val="18"/>
              </w:rPr>
              <w:t>61 - 90 degrees</w:t>
            </w:r>
          </w:p>
        </w:tc>
        <w:tc>
          <w:tcPr>
            <w:tcW w:w="1440" w:type="dxa"/>
            <w:tcBorders>
              <w:top w:val="nil"/>
              <w:left w:val="nil"/>
              <w:bottom w:val="single" w:sz="12" w:space="0" w:color="000000"/>
              <w:right w:val="single" w:sz="4" w:space="0" w:color="auto"/>
            </w:tcBorders>
            <w:noWrap/>
            <w:vAlign w:val="bottom"/>
            <w:hideMark/>
          </w:tcPr>
          <w:p w14:paraId="2EE85D5F" w14:textId="77777777" w:rsidR="004E3A7D" w:rsidRPr="00D95521" w:rsidRDefault="004E3A7D" w:rsidP="003A6307">
            <w:pPr>
              <w:jc w:val="center"/>
              <w:rPr>
                <w:rFonts w:eastAsia="Times New Roman"/>
                <w:color w:val="000000"/>
                <w:sz w:val="18"/>
                <w:szCs w:val="18"/>
              </w:rPr>
            </w:pPr>
            <w:r w:rsidRPr="00D95521">
              <w:rPr>
                <w:rFonts w:eastAsia="Times New Roman"/>
                <w:color w:val="000000"/>
                <w:sz w:val="18"/>
                <w:szCs w:val="18"/>
              </w:rPr>
              <w:t>9 ft.</w:t>
            </w:r>
          </w:p>
        </w:tc>
        <w:tc>
          <w:tcPr>
            <w:tcW w:w="1350" w:type="dxa"/>
            <w:tcBorders>
              <w:top w:val="nil"/>
              <w:left w:val="nil"/>
              <w:bottom w:val="single" w:sz="12" w:space="0" w:color="000000"/>
              <w:right w:val="single" w:sz="4" w:space="0" w:color="auto"/>
            </w:tcBorders>
            <w:noWrap/>
            <w:vAlign w:val="bottom"/>
            <w:hideMark/>
          </w:tcPr>
          <w:p w14:paraId="2352CA5F" w14:textId="77777777" w:rsidR="004E3A7D" w:rsidRPr="00D95521" w:rsidRDefault="004E3A7D" w:rsidP="003A6307">
            <w:pPr>
              <w:jc w:val="center"/>
              <w:rPr>
                <w:rFonts w:eastAsia="Times New Roman"/>
                <w:color w:val="000000"/>
                <w:sz w:val="18"/>
                <w:szCs w:val="18"/>
              </w:rPr>
            </w:pPr>
            <w:r w:rsidRPr="00D95521">
              <w:rPr>
                <w:rFonts w:eastAsia="Times New Roman"/>
                <w:color w:val="000000"/>
                <w:sz w:val="18"/>
                <w:szCs w:val="18"/>
              </w:rPr>
              <w:t>18 ft.</w:t>
            </w:r>
          </w:p>
        </w:tc>
        <w:tc>
          <w:tcPr>
            <w:tcW w:w="1440" w:type="dxa"/>
            <w:tcBorders>
              <w:top w:val="nil"/>
              <w:left w:val="nil"/>
              <w:bottom w:val="single" w:sz="12" w:space="0" w:color="000000"/>
              <w:right w:val="single" w:sz="4" w:space="0" w:color="000000"/>
            </w:tcBorders>
            <w:noWrap/>
            <w:vAlign w:val="bottom"/>
            <w:hideMark/>
          </w:tcPr>
          <w:p w14:paraId="3A2A7594" w14:textId="77777777" w:rsidR="004E3A7D" w:rsidRPr="00D95521" w:rsidRDefault="004E3A7D" w:rsidP="003A6307">
            <w:pPr>
              <w:jc w:val="center"/>
              <w:rPr>
                <w:rFonts w:eastAsia="Times New Roman"/>
                <w:color w:val="000000"/>
                <w:sz w:val="18"/>
                <w:szCs w:val="18"/>
              </w:rPr>
            </w:pPr>
            <w:r w:rsidRPr="00D95521">
              <w:rPr>
                <w:rFonts w:eastAsia="Times New Roman"/>
                <w:color w:val="000000"/>
                <w:sz w:val="18"/>
                <w:szCs w:val="18"/>
              </w:rPr>
              <w:t>24 ft.</w:t>
            </w:r>
          </w:p>
        </w:tc>
        <w:tc>
          <w:tcPr>
            <w:tcW w:w="1440" w:type="dxa"/>
            <w:tcBorders>
              <w:top w:val="nil"/>
              <w:left w:val="single" w:sz="4" w:space="0" w:color="000000"/>
              <w:bottom w:val="single" w:sz="12" w:space="0" w:color="000000"/>
              <w:right w:val="single" w:sz="12" w:space="0" w:color="000000"/>
            </w:tcBorders>
            <w:vAlign w:val="bottom"/>
          </w:tcPr>
          <w:p w14:paraId="09ED8B28" w14:textId="77777777" w:rsidR="004E3A7D" w:rsidRPr="00D95521" w:rsidRDefault="004E3A7D" w:rsidP="003A6307">
            <w:pPr>
              <w:jc w:val="center"/>
              <w:rPr>
                <w:rFonts w:eastAsia="Times New Roman"/>
                <w:color w:val="000000"/>
                <w:sz w:val="18"/>
                <w:szCs w:val="18"/>
              </w:rPr>
            </w:pPr>
            <w:r w:rsidRPr="00D95521">
              <w:rPr>
                <w:rFonts w:eastAsia="Times New Roman"/>
                <w:color w:val="000000"/>
                <w:sz w:val="18"/>
                <w:szCs w:val="18"/>
              </w:rPr>
              <w:t>24 ft.</w:t>
            </w:r>
          </w:p>
        </w:tc>
      </w:tr>
    </w:tbl>
    <w:p w14:paraId="01077831" w14:textId="77777777" w:rsidR="005E3986" w:rsidRPr="00D95521" w:rsidRDefault="005E3986" w:rsidP="004E3A7D">
      <w:pPr>
        <w:widowControl/>
        <w:autoSpaceDE/>
        <w:autoSpaceDN/>
        <w:adjustRightInd/>
        <w:snapToGrid w:val="0"/>
        <w:ind w:left="1440"/>
        <w:jc w:val="both"/>
        <w:rPr>
          <w:sz w:val="20"/>
          <w:szCs w:val="20"/>
        </w:rPr>
      </w:pPr>
    </w:p>
    <w:p w14:paraId="206E0496" w14:textId="77777777" w:rsidR="006B3EAD" w:rsidRPr="00D95521" w:rsidRDefault="006B3EAD" w:rsidP="00802B20">
      <w:pPr>
        <w:pStyle w:val="ListParagraph"/>
        <w:widowControl/>
        <w:numPr>
          <w:ilvl w:val="0"/>
          <w:numId w:val="178"/>
        </w:numPr>
        <w:autoSpaceDE/>
        <w:autoSpaceDN/>
        <w:adjustRightInd/>
        <w:spacing w:after="68" w:line="222" w:lineRule="auto"/>
        <w:ind w:left="1440" w:right="109"/>
        <w:rPr>
          <w:color w:val="000000" w:themeColor="text1"/>
          <w:sz w:val="20"/>
          <w:szCs w:val="20"/>
        </w:rPr>
      </w:pPr>
      <w:r w:rsidRPr="00D95521">
        <w:rPr>
          <w:color w:val="000000" w:themeColor="text1"/>
          <w:sz w:val="20"/>
          <w:szCs w:val="20"/>
          <w:u w:val="single"/>
        </w:rPr>
        <w:t>Parking lot islands</w:t>
      </w:r>
      <w:r w:rsidRPr="00D95521">
        <w:rPr>
          <w:color w:val="000000" w:themeColor="text1"/>
          <w:sz w:val="20"/>
          <w:szCs w:val="20"/>
        </w:rPr>
        <w:t>. All parking areas having 10 or more parking spaces shall contain parking islands, which shall comply with all the following:</w:t>
      </w:r>
    </w:p>
    <w:p w14:paraId="37B2BE11" w14:textId="77777777" w:rsidR="006B3EAD" w:rsidRPr="00D95521" w:rsidRDefault="006B3EAD" w:rsidP="00802B20">
      <w:pPr>
        <w:pStyle w:val="ListParagraph"/>
        <w:spacing w:after="68" w:line="222" w:lineRule="auto"/>
        <w:ind w:right="109"/>
        <w:rPr>
          <w:color w:val="000000" w:themeColor="text1"/>
          <w:sz w:val="20"/>
          <w:szCs w:val="20"/>
        </w:rPr>
      </w:pPr>
    </w:p>
    <w:p w14:paraId="5F326844" w14:textId="77777777" w:rsidR="006B3EAD" w:rsidRPr="00D95521" w:rsidRDefault="006B3EAD" w:rsidP="00802B20">
      <w:pPr>
        <w:pStyle w:val="ListParagraph"/>
        <w:widowControl/>
        <w:numPr>
          <w:ilvl w:val="0"/>
          <w:numId w:val="185"/>
        </w:numPr>
        <w:tabs>
          <w:tab w:val="left" w:pos="360"/>
        </w:tabs>
        <w:autoSpaceDE/>
        <w:autoSpaceDN/>
        <w:adjustRightInd/>
        <w:spacing w:after="68" w:line="222" w:lineRule="auto"/>
        <w:ind w:left="2160" w:right="109"/>
        <w:rPr>
          <w:color w:val="000000" w:themeColor="text1"/>
          <w:sz w:val="20"/>
          <w:szCs w:val="20"/>
        </w:rPr>
      </w:pPr>
      <w:r w:rsidRPr="00D95521">
        <w:rPr>
          <w:color w:val="000000" w:themeColor="text1"/>
          <w:sz w:val="20"/>
          <w:szCs w:val="20"/>
        </w:rPr>
        <w:t>There shall be no more than 10 parking spaces in a row without an intervening parking island.</w:t>
      </w:r>
    </w:p>
    <w:p w14:paraId="2BD6ED98" w14:textId="77777777" w:rsidR="006B3EAD" w:rsidRPr="00D95521" w:rsidRDefault="006B3EAD" w:rsidP="00802B20">
      <w:pPr>
        <w:pStyle w:val="ListParagraph"/>
        <w:tabs>
          <w:tab w:val="left" w:pos="360"/>
        </w:tabs>
        <w:spacing w:after="68" w:line="222" w:lineRule="auto"/>
        <w:ind w:left="2160" w:right="109"/>
        <w:rPr>
          <w:color w:val="000000" w:themeColor="text1"/>
          <w:sz w:val="20"/>
          <w:szCs w:val="20"/>
        </w:rPr>
      </w:pPr>
    </w:p>
    <w:p w14:paraId="6F65A17B" w14:textId="77777777" w:rsidR="006B3EAD" w:rsidRPr="00D95521" w:rsidRDefault="006B3EAD" w:rsidP="00802B20">
      <w:pPr>
        <w:pStyle w:val="ListParagraph"/>
        <w:widowControl/>
        <w:numPr>
          <w:ilvl w:val="0"/>
          <w:numId w:val="185"/>
        </w:numPr>
        <w:tabs>
          <w:tab w:val="left" w:pos="360"/>
        </w:tabs>
        <w:autoSpaceDE/>
        <w:autoSpaceDN/>
        <w:adjustRightInd/>
        <w:spacing w:after="68" w:line="222" w:lineRule="auto"/>
        <w:ind w:left="2160" w:right="109"/>
        <w:rPr>
          <w:color w:val="000000" w:themeColor="text1"/>
          <w:sz w:val="20"/>
          <w:szCs w:val="20"/>
        </w:rPr>
      </w:pPr>
      <w:r w:rsidRPr="00D95521">
        <w:rPr>
          <w:color w:val="000000" w:themeColor="text1"/>
          <w:sz w:val="20"/>
          <w:szCs w:val="20"/>
        </w:rPr>
        <w:t>Each parking row shall terminate at both ends with a parking island;</w:t>
      </w:r>
    </w:p>
    <w:p w14:paraId="28F0CD8B" w14:textId="77777777" w:rsidR="006B3EAD" w:rsidRPr="00D95521" w:rsidRDefault="006B3EAD" w:rsidP="00802B20">
      <w:pPr>
        <w:pStyle w:val="ListParagraph"/>
        <w:tabs>
          <w:tab w:val="left" w:pos="360"/>
        </w:tabs>
        <w:spacing w:after="68" w:line="222" w:lineRule="auto"/>
        <w:ind w:left="2160" w:right="109"/>
        <w:rPr>
          <w:color w:val="000000" w:themeColor="text1"/>
          <w:sz w:val="20"/>
          <w:szCs w:val="20"/>
        </w:rPr>
      </w:pPr>
    </w:p>
    <w:p w14:paraId="390A0984" w14:textId="77777777" w:rsidR="006B3EAD" w:rsidRPr="00D95521" w:rsidRDefault="006B3EAD" w:rsidP="00802B20">
      <w:pPr>
        <w:pStyle w:val="ListParagraph"/>
        <w:widowControl/>
        <w:numPr>
          <w:ilvl w:val="0"/>
          <w:numId w:val="185"/>
        </w:numPr>
        <w:tabs>
          <w:tab w:val="left" w:pos="360"/>
        </w:tabs>
        <w:autoSpaceDE/>
        <w:autoSpaceDN/>
        <w:adjustRightInd/>
        <w:spacing w:after="68" w:line="222" w:lineRule="auto"/>
        <w:ind w:left="2160" w:right="109"/>
        <w:rPr>
          <w:color w:val="000000" w:themeColor="text1"/>
          <w:sz w:val="20"/>
          <w:szCs w:val="20"/>
        </w:rPr>
      </w:pPr>
      <w:r w:rsidRPr="00D95521">
        <w:rPr>
          <w:color w:val="000000" w:themeColor="text1"/>
          <w:sz w:val="20"/>
          <w:szCs w:val="20"/>
        </w:rPr>
        <w:t>Each parking island shall be no less than 9 ft. wide x 18 ft. long; and</w:t>
      </w:r>
    </w:p>
    <w:p w14:paraId="511BD363" w14:textId="77777777" w:rsidR="006B3EAD" w:rsidRPr="00D95521" w:rsidRDefault="006B3EAD" w:rsidP="00802B20">
      <w:pPr>
        <w:pStyle w:val="ListParagraph"/>
        <w:tabs>
          <w:tab w:val="left" w:pos="360"/>
        </w:tabs>
        <w:spacing w:after="68" w:line="222" w:lineRule="auto"/>
        <w:ind w:left="2160" w:right="109"/>
        <w:rPr>
          <w:color w:val="000000" w:themeColor="text1"/>
          <w:sz w:val="20"/>
          <w:szCs w:val="20"/>
        </w:rPr>
      </w:pPr>
    </w:p>
    <w:p w14:paraId="33894CEA" w14:textId="77777777" w:rsidR="006B3EAD" w:rsidRPr="00D95521" w:rsidRDefault="006B3EAD" w:rsidP="00802B20">
      <w:pPr>
        <w:pStyle w:val="ListParagraph"/>
        <w:widowControl/>
        <w:numPr>
          <w:ilvl w:val="0"/>
          <w:numId w:val="185"/>
        </w:numPr>
        <w:tabs>
          <w:tab w:val="left" w:pos="360"/>
        </w:tabs>
        <w:autoSpaceDE/>
        <w:autoSpaceDN/>
        <w:adjustRightInd/>
        <w:spacing w:after="68" w:line="222" w:lineRule="auto"/>
        <w:ind w:left="2160" w:right="109"/>
        <w:rPr>
          <w:color w:val="000000" w:themeColor="text1"/>
          <w:sz w:val="20"/>
          <w:szCs w:val="20"/>
        </w:rPr>
      </w:pPr>
      <w:r w:rsidRPr="00D95521">
        <w:rPr>
          <w:color w:val="000000" w:themeColor="text1"/>
          <w:sz w:val="20"/>
          <w:szCs w:val="20"/>
        </w:rPr>
        <w:t>All parking lot islands shall be curbed.</w:t>
      </w:r>
    </w:p>
    <w:p w14:paraId="35587F94" w14:textId="77777777" w:rsidR="006B3EAD" w:rsidRPr="00D95521" w:rsidRDefault="006B3EAD" w:rsidP="00802B20">
      <w:pPr>
        <w:pStyle w:val="ListParagraph"/>
        <w:tabs>
          <w:tab w:val="left" w:pos="360"/>
        </w:tabs>
        <w:spacing w:after="68" w:line="222" w:lineRule="auto"/>
        <w:ind w:left="1440" w:right="109"/>
        <w:rPr>
          <w:color w:val="000000" w:themeColor="text1"/>
          <w:sz w:val="20"/>
          <w:szCs w:val="20"/>
        </w:rPr>
      </w:pPr>
    </w:p>
    <w:p w14:paraId="1F23310D" w14:textId="77777777" w:rsidR="006B3EAD" w:rsidRPr="00D95521" w:rsidRDefault="006B3EAD" w:rsidP="00802B20">
      <w:pPr>
        <w:pStyle w:val="ListParagraph"/>
        <w:widowControl/>
        <w:numPr>
          <w:ilvl w:val="0"/>
          <w:numId w:val="178"/>
        </w:numPr>
        <w:autoSpaceDE/>
        <w:autoSpaceDN/>
        <w:adjustRightInd/>
        <w:spacing w:line="222" w:lineRule="auto"/>
        <w:ind w:left="1440" w:right="109" w:hanging="450"/>
        <w:rPr>
          <w:color w:val="000000" w:themeColor="text1"/>
          <w:sz w:val="20"/>
          <w:szCs w:val="20"/>
        </w:rPr>
      </w:pPr>
      <w:r w:rsidRPr="00D95521">
        <w:rPr>
          <w:color w:val="000000" w:themeColor="text1"/>
          <w:sz w:val="20"/>
          <w:szCs w:val="20"/>
          <w:u w:val="single"/>
        </w:rPr>
        <w:t>Parking lot medians</w:t>
      </w:r>
      <w:r w:rsidRPr="00D95521">
        <w:rPr>
          <w:color w:val="000000" w:themeColor="text1"/>
          <w:sz w:val="20"/>
          <w:szCs w:val="20"/>
        </w:rPr>
        <w:t xml:space="preserve">. All parking areas with internal drives that abut one or more parking spaces shall contain parking lot medians, which shall comply with all the following: </w:t>
      </w:r>
    </w:p>
    <w:p w14:paraId="241D82DC" w14:textId="77777777" w:rsidR="006B3EAD" w:rsidRPr="00D95521" w:rsidRDefault="006B3EAD" w:rsidP="00802B20">
      <w:pPr>
        <w:spacing w:line="222" w:lineRule="auto"/>
        <w:ind w:left="810" w:right="109" w:hanging="450"/>
        <w:rPr>
          <w:color w:val="000000" w:themeColor="text1"/>
          <w:sz w:val="20"/>
          <w:szCs w:val="20"/>
        </w:rPr>
      </w:pPr>
    </w:p>
    <w:p w14:paraId="1B32022C" w14:textId="77777777" w:rsidR="006B3EAD" w:rsidRPr="00D95521" w:rsidRDefault="006B3EAD" w:rsidP="00802B20">
      <w:pPr>
        <w:pStyle w:val="ListParagraph"/>
        <w:widowControl/>
        <w:numPr>
          <w:ilvl w:val="0"/>
          <w:numId w:val="191"/>
        </w:numPr>
        <w:autoSpaceDE/>
        <w:autoSpaceDN/>
        <w:adjustRightInd/>
        <w:spacing w:after="68" w:line="222" w:lineRule="auto"/>
        <w:ind w:left="2160" w:right="109"/>
        <w:rPr>
          <w:color w:val="000000" w:themeColor="text1"/>
          <w:sz w:val="20"/>
          <w:szCs w:val="20"/>
        </w:rPr>
      </w:pPr>
      <w:r w:rsidRPr="00D95521">
        <w:rPr>
          <w:color w:val="000000" w:themeColor="text1"/>
          <w:sz w:val="20"/>
          <w:szCs w:val="20"/>
        </w:rPr>
        <w:t xml:space="preserve">Each parking lot median shall extend the entire length of the internal drive that abuts any portion of a parking space, without interruption; </w:t>
      </w:r>
    </w:p>
    <w:p w14:paraId="688A1A10" w14:textId="77777777" w:rsidR="006B3EAD" w:rsidRPr="00D95521" w:rsidRDefault="006B3EAD" w:rsidP="00802B20">
      <w:pPr>
        <w:pStyle w:val="ListParagraph"/>
        <w:spacing w:after="68" w:line="222" w:lineRule="auto"/>
        <w:ind w:left="2160" w:right="109" w:hanging="360"/>
        <w:rPr>
          <w:color w:val="000000" w:themeColor="text1"/>
          <w:sz w:val="20"/>
          <w:szCs w:val="20"/>
        </w:rPr>
      </w:pPr>
    </w:p>
    <w:p w14:paraId="1516CDFA" w14:textId="77777777" w:rsidR="006B3EAD" w:rsidRPr="00D95521" w:rsidRDefault="006B3EAD" w:rsidP="00802B20">
      <w:pPr>
        <w:pStyle w:val="ListParagraph"/>
        <w:widowControl/>
        <w:numPr>
          <w:ilvl w:val="0"/>
          <w:numId w:val="191"/>
        </w:numPr>
        <w:autoSpaceDE/>
        <w:autoSpaceDN/>
        <w:adjustRightInd/>
        <w:spacing w:after="68" w:line="222" w:lineRule="auto"/>
        <w:ind w:left="2160" w:right="109"/>
        <w:rPr>
          <w:color w:val="000000" w:themeColor="text1"/>
          <w:sz w:val="20"/>
          <w:szCs w:val="20"/>
        </w:rPr>
      </w:pPr>
      <w:r w:rsidRPr="00D95521">
        <w:rPr>
          <w:color w:val="000000" w:themeColor="text1"/>
          <w:sz w:val="20"/>
          <w:szCs w:val="20"/>
        </w:rPr>
        <w:t xml:space="preserve">The interior area of each parking lot median shall be no less than 5 ft. wide (excluding curbs); </w:t>
      </w:r>
    </w:p>
    <w:p w14:paraId="26E8B475" w14:textId="77777777" w:rsidR="006B3EAD" w:rsidRPr="00D95521" w:rsidRDefault="006B3EAD" w:rsidP="00802B20">
      <w:pPr>
        <w:pStyle w:val="ListParagraph"/>
        <w:spacing w:after="68" w:line="222" w:lineRule="auto"/>
        <w:ind w:left="2160" w:right="109" w:hanging="360"/>
        <w:rPr>
          <w:color w:val="000000" w:themeColor="text1"/>
          <w:sz w:val="20"/>
          <w:szCs w:val="20"/>
        </w:rPr>
      </w:pPr>
    </w:p>
    <w:p w14:paraId="485FAEAA" w14:textId="77777777" w:rsidR="006B3EAD" w:rsidRPr="00D95521" w:rsidRDefault="006B3EAD" w:rsidP="00802B20">
      <w:pPr>
        <w:pStyle w:val="ListParagraph"/>
        <w:widowControl/>
        <w:numPr>
          <w:ilvl w:val="0"/>
          <w:numId w:val="191"/>
        </w:numPr>
        <w:tabs>
          <w:tab w:val="left" w:pos="360"/>
        </w:tabs>
        <w:autoSpaceDE/>
        <w:autoSpaceDN/>
        <w:adjustRightInd/>
        <w:spacing w:line="222" w:lineRule="auto"/>
        <w:ind w:left="2160" w:right="109"/>
        <w:rPr>
          <w:color w:val="000000" w:themeColor="text1"/>
          <w:sz w:val="20"/>
          <w:szCs w:val="20"/>
        </w:rPr>
      </w:pPr>
      <w:r w:rsidRPr="00D95521">
        <w:rPr>
          <w:color w:val="000000" w:themeColor="text1"/>
          <w:sz w:val="20"/>
          <w:szCs w:val="20"/>
        </w:rPr>
        <w:t>Each parking lot median shall have a 36” solid hardscape pathway no less than every 30 ft. of parking lot median for the entire length of the median; and</w:t>
      </w:r>
    </w:p>
    <w:p w14:paraId="19BC9883" w14:textId="77777777" w:rsidR="006B3EAD" w:rsidRPr="00D95521" w:rsidRDefault="006B3EAD" w:rsidP="00802B20">
      <w:pPr>
        <w:pStyle w:val="ListParagraph"/>
        <w:tabs>
          <w:tab w:val="left" w:pos="360"/>
        </w:tabs>
        <w:spacing w:line="222" w:lineRule="auto"/>
        <w:ind w:left="2160" w:right="109" w:hanging="360"/>
        <w:rPr>
          <w:color w:val="000000" w:themeColor="text1"/>
          <w:sz w:val="20"/>
          <w:szCs w:val="20"/>
        </w:rPr>
      </w:pPr>
    </w:p>
    <w:p w14:paraId="73338A84" w14:textId="77777777" w:rsidR="006B3EAD" w:rsidRPr="00D95521" w:rsidRDefault="006B3EAD" w:rsidP="00802B20">
      <w:pPr>
        <w:pStyle w:val="ListParagraph"/>
        <w:widowControl/>
        <w:numPr>
          <w:ilvl w:val="0"/>
          <w:numId w:val="191"/>
        </w:numPr>
        <w:autoSpaceDE/>
        <w:autoSpaceDN/>
        <w:adjustRightInd/>
        <w:spacing w:after="68" w:line="222" w:lineRule="auto"/>
        <w:ind w:left="2160" w:right="109"/>
        <w:rPr>
          <w:color w:val="000000" w:themeColor="text1"/>
          <w:sz w:val="20"/>
          <w:szCs w:val="20"/>
        </w:rPr>
      </w:pPr>
      <w:r w:rsidRPr="00D95521">
        <w:rPr>
          <w:color w:val="000000" w:themeColor="text1"/>
          <w:sz w:val="20"/>
          <w:szCs w:val="20"/>
        </w:rPr>
        <w:t>Each parking lot median shall be curbed.</w:t>
      </w:r>
    </w:p>
    <w:p w14:paraId="1B55DB3F" w14:textId="77777777" w:rsidR="006B3EAD" w:rsidRPr="00D95521" w:rsidRDefault="006B3EAD" w:rsidP="00802B20">
      <w:pPr>
        <w:pStyle w:val="ListParagraph"/>
        <w:spacing w:after="68" w:line="222" w:lineRule="auto"/>
        <w:ind w:left="1440" w:right="109"/>
        <w:rPr>
          <w:color w:val="000000" w:themeColor="text1"/>
          <w:sz w:val="20"/>
          <w:szCs w:val="20"/>
        </w:rPr>
      </w:pPr>
    </w:p>
    <w:p w14:paraId="47C8CBF0" w14:textId="77777777" w:rsidR="006B3EAD" w:rsidRPr="00D95521" w:rsidRDefault="006B3EAD" w:rsidP="00802B20">
      <w:pPr>
        <w:pStyle w:val="ListParagraph"/>
        <w:widowControl/>
        <w:numPr>
          <w:ilvl w:val="0"/>
          <w:numId w:val="178"/>
        </w:numPr>
        <w:autoSpaceDE/>
        <w:autoSpaceDN/>
        <w:adjustRightInd/>
        <w:ind w:left="1440" w:hanging="450"/>
        <w:contextualSpacing w:val="0"/>
        <w:rPr>
          <w:color w:val="000000" w:themeColor="text1"/>
          <w:sz w:val="20"/>
          <w:szCs w:val="20"/>
        </w:rPr>
      </w:pPr>
      <w:r w:rsidRPr="00D95521">
        <w:rPr>
          <w:color w:val="000000" w:themeColor="text1"/>
          <w:sz w:val="20"/>
          <w:szCs w:val="20"/>
          <w:u w:val="single"/>
        </w:rPr>
        <w:t>Sidewalks</w:t>
      </w:r>
      <w:r w:rsidRPr="00D95521">
        <w:rPr>
          <w:i/>
          <w:iCs/>
          <w:color w:val="000000" w:themeColor="text1"/>
          <w:sz w:val="20"/>
          <w:szCs w:val="20"/>
        </w:rPr>
        <w:t xml:space="preserve">. </w:t>
      </w:r>
      <w:r w:rsidRPr="00D95521">
        <w:rPr>
          <w:color w:val="000000" w:themeColor="text1"/>
          <w:sz w:val="20"/>
          <w:szCs w:val="20"/>
        </w:rPr>
        <w:t>In addition to any required sidewalks around a parking area, each parking area with greater than 120 spaces shall comply with the following:</w:t>
      </w:r>
    </w:p>
    <w:p w14:paraId="7D449E09" w14:textId="77777777" w:rsidR="006B3EAD" w:rsidRPr="00D95521" w:rsidRDefault="006B3EAD" w:rsidP="00802B20">
      <w:pPr>
        <w:pStyle w:val="ListParagraph"/>
        <w:contextualSpacing w:val="0"/>
        <w:rPr>
          <w:i/>
          <w:iCs/>
          <w:color w:val="000000" w:themeColor="text1"/>
          <w:sz w:val="20"/>
          <w:szCs w:val="20"/>
        </w:rPr>
      </w:pPr>
    </w:p>
    <w:p w14:paraId="4C6FB608" w14:textId="77777777" w:rsidR="006B3EAD" w:rsidRPr="00D95521" w:rsidRDefault="006B3EAD" w:rsidP="00802B20">
      <w:pPr>
        <w:pStyle w:val="ListParagraph"/>
        <w:widowControl/>
        <w:numPr>
          <w:ilvl w:val="0"/>
          <w:numId w:val="187"/>
        </w:numPr>
        <w:autoSpaceDE/>
        <w:autoSpaceDN/>
        <w:adjustRightInd/>
        <w:ind w:left="2160"/>
        <w:contextualSpacing w:val="0"/>
        <w:rPr>
          <w:color w:val="000000" w:themeColor="text1"/>
          <w:sz w:val="20"/>
          <w:szCs w:val="20"/>
        </w:rPr>
      </w:pPr>
      <w:r w:rsidRPr="00D95521">
        <w:rPr>
          <w:color w:val="000000" w:themeColor="text1"/>
          <w:sz w:val="20"/>
          <w:szCs w:val="20"/>
        </w:rPr>
        <w:t>Each parking area shall have no less than 1 pedestrian walkway bisecting the parking area and connecting to adjoining sidewalks;</w:t>
      </w:r>
    </w:p>
    <w:p w14:paraId="74A726FF" w14:textId="77777777" w:rsidR="006B3EAD" w:rsidRPr="00D95521" w:rsidRDefault="006B3EAD" w:rsidP="00802B20">
      <w:pPr>
        <w:pStyle w:val="ListParagraph"/>
        <w:ind w:left="2160"/>
        <w:contextualSpacing w:val="0"/>
        <w:rPr>
          <w:color w:val="000000" w:themeColor="text1"/>
          <w:sz w:val="20"/>
          <w:szCs w:val="20"/>
        </w:rPr>
      </w:pPr>
    </w:p>
    <w:p w14:paraId="4B8FF986" w14:textId="2EECC459" w:rsidR="006B3EAD" w:rsidRPr="00D95521" w:rsidRDefault="006B3EAD" w:rsidP="00802B20">
      <w:pPr>
        <w:pStyle w:val="ListParagraph"/>
        <w:widowControl/>
        <w:numPr>
          <w:ilvl w:val="0"/>
          <w:numId w:val="187"/>
        </w:numPr>
        <w:autoSpaceDE/>
        <w:autoSpaceDN/>
        <w:adjustRightInd/>
        <w:ind w:left="2160"/>
        <w:contextualSpacing w:val="0"/>
        <w:rPr>
          <w:color w:val="000000" w:themeColor="text1"/>
          <w:sz w:val="20"/>
          <w:szCs w:val="20"/>
        </w:rPr>
      </w:pPr>
      <w:r w:rsidRPr="00D95521">
        <w:rPr>
          <w:color w:val="000000" w:themeColor="text1"/>
          <w:sz w:val="20"/>
          <w:szCs w:val="20"/>
        </w:rPr>
        <w:t>Each sidewalk shall be no less than 8 ft. wide; and</w:t>
      </w:r>
    </w:p>
    <w:p w14:paraId="6D64714E" w14:textId="77777777" w:rsidR="006B3EAD" w:rsidRPr="00D95521" w:rsidRDefault="006B3EAD" w:rsidP="00802B20">
      <w:pPr>
        <w:pStyle w:val="ListParagraph"/>
        <w:ind w:left="2160"/>
        <w:contextualSpacing w:val="0"/>
        <w:rPr>
          <w:color w:val="000000" w:themeColor="text1"/>
          <w:sz w:val="20"/>
          <w:szCs w:val="20"/>
        </w:rPr>
      </w:pPr>
    </w:p>
    <w:p w14:paraId="415B9F31" w14:textId="367AD207" w:rsidR="006B3EAD" w:rsidRPr="00D95521" w:rsidRDefault="006B3EAD" w:rsidP="00802B20">
      <w:pPr>
        <w:pStyle w:val="ListParagraph"/>
        <w:widowControl/>
        <w:numPr>
          <w:ilvl w:val="0"/>
          <w:numId w:val="187"/>
        </w:numPr>
        <w:autoSpaceDE/>
        <w:autoSpaceDN/>
        <w:adjustRightInd/>
        <w:ind w:left="2160"/>
        <w:contextualSpacing w:val="0"/>
        <w:rPr>
          <w:color w:val="000000" w:themeColor="text1"/>
          <w:sz w:val="20"/>
          <w:szCs w:val="20"/>
        </w:rPr>
      </w:pPr>
      <w:r w:rsidRPr="00D95521">
        <w:rPr>
          <w:color w:val="000000" w:themeColor="text1"/>
          <w:sz w:val="20"/>
          <w:szCs w:val="20"/>
        </w:rPr>
        <w:t xml:space="preserve">Each sidewalk shall be paved differently from the surrounding parking spaces </w:t>
      </w:r>
      <w:r w:rsidR="008E0552" w:rsidRPr="00D95521">
        <w:rPr>
          <w:color w:val="000000" w:themeColor="text1"/>
          <w:sz w:val="20"/>
          <w:szCs w:val="20"/>
        </w:rPr>
        <w:t>regarding</w:t>
      </w:r>
      <w:r w:rsidRPr="00D95521">
        <w:rPr>
          <w:color w:val="000000" w:themeColor="text1"/>
          <w:sz w:val="20"/>
          <w:szCs w:val="20"/>
        </w:rPr>
        <w:t xml:space="preserve"> texture, material, style, and color.</w:t>
      </w:r>
    </w:p>
    <w:p w14:paraId="72F6FD2E" w14:textId="77777777" w:rsidR="006B3EAD" w:rsidRPr="00D95521" w:rsidRDefault="006B3EAD" w:rsidP="00802B20">
      <w:pPr>
        <w:pStyle w:val="ListParagraph"/>
        <w:ind w:left="1440"/>
        <w:contextualSpacing w:val="0"/>
        <w:rPr>
          <w:color w:val="000000" w:themeColor="text1"/>
          <w:sz w:val="20"/>
          <w:szCs w:val="20"/>
        </w:rPr>
      </w:pPr>
    </w:p>
    <w:p w14:paraId="085BBA83" w14:textId="6263532A" w:rsidR="006B3EAD" w:rsidRPr="00513771" w:rsidRDefault="006B3EAD" w:rsidP="00802B20">
      <w:pPr>
        <w:pStyle w:val="BodyText"/>
        <w:numPr>
          <w:ilvl w:val="0"/>
          <w:numId w:val="178"/>
        </w:numPr>
        <w:autoSpaceDE/>
        <w:autoSpaceDN/>
        <w:adjustRightInd/>
        <w:snapToGrid w:val="0"/>
        <w:ind w:left="1440" w:hanging="450"/>
        <w:contextualSpacing/>
        <w:rPr>
          <w:rFonts w:ascii="Times New Roman" w:eastAsia="Times New Roman" w:hAnsi="Times New Roman" w:cs="Times New Roman"/>
          <w:color w:val="000000" w:themeColor="text1"/>
          <w:sz w:val="20"/>
          <w:szCs w:val="20"/>
        </w:rPr>
      </w:pPr>
      <w:r w:rsidRPr="00513771">
        <w:rPr>
          <w:rFonts w:ascii="Times New Roman" w:hAnsi="Times New Roman" w:cs="Times New Roman"/>
          <w:sz w:val="20"/>
          <w:szCs w:val="20"/>
          <w:u w:val="single"/>
        </w:rPr>
        <w:t>Additional parking spaces required</w:t>
      </w:r>
      <w:r w:rsidRPr="00513771">
        <w:rPr>
          <w:rFonts w:ascii="Times New Roman" w:hAnsi="Times New Roman" w:cs="Times New Roman"/>
          <w:i/>
          <w:iCs/>
          <w:sz w:val="20"/>
          <w:szCs w:val="20"/>
        </w:rPr>
        <w:t>.</w:t>
      </w:r>
      <w:r w:rsidRPr="00513771">
        <w:rPr>
          <w:rFonts w:ascii="Times New Roman" w:hAnsi="Times New Roman" w:cs="Times New Roman"/>
          <w:sz w:val="20"/>
          <w:szCs w:val="20"/>
        </w:rPr>
        <w:t xml:space="preserve"> In addition to the minimum off-street vehicle parking </w:t>
      </w:r>
      <w:r w:rsidRPr="00513771">
        <w:rPr>
          <w:rFonts w:ascii="Times New Roman" w:hAnsi="Times New Roman" w:cs="Times New Roman"/>
          <w:sz w:val="20"/>
          <w:szCs w:val="20"/>
        </w:rPr>
        <w:lastRenderedPageBreak/>
        <w:t xml:space="preserve">requirements set forth in this </w:t>
      </w:r>
      <w:r w:rsidR="00164C5A">
        <w:rPr>
          <w:rFonts w:ascii="Times New Roman" w:hAnsi="Times New Roman" w:cs="Times New Roman"/>
          <w:sz w:val="20"/>
          <w:szCs w:val="20"/>
        </w:rPr>
        <w:t>s</w:t>
      </w:r>
      <w:r w:rsidRPr="00513771">
        <w:rPr>
          <w:rFonts w:ascii="Times New Roman" w:hAnsi="Times New Roman" w:cs="Times New Roman"/>
          <w:sz w:val="20"/>
          <w:szCs w:val="20"/>
        </w:rPr>
        <w:t>ection, additional parking spaces shall be provided for the following:</w:t>
      </w:r>
    </w:p>
    <w:p w14:paraId="420EDD2D" w14:textId="77777777" w:rsidR="006B3EAD" w:rsidRPr="00513771" w:rsidRDefault="006B3EAD" w:rsidP="00802B20">
      <w:pPr>
        <w:pStyle w:val="ListParagraph"/>
        <w:snapToGrid w:val="0"/>
        <w:rPr>
          <w:rFonts w:eastAsia="Times New Roman"/>
          <w:color w:val="000000" w:themeColor="text1"/>
          <w:sz w:val="20"/>
          <w:szCs w:val="20"/>
        </w:rPr>
      </w:pPr>
    </w:p>
    <w:p w14:paraId="4F47D9EB" w14:textId="77777777" w:rsidR="006B3EAD" w:rsidRPr="00D95521" w:rsidRDefault="006B3EAD" w:rsidP="00802B20">
      <w:pPr>
        <w:pStyle w:val="ListParagraph"/>
        <w:widowControl/>
        <w:numPr>
          <w:ilvl w:val="0"/>
          <w:numId w:val="184"/>
        </w:numPr>
        <w:autoSpaceDE/>
        <w:autoSpaceDN/>
        <w:adjustRightInd/>
        <w:snapToGrid w:val="0"/>
        <w:ind w:left="2160"/>
        <w:rPr>
          <w:rFonts w:eastAsia="Times New Roman"/>
          <w:color w:val="000000" w:themeColor="text1"/>
          <w:sz w:val="20"/>
          <w:szCs w:val="20"/>
        </w:rPr>
      </w:pPr>
      <w:r w:rsidRPr="00513771">
        <w:rPr>
          <w:sz w:val="20"/>
          <w:szCs w:val="20"/>
          <w:u w:val="single"/>
        </w:rPr>
        <w:t>Business vehicles</w:t>
      </w:r>
      <w:r w:rsidRPr="00D95521">
        <w:rPr>
          <w:i/>
          <w:iCs/>
          <w:sz w:val="20"/>
          <w:szCs w:val="20"/>
        </w:rPr>
        <w:t>.</w:t>
      </w:r>
      <w:r w:rsidRPr="00D95521">
        <w:rPr>
          <w:sz w:val="20"/>
          <w:szCs w:val="20"/>
        </w:rPr>
        <w:t xml:space="preserve"> Additional off-street parking spaces shall be provided for each vehicle used in the conduct of the business. The additional parking spaces shall be located to the side or rear of the primary building.</w:t>
      </w:r>
    </w:p>
    <w:p w14:paraId="127FECA8" w14:textId="77777777" w:rsidR="006B3EAD" w:rsidRPr="00D95521" w:rsidRDefault="006B3EAD" w:rsidP="00802B20">
      <w:pPr>
        <w:pStyle w:val="ListParagraph"/>
        <w:snapToGrid w:val="0"/>
        <w:ind w:left="2160"/>
        <w:rPr>
          <w:rFonts w:eastAsia="Times New Roman"/>
          <w:color w:val="000000" w:themeColor="text1"/>
          <w:sz w:val="20"/>
          <w:szCs w:val="20"/>
        </w:rPr>
      </w:pPr>
    </w:p>
    <w:p w14:paraId="50A6AC2B" w14:textId="137D026A" w:rsidR="006B3EAD" w:rsidRPr="00D95521" w:rsidRDefault="006B3EAD" w:rsidP="00802B20">
      <w:pPr>
        <w:pStyle w:val="ListParagraph"/>
        <w:widowControl/>
        <w:numPr>
          <w:ilvl w:val="0"/>
          <w:numId w:val="184"/>
        </w:numPr>
        <w:autoSpaceDE/>
        <w:autoSpaceDN/>
        <w:adjustRightInd/>
        <w:snapToGrid w:val="0"/>
        <w:ind w:left="2160"/>
        <w:rPr>
          <w:rFonts w:eastAsia="Times New Roman"/>
          <w:color w:val="000000" w:themeColor="text1"/>
          <w:sz w:val="20"/>
          <w:szCs w:val="20"/>
        </w:rPr>
      </w:pPr>
      <w:r w:rsidRPr="00D95521">
        <w:rPr>
          <w:sz w:val="20"/>
          <w:szCs w:val="20"/>
          <w:u w:val="single"/>
        </w:rPr>
        <w:t>Loading Standards</w:t>
      </w:r>
      <w:r w:rsidRPr="00D95521">
        <w:rPr>
          <w:sz w:val="20"/>
          <w:szCs w:val="20"/>
        </w:rPr>
        <w:t xml:space="preserve">. Additional off-street parking spaces shall be provided for loading and unloading of materials or merchandise, in accordance with this </w:t>
      </w:r>
      <w:r w:rsidR="00EC7990" w:rsidRPr="00D95521">
        <w:rPr>
          <w:sz w:val="20"/>
          <w:szCs w:val="20"/>
        </w:rPr>
        <w:t>PUD ordinance</w:t>
      </w:r>
      <w:r w:rsidRPr="00D95521">
        <w:rPr>
          <w:i/>
          <w:iCs/>
          <w:sz w:val="20"/>
          <w:szCs w:val="20"/>
        </w:rPr>
        <w:t xml:space="preserve">. </w:t>
      </w:r>
    </w:p>
    <w:p w14:paraId="2527BDDF" w14:textId="77777777" w:rsidR="006B3EAD" w:rsidRPr="00D95521" w:rsidRDefault="006B3EAD" w:rsidP="00802B20">
      <w:pPr>
        <w:pStyle w:val="ListParagraph"/>
        <w:snapToGrid w:val="0"/>
        <w:ind w:left="2160"/>
        <w:rPr>
          <w:rFonts w:eastAsia="Times New Roman"/>
          <w:color w:val="000000" w:themeColor="text1"/>
          <w:sz w:val="20"/>
          <w:szCs w:val="20"/>
        </w:rPr>
      </w:pPr>
    </w:p>
    <w:p w14:paraId="00ABDC19" w14:textId="77777777" w:rsidR="006B3EAD" w:rsidRPr="00D95521" w:rsidRDefault="006B3EAD" w:rsidP="00802B20">
      <w:pPr>
        <w:pStyle w:val="ListParagraph"/>
        <w:widowControl/>
        <w:numPr>
          <w:ilvl w:val="0"/>
          <w:numId w:val="184"/>
        </w:numPr>
        <w:autoSpaceDE/>
        <w:autoSpaceDN/>
        <w:adjustRightInd/>
        <w:snapToGrid w:val="0"/>
        <w:ind w:left="2160"/>
        <w:rPr>
          <w:rFonts w:eastAsia="Times New Roman"/>
          <w:color w:val="000000" w:themeColor="text1"/>
          <w:sz w:val="20"/>
          <w:szCs w:val="20"/>
        </w:rPr>
      </w:pPr>
      <w:r w:rsidRPr="00D95521">
        <w:rPr>
          <w:sz w:val="20"/>
          <w:szCs w:val="20"/>
          <w:u w:val="single"/>
        </w:rPr>
        <w:t>Electric vehicle charging stations</w:t>
      </w:r>
      <w:r w:rsidRPr="00D95521">
        <w:rPr>
          <w:rFonts w:eastAsia="Times New Roman"/>
          <w:color w:val="000000" w:themeColor="text1"/>
          <w:sz w:val="20"/>
          <w:szCs w:val="20"/>
        </w:rPr>
        <w:t xml:space="preserve">. </w:t>
      </w:r>
      <w:r w:rsidRPr="00D95521">
        <w:rPr>
          <w:sz w:val="20"/>
          <w:szCs w:val="20"/>
        </w:rPr>
        <w:t>Additional off-street parking spaces shall be provided for each installed electric vehicle charging connector/plug.</w:t>
      </w:r>
    </w:p>
    <w:p w14:paraId="5C275484" w14:textId="77777777" w:rsidR="006B3EAD" w:rsidRPr="00D95521" w:rsidRDefault="006B3EAD" w:rsidP="00802B20">
      <w:pPr>
        <w:spacing w:after="68" w:line="222" w:lineRule="auto"/>
        <w:ind w:right="109"/>
        <w:rPr>
          <w:color w:val="000000" w:themeColor="text1"/>
          <w:sz w:val="20"/>
          <w:szCs w:val="20"/>
        </w:rPr>
      </w:pPr>
    </w:p>
    <w:p w14:paraId="6BE236F3" w14:textId="77777777" w:rsidR="006B3EAD" w:rsidRPr="00D95521" w:rsidRDefault="006B3EAD" w:rsidP="00802B20">
      <w:pPr>
        <w:pStyle w:val="ListParagraph"/>
        <w:widowControl/>
        <w:numPr>
          <w:ilvl w:val="0"/>
          <w:numId w:val="178"/>
        </w:numPr>
        <w:autoSpaceDE/>
        <w:autoSpaceDN/>
        <w:adjustRightInd/>
        <w:spacing w:after="68" w:line="222" w:lineRule="auto"/>
        <w:ind w:left="1440" w:right="109" w:hanging="450"/>
        <w:rPr>
          <w:color w:val="000000" w:themeColor="text1"/>
          <w:sz w:val="20"/>
          <w:szCs w:val="20"/>
        </w:rPr>
      </w:pPr>
      <w:r w:rsidRPr="00D95521">
        <w:rPr>
          <w:color w:val="000000" w:themeColor="text1"/>
          <w:sz w:val="20"/>
          <w:szCs w:val="20"/>
          <w:u w:val="single"/>
        </w:rPr>
        <w:t>Shared parking area within a lot</w:t>
      </w:r>
      <w:r w:rsidRPr="00D95521">
        <w:rPr>
          <w:i/>
          <w:iCs/>
          <w:color w:val="000000" w:themeColor="text1"/>
          <w:sz w:val="20"/>
          <w:szCs w:val="20"/>
        </w:rPr>
        <w:t>.</w:t>
      </w:r>
      <w:r w:rsidRPr="00D95521">
        <w:rPr>
          <w:color w:val="000000" w:themeColor="text1"/>
          <w:sz w:val="20"/>
          <w:szCs w:val="20"/>
        </w:rPr>
        <w:t xml:space="preserve"> </w:t>
      </w:r>
      <w:r w:rsidRPr="00D95521">
        <w:rPr>
          <w:sz w:val="20"/>
          <w:szCs w:val="20"/>
        </w:rPr>
        <w:t xml:space="preserve">Shared parking allows a reduction in the total number of required parking spaces when a lot is occupied by two or more uses that have differing hours of parking demand. When any lot or building is used for two or more uses that are listed below, the minimum total number of required parking spaces may be determined by the following </w:t>
      </w:r>
      <w:r w:rsidRPr="006F5762">
        <w:rPr>
          <w:i/>
          <w:iCs/>
          <w:sz w:val="20"/>
          <w:szCs w:val="20"/>
        </w:rPr>
        <w:t>Table</w:t>
      </w:r>
      <w:r w:rsidRPr="00D95521">
        <w:rPr>
          <w:sz w:val="20"/>
          <w:szCs w:val="20"/>
        </w:rPr>
        <w:t xml:space="preserve"> and calculations.</w:t>
      </w:r>
    </w:p>
    <w:p w14:paraId="6062FC44" w14:textId="77777777" w:rsidR="006B3EAD" w:rsidRPr="00D95521" w:rsidRDefault="006B3EAD" w:rsidP="006B3EAD">
      <w:pPr>
        <w:pStyle w:val="ListParagraph"/>
        <w:spacing w:after="68" w:line="222" w:lineRule="auto"/>
        <w:ind w:right="109"/>
        <w:jc w:val="both"/>
        <w:rPr>
          <w:i/>
          <w:iCs/>
          <w:color w:val="000000" w:themeColor="text1"/>
          <w:sz w:val="20"/>
          <w:szCs w:val="20"/>
        </w:rPr>
      </w:pPr>
    </w:p>
    <w:p w14:paraId="50749D6F" w14:textId="77777777" w:rsidR="006B3EAD" w:rsidRPr="00D95521" w:rsidRDefault="006B3EAD" w:rsidP="005E4F07">
      <w:pPr>
        <w:pStyle w:val="ListParagraph"/>
        <w:widowControl/>
        <w:numPr>
          <w:ilvl w:val="0"/>
          <w:numId w:val="188"/>
        </w:numPr>
        <w:autoSpaceDE/>
        <w:autoSpaceDN/>
        <w:adjustRightInd/>
        <w:spacing w:after="68" w:line="222" w:lineRule="auto"/>
        <w:ind w:left="2160" w:right="109"/>
        <w:jc w:val="both"/>
        <w:rPr>
          <w:i/>
          <w:iCs/>
          <w:color w:val="000000" w:themeColor="text1"/>
          <w:sz w:val="20"/>
          <w:szCs w:val="20"/>
        </w:rPr>
      </w:pPr>
      <w:r w:rsidRPr="00D95521">
        <w:rPr>
          <w:b/>
          <w:bCs/>
          <w:color w:val="000000" w:themeColor="text1"/>
          <w:sz w:val="20"/>
          <w:szCs w:val="20"/>
          <w:u w:val="single"/>
        </w:rPr>
        <w:t>Table</w:t>
      </w:r>
      <w:r w:rsidRPr="00D95521">
        <w:rPr>
          <w:color w:val="000000" w:themeColor="text1"/>
          <w:sz w:val="20"/>
          <w:szCs w:val="20"/>
          <w:u w:val="single"/>
        </w:rPr>
        <w:t>: Parking Demand Calculation</w:t>
      </w:r>
      <w:r w:rsidRPr="00D95521">
        <w:rPr>
          <w:i/>
          <w:iCs/>
          <w:color w:val="000000" w:themeColor="text1"/>
          <w:sz w:val="20"/>
          <w:szCs w:val="20"/>
        </w:rPr>
        <w:t>.</w:t>
      </w:r>
    </w:p>
    <w:tbl>
      <w:tblPr>
        <w:tblStyle w:val="TableGrid"/>
        <w:tblW w:w="7499" w:type="dxa"/>
        <w:tblInd w:w="1785" w:type="dxa"/>
        <w:tblLayout w:type="fixed"/>
        <w:tblLook w:val="04A0" w:firstRow="1" w:lastRow="0" w:firstColumn="1" w:lastColumn="0" w:noHBand="0" w:noVBand="1"/>
      </w:tblPr>
      <w:tblGrid>
        <w:gridCol w:w="1620"/>
        <w:gridCol w:w="1272"/>
        <w:gridCol w:w="1092"/>
        <w:gridCol w:w="1184"/>
        <w:gridCol w:w="1170"/>
        <w:gridCol w:w="1161"/>
      </w:tblGrid>
      <w:tr w:rsidR="00B916EF" w:rsidRPr="00D95521" w14:paraId="55E0F2B3" w14:textId="77777777" w:rsidTr="00A97661">
        <w:trPr>
          <w:trHeight w:val="501"/>
        </w:trPr>
        <w:tc>
          <w:tcPr>
            <w:tcW w:w="7499" w:type="dxa"/>
            <w:gridSpan w:val="6"/>
            <w:tcBorders>
              <w:top w:val="single" w:sz="12" w:space="0" w:color="000000"/>
              <w:left w:val="single" w:sz="12" w:space="0" w:color="000000"/>
              <w:bottom w:val="single" w:sz="8" w:space="0" w:color="000000"/>
              <w:right w:val="single" w:sz="12" w:space="0" w:color="000000"/>
            </w:tcBorders>
            <w:shd w:val="clear" w:color="auto" w:fill="000000" w:themeFill="text1"/>
            <w:vAlign w:val="center"/>
          </w:tcPr>
          <w:p w14:paraId="5F4785B2" w14:textId="77777777" w:rsidR="00B916EF" w:rsidRPr="00D95521" w:rsidRDefault="00B916EF" w:rsidP="003A6307">
            <w:pPr>
              <w:jc w:val="center"/>
              <w:rPr>
                <w:rFonts w:eastAsia="Calibri"/>
                <w:b/>
                <w:bCs/>
                <w:color w:val="000000"/>
                <w:sz w:val="20"/>
                <w:szCs w:val="20"/>
                <w:lang w:val="en" w:eastAsia="en"/>
              </w:rPr>
            </w:pPr>
            <w:r w:rsidRPr="00D95521">
              <w:rPr>
                <w:rFonts w:eastAsia="Calibri"/>
                <w:b/>
                <w:bCs/>
                <w:color w:val="FFFFFF" w:themeColor="background1"/>
                <w:sz w:val="20"/>
                <w:szCs w:val="20"/>
                <w:lang w:val="en" w:eastAsia="en"/>
              </w:rPr>
              <w:t>Parking Demand Calculation Table</w:t>
            </w:r>
          </w:p>
        </w:tc>
      </w:tr>
      <w:tr w:rsidR="00B916EF" w:rsidRPr="00D95521" w14:paraId="23E92D47" w14:textId="77777777" w:rsidTr="00A97661">
        <w:trPr>
          <w:trHeight w:val="20"/>
        </w:trPr>
        <w:tc>
          <w:tcPr>
            <w:tcW w:w="1620" w:type="dxa"/>
            <w:vMerge w:val="restart"/>
            <w:tcBorders>
              <w:top w:val="single" w:sz="8" w:space="0" w:color="000000"/>
              <w:left w:val="single" w:sz="8" w:space="0" w:color="000000"/>
              <w:bottom w:val="single" w:sz="8" w:space="0" w:color="000000"/>
              <w:right w:val="single" w:sz="8" w:space="0" w:color="000000"/>
            </w:tcBorders>
            <w:shd w:val="clear" w:color="auto" w:fill="70A9E0" w:themeFill="text2" w:themeFillTint="66"/>
            <w:vAlign w:val="center"/>
          </w:tcPr>
          <w:p w14:paraId="31CBB297" w14:textId="77777777" w:rsidR="00B916EF" w:rsidRPr="00D95521" w:rsidRDefault="00B916EF" w:rsidP="003A6307">
            <w:pPr>
              <w:jc w:val="center"/>
              <w:rPr>
                <w:b/>
                <w:bCs/>
                <w:color w:val="FFFFFF" w:themeColor="background1"/>
                <w:sz w:val="18"/>
                <w:szCs w:val="18"/>
                <w:lang w:val="en" w:eastAsia="en"/>
              </w:rPr>
            </w:pPr>
          </w:p>
          <w:p w14:paraId="6E8F2478" w14:textId="77777777" w:rsidR="00B916EF" w:rsidRPr="00D95521" w:rsidRDefault="00B916EF" w:rsidP="003A6307">
            <w:pPr>
              <w:jc w:val="center"/>
              <w:rPr>
                <w:b/>
                <w:bCs/>
                <w:color w:val="FFFFFF" w:themeColor="background1"/>
                <w:sz w:val="18"/>
                <w:szCs w:val="18"/>
                <w:lang w:val="en" w:eastAsia="en"/>
              </w:rPr>
            </w:pPr>
            <w:r w:rsidRPr="00D95521">
              <w:rPr>
                <w:b/>
                <w:bCs/>
                <w:color w:val="000000" w:themeColor="text1"/>
                <w:sz w:val="18"/>
                <w:szCs w:val="18"/>
                <w:lang w:val="en" w:eastAsia="en"/>
              </w:rPr>
              <w:t>Use Category</w:t>
            </w:r>
          </w:p>
        </w:tc>
        <w:tc>
          <w:tcPr>
            <w:tcW w:w="3548" w:type="dxa"/>
            <w:gridSpan w:val="3"/>
            <w:tcBorders>
              <w:top w:val="single" w:sz="8" w:space="0" w:color="000000"/>
              <w:left w:val="single" w:sz="8" w:space="0" w:color="000000"/>
              <w:bottom w:val="single" w:sz="8" w:space="0" w:color="000000"/>
            </w:tcBorders>
            <w:shd w:val="clear" w:color="auto" w:fill="84E290" w:themeFill="accent3" w:themeFillTint="66"/>
            <w:vAlign w:val="center"/>
          </w:tcPr>
          <w:p w14:paraId="0476F2BA" w14:textId="77777777" w:rsidR="00B916EF" w:rsidRPr="00D95521" w:rsidRDefault="00B916EF" w:rsidP="003A6307">
            <w:pPr>
              <w:jc w:val="center"/>
              <w:rPr>
                <w:b/>
                <w:bCs/>
                <w:color w:val="000000"/>
                <w:sz w:val="18"/>
                <w:szCs w:val="18"/>
                <w:lang w:val="en" w:eastAsia="en"/>
              </w:rPr>
            </w:pPr>
            <w:r w:rsidRPr="00D95521">
              <w:rPr>
                <w:b/>
                <w:bCs/>
                <w:color w:val="000000"/>
                <w:sz w:val="18"/>
                <w:szCs w:val="18"/>
                <w:lang w:val="en" w:eastAsia="en"/>
              </w:rPr>
              <w:t>Weekdays</w:t>
            </w:r>
          </w:p>
        </w:tc>
        <w:tc>
          <w:tcPr>
            <w:tcW w:w="2331" w:type="dxa"/>
            <w:gridSpan w:val="2"/>
            <w:tcBorders>
              <w:top w:val="single" w:sz="8" w:space="0" w:color="000000"/>
              <w:left w:val="single" w:sz="8" w:space="0" w:color="000000"/>
              <w:bottom w:val="single" w:sz="8" w:space="0" w:color="000000"/>
              <w:right w:val="single" w:sz="8" w:space="0" w:color="000000"/>
            </w:tcBorders>
            <w:shd w:val="clear" w:color="auto" w:fill="84E290" w:themeFill="accent3" w:themeFillTint="66"/>
            <w:vAlign w:val="center"/>
          </w:tcPr>
          <w:p w14:paraId="624A8908" w14:textId="77777777" w:rsidR="00B916EF" w:rsidRPr="00D95521" w:rsidRDefault="00B916EF" w:rsidP="003A6307">
            <w:pPr>
              <w:jc w:val="center"/>
              <w:rPr>
                <w:rFonts w:eastAsia="Calibri"/>
                <w:b/>
                <w:bCs/>
                <w:color w:val="000000"/>
                <w:sz w:val="18"/>
                <w:szCs w:val="18"/>
                <w:lang w:val="en" w:eastAsia="en"/>
              </w:rPr>
            </w:pPr>
          </w:p>
          <w:p w14:paraId="6077F256" w14:textId="77777777" w:rsidR="00B916EF" w:rsidRPr="00D95521" w:rsidRDefault="00B916EF" w:rsidP="003A6307">
            <w:pPr>
              <w:jc w:val="center"/>
              <w:rPr>
                <w:rFonts w:eastAsia="Calibri"/>
                <w:b/>
                <w:bCs/>
                <w:color w:val="000000"/>
                <w:sz w:val="18"/>
                <w:szCs w:val="18"/>
                <w:lang w:val="en" w:eastAsia="en"/>
              </w:rPr>
            </w:pPr>
            <w:r w:rsidRPr="00D95521">
              <w:rPr>
                <w:rFonts w:eastAsia="Calibri"/>
                <w:b/>
                <w:bCs/>
                <w:color w:val="000000"/>
                <w:sz w:val="18"/>
                <w:szCs w:val="18"/>
                <w:lang w:val="en" w:eastAsia="en"/>
              </w:rPr>
              <w:t>Weekends</w:t>
            </w:r>
          </w:p>
          <w:p w14:paraId="7498C5CD" w14:textId="77777777" w:rsidR="00B916EF" w:rsidRPr="00D95521" w:rsidRDefault="00B916EF" w:rsidP="003A6307">
            <w:pPr>
              <w:jc w:val="center"/>
              <w:rPr>
                <w:b/>
                <w:bCs/>
                <w:color w:val="000000"/>
                <w:sz w:val="18"/>
                <w:szCs w:val="18"/>
                <w:lang w:val="en" w:eastAsia="en"/>
              </w:rPr>
            </w:pPr>
          </w:p>
        </w:tc>
      </w:tr>
      <w:tr w:rsidR="00B916EF" w:rsidRPr="00D95521" w14:paraId="2CB258DA" w14:textId="77777777" w:rsidTr="00A97661">
        <w:trPr>
          <w:trHeight w:val="582"/>
        </w:trPr>
        <w:tc>
          <w:tcPr>
            <w:tcW w:w="1620" w:type="dxa"/>
            <w:vMerge/>
            <w:tcBorders>
              <w:top w:val="single" w:sz="8" w:space="0" w:color="000000"/>
              <w:left w:val="single" w:sz="8" w:space="0" w:color="000000"/>
              <w:bottom w:val="single" w:sz="8" w:space="0" w:color="000000"/>
              <w:right w:val="single" w:sz="8" w:space="0" w:color="000000"/>
            </w:tcBorders>
            <w:shd w:val="clear" w:color="auto" w:fill="70A9E0" w:themeFill="text2" w:themeFillTint="66"/>
            <w:vAlign w:val="center"/>
          </w:tcPr>
          <w:p w14:paraId="437AD489" w14:textId="77777777" w:rsidR="00B916EF" w:rsidRPr="00D95521" w:rsidRDefault="00B916EF" w:rsidP="003A6307">
            <w:pPr>
              <w:spacing w:after="160"/>
              <w:jc w:val="center"/>
              <w:rPr>
                <w:color w:val="000000"/>
                <w:sz w:val="18"/>
                <w:szCs w:val="18"/>
                <w:lang w:val="en" w:eastAsia="en"/>
              </w:rPr>
            </w:pPr>
          </w:p>
        </w:tc>
        <w:tc>
          <w:tcPr>
            <w:tcW w:w="1272" w:type="dxa"/>
            <w:tcBorders>
              <w:top w:val="single" w:sz="8" w:space="0" w:color="000000"/>
              <w:left w:val="single" w:sz="8" w:space="0" w:color="000000"/>
              <w:bottom w:val="single" w:sz="8" w:space="0" w:color="000000"/>
              <w:right w:val="single" w:sz="8" w:space="0" w:color="000000"/>
            </w:tcBorders>
            <w:shd w:val="clear" w:color="auto" w:fill="C1F0C7" w:themeFill="accent3" w:themeFillTint="33"/>
            <w:vAlign w:val="center"/>
          </w:tcPr>
          <w:p w14:paraId="5A385A25" w14:textId="77777777" w:rsidR="00B916EF" w:rsidRPr="00D95521" w:rsidRDefault="00B916EF" w:rsidP="003A6307">
            <w:pPr>
              <w:spacing w:after="21"/>
              <w:ind w:left="19"/>
              <w:jc w:val="center"/>
              <w:rPr>
                <w:rFonts w:eastAsia="Calibri"/>
                <w:b/>
                <w:bCs/>
                <w:color w:val="000000"/>
                <w:sz w:val="18"/>
                <w:szCs w:val="18"/>
                <w:lang w:val="en" w:eastAsia="en"/>
              </w:rPr>
            </w:pPr>
          </w:p>
          <w:p w14:paraId="3EE71722" w14:textId="77777777" w:rsidR="00B916EF" w:rsidRPr="00D95521" w:rsidRDefault="00B916EF" w:rsidP="003A6307">
            <w:pPr>
              <w:spacing w:after="21"/>
              <w:ind w:left="19"/>
              <w:jc w:val="center"/>
              <w:rPr>
                <w:rFonts w:eastAsia="Calibri"/>
                <w:b/>
                <w:bCs/>
                <w:color w:val="000000"/>
                <w:sz w:val="18"/>
                <w:szCs w:val="18"/>
                <w:lang w:val="en" w:eastAsia="en"/>
              </w:rPr>
            </w:pPr>
            <w:r w:rsidRPr="00D95521">
              <w:rPr>
                <w:rFonts w:eastAsia="Calibri"/>
                <w:b/>
                <w:bCs/>
                <w:color w:val="000000"/>
                <w:sz w:val="18"/>
                <w:szCs w:val="18"/>
                <w:lang w:val="en" w:eastAsia="en"/>
              </w:rPr>
              <w:t>Night</w:t>
            </w:r>
          </w:p>
          <w:p w14:paraId="426F3716" w14:textId="77777777" w:rsidR="00B916EF" w:rsidRPr="00D95521" w:rsidRDefault="00B916EF" w:rsidP="003A6307">
            <w:pPr>
              <w:spacing w:after="21"/>
              <w:ind w:left="19"/>
              <w:jc w:val="center"/>
              <w:rPr>
                <w:b/>
                <w:bCs/>
                <w:color w:val="000000"/>
                <w:sz w:val="18"/>
                <w:szCs w:val="18"/>
                <w:lang w:val="en" w:eastAsia="en"/>
              </w:rPr>
            </w:pPr>
            <w:r w:rsidRPr="00D95521">
              <w:rPr>
                <w:rFonts w:eastAsia="Calibri"/>
                <w:b/>
                <w:bCs/>
                <w:color w:val="000000"/>
                <w:sz w:val="18"/>
                <w:szCs w:val="18"/>
                <w:lang w:val="en" w:eastAsia="en"/>
              </w:rPr>
              <w:t>12AM - 6AM</w:t>
            </w:r>
          </w:p>
          <w:p w14:paraId="3FA128A0" w14:textId="77777777" w:rsidR="00B916EF" w:rsidRPr="00D95521" w:rsidRDefault="00B916EF" w:rsidP="003A6307">
            <w:pPr>
              <w:ind w:left="13"/>
              <w:jc w:val="center"/>
              <w:rPr>
                <w:b/>
                <w:bCs/>
                <w:color w:val="000000"/>
                <w:sz w:val="18"/>
                <w:szCs w:val="18"/>
                <w:lang w:val="en" w:eastAsia="en"/>
              </w:rPr>
            </w:pPr>
          </w:p>
        </w:tc>
        <w:tc>
          <w:tcPr>
            <w:tcW w:w="1092" w:type="dxa"/>
            <w:tcBorders>
              <w:top w:val="single" w:sz="8" w:space="0" w:color="000000"/>
              <w:left w:val="single" w:sz="8" w:space="0" w:color="000000"/>
              <w:bottom w:val="single" w:sz="8" w:space="0" w:color="000000"/>
              <w:right w:val="single" w:sz="8" w:space="0" w:color="000000"/>
            </w:tcBorders>
            <w:shd w:val="clear" w:color="auto" w:fill="C1F0C7" w:themeFill="accent3" w:themeFillTint="33"/>
            <w:vAlign w:val="center"/>
          </w:tcPr>
          <w:p w14:paraId="24A04F9A" w14:textId="77777777" w:rsidR="00B916EF" w:rsidRPr="00D95521" w:rsidRDefault="00B916EF" w:rsidP="003A6307">
            <w:pPr>
              <w:spacing w:after="22"/>
              <w:jc w:val="center"/>
              <w:rPr>
                <w:rFonts w:eastAsia="Calibri"/>
                <w:b/>
                <w:bCs/>
                <w:color w:val="000000"/>
                <w:sz w:val="18"/>
                <w:szCs w:val="18"/>
                <w:lang w:val="en" w:eastAsia="en"/>
              </w:rPr>
            </w:pPr>
          </w:p>
          <w:p w14:paraId="351A99BE" w14:textId="77777777" w:rsidR="00B916EF" w:rsidRPr="00D95521" w:rsidRDefault="00B916EF" w:rsidP="003A6307">
            <w:pPr>
              <w:spacing w:after="22"/>
              <w:jc w:val="center"/>
              <w:rPr>
                <w:rFonts w:eastAsia="Calibri"/>
                <w:b/>
                <w:bCs/>
                <w:color w:val="000000"/>
                <w:sz w:val="18"/>
                <w:szCs w:val="18"/>
                <w:lang w:val="en" w:eastAsia="en"/>
              </w:rPr>
            </w:pPr>
            <w:r w:rsidRPr="00D95521">
              <w:rPr>
                <w:rFonts w:eastAsia="Calibri"/>
                <w:b/>
                <w:bCs/>
                <w:color w:val="000000"/>
                <w:sz w:val="18"/>
                <w:szCs w:val="18"/>
                <w:lang w:val="en" w:eastAsia="en"/>
              </w:rPr>
              <w:t>Day</w:t>
            </w:r>
          </w:p>
          <w:p w14:paraId="5888DCD9" w14:textId="77777777" w:rsidR="00B916EF" w:rsidRPr="00D95521" w:rsidRDefault="00B916EF" w:rsidP="003A6307">
            <w:pPr>
              <w:spacing w:after="22"/>
              <w:jc w:val="center"/>
              <w:rPr>
                <w:b/>
                <w:bCs/>
                <w:color w:val="000000"/>
                <w:sz w:val="18"/>
                <w:szCs w:val="18"/>
                <w:lang w:val="en" w:eastAsia="en"/>
              </w:rPr>
            </w:pPr>
            <w:r w:rsidRPr="00D95521">
              <w:rPr>
                <w:b/>
                <w:bCs/>
                <w:color w:val="000000"/>
                <w:sz w:val="18"/>
                <w:szCs w:val="18"/>
                <w:lang w:val="en" w:eastAsia="en"/>
              </w:rPr>
              <w:t>6AM – 6PM</w:t>
            </w:r>
          </w:p>
          <w:p w14:paraId="158D4DF9" w14:textId="77777777" w:rsidR="00B916EF" w:rsidRPr="00D95521" w:rsidRDefault="00B916EF" w:rsidP="003A6307">
            <w:pPr>
              <w:ind w:left="13"/>
              <w:jc w:val="center"/>
              <w:rPr>
                <w:b/>
                <w:bCs/>
                <w:color w:val="000000"/>
                <w:sz w:val="18"/>
                <w:szCs w:val="18"/>
                <w:lang w:val="en" w:eastAsia="en"/>
              </w:rPr>
            </w:pPr>
          </w:p>
        </w:tc>
        <w:tc>
          <w:tcPr>
            <w:tcW w:w="1184" w:type="dxa"/>
            <w:tcBorders>
              <w:top w:val="single" w:sz="8" w:space="0" w:color="000000"/>
              <w:left w:val="single" w:sz="8" w:space="0" w:color="000000"/>
              <w:bottom w:val="single" w:sz="8" w:space="0" w:color="000000"/>
              <w:right w:val="single" w:sz="8" w:space="0" w:color="000000"/>
            </w:tcBorders>
            <w:shd w:val="clear" w:color="auto" w:fill="C1F0C7" w:themeFill="accent3" w:themeFillTint="33"/>
            <w:vAlign w:val="center"/>
          </w:tcPr>
          <w:p w14:paraId="68F4F477" w14:textId="77777777" w:rsidR="00B916EF" w:rsidRPr="00D95521" w:rsidRDefault="00B916EF" w:rsidP="003A6307">
            <w:pPr>
              <w:spacing w:after="11"/>
              <w:ind w:left="13"/>
              <w:jc w:val="center"/>
              <w:rPr>
                <w:rFonts w:eastAsia="Calibri"/>
                <w:b/>
                <w:bCs/>
                <w:color w:val="000000"/>
                <w:sz w:val="18"/>
                <w:szCs w:val="18"/>
                <w:lang w:val="en" w:eastAsia="en"/>
              </w:rPr>
            </w:pPr>
          </w:p>
          <w:p w14:paraId="18535D1D" w14:textId="77777777" w:rsidR="00B916EF" w:rsidRPr="00D95521" w:rsidRDefault="00B916EF" w:rsidP="003A6307">
            <w:pPr>
              <w:spacing w:after="11"/>
              <w:ind w:left="13"/>
              <w:jc w:val="center"/>
              <w:rPr>
                <w:rFonts w:eastAsia="Calibri"/>
                <w:b/>
                <w:bCs/>
                <w:color w:val="000000"/>
                <w:sz w:val="18"/>
                <w:szCs w:val="18"/>
                <w:lang w:val="en" w:eastAsia="en"/>
              </w:rPr>
            </w:pPr>
            <w:r w:rsidRPr="00D95521">
              <w:rPr>
                <w:rFonts w:eastAsia="Calibri"/>
                <w:b/>
                <w:bCs/>
                <w:color w:val="000000"/>
                <w:sz w:val="18"/>
                <w:szCs w:val="18"/>
                <w:lang w:val="en" w:eastAsia="en"/>
              </w:rPr>
              <w:t>Evening</w:t>
            </w:r>
          </w:p>
          <w:p w14:paraId="5127D9E1" w14:textId="77777777" w:rsidR="00B916EF" w:rsidRPr="00D95521" w:rsidRDefault="00B916EF" w:rsidP="003A6307">
            <w:pPr>
              <w:spacing w:after="11"/>
              <w:ind w:left="13"/>
              <w:jc w:val="center"/>
              <w:rPr>
                <w:b/>
                <w:bCs/>
                <w:color w:val="000000"/>
                <w:sz w:val="18"/>
                <w:szCs w:val="18"/>
                <w:lang w:val="en" w:eastAsia="en"/>
              </w:rPr>
            </w:pPr>
            <w:r w:rsidRPr="00D95521">
              <w:rPr>
                <w:rFonts w:eastAsia="Calibri"/>
                <w:b/>
                <w:bCs/>
                <w:color w:val="000000"/>
                <w:sz w:val="18"/>
                <w:szCs w:val="18"/>
                <w:lang w:val="en" w:eastAsia="en"/>
              </w:rPr>
              <w:t>6PM – 12AM</w:t>
            </w:r>
          </w:p>
          <w:p w14:paraId="00DE7D5C" w14:textId="77777777" w:rsidR="00B916EF" w:rsidRPr="00D95521" w:rsidRDefault="00B916EF" w:rsidP="003A6307">
            <w:pPr>
              <w:jc w:val="center"/>
              <w:rPr>
                <w:b/>
                <w:bCs/>
                <w:color w:val="000000"/>
                <w:sz w:val="18"/>
                <w:szCs w:val="18"/>
                <w:lang w:val="en" w:eastAsia="en"/>
              </w:rPr>
            </w:pPr>
          </w:p>
        </w:tc>
        <w:tc>
          <w:tcPr>
            <w:tcW w:w="1170" w:type="dxa"/>
            <w:tcBorders>
              <w:top w:val="single" w:sz="8" w:space="0" w:color="000000"/>
              <w:left w:val="single" w:sz="8" w:space="0" w:color="000000"/>
              <w:bottom w:val="single" w:sz="8" w:space="0" w:color="000000"/>
              <w:right w:val="single" w:sz="8" w:space="0" w:color="000000"/>
            </w:tcBorders>
            <w:shd w:val="clear" w:color="auto" w:fill="C1F0C7" w:themeFill="accent3" w:themeFillTint="33"/>
            <w:vAlign w:val="center"/>
          </w:tcPr>
          <w:p w14:paraId="727BE61F" w14:textId="77777777" w:rsidR="00B916EF" w:rsidRPr="00D95521" w:rsidRDefault="00B916EF" w:rsidP="003A6307">
            <w:pPr>
              <w:ind w:left="13" w:right="13"/>
              <w:jc w:val="center"/>
              <w:rPr>
                <w:rFonts w:eastAsia="Calibri"/>
                <w:b/>
                <w:bCs/>
                <w:color w:val="000000"/>
                <w:sz w:val="18"/>
                <w:szCs w:val="18"/>
                <w:lang w:val="en" w:eastAsia="en"/>
              </w:rPr>
            </w:pPr>
            <w:r w:rsidRPr="00D95521">
              <w:rPr>
                <w:rFonts w:eastAsia="Calibri"/>
                <w:b/>
                <w:bCs/>
                <w:color w:val="000000"/>
                <w:sz w:val="18"/>
                <w:szCs w:val="18"/>
                <w:lang w:val="en" w:eastAsia="en"/>
              </w:rPr>
              <w:t>Day</w:t>
            </w:r>
          </w:p>
          <w:p w14:paraId="163819D8" w14:textId="77777777" w:rsidR="00B916EF" w:rsidRPr="00D95521" w:rsidRDefault="00B916EF" w:rsidP="003A6307">
            <w:pPr>
              <w:ind w:left="13" w:right="13"/>
              <w:jc w:val="center"/>
              <w:rPr>
                <w:b/>
                <w:bCs/>
                <w:color w:val="000000"/>
                <w:sz w:val="18"/>
                <w:szCs w:val="18"/>
                <w:lang w:val="en" w:eastAsia="en"/>
              </w:rPr>
            </w:pPr>
            <w:r w:rsidRPr="00D95521">
              <w:rPr>
                <w:rFonts w:eastAsia="Calibri"/>
                <w:b/>
                <w:bCs/>
                <w:color w:val="000000"/>
                <w:sz w:val="18"/>
                <w:szCs w:val="18"/>
                <w:lang w:val="en" w:eastAsia="en"/>
              </w:rPr>
              <w:t>6AM – 6 PM</w:t>
            </w:r>
          </w:p>
        </w:tc>
        <w:tc>
          <w:tcPr>
            <w:tcW w:w="1161" w:type="dxa"/>
            <w:tcBorders>
              <w:top w:val="single" w:sz="8" w:space="0" w:color="000000"/>
              <w:left w:val="single" w:sz="8" w:space="0" w:color="000000"/>
              <w:bottom w:val="single" w:sz="8" w:space="0" w:color="000000"/>
              <w:right w:val="single" w:sz="8" w:space="0" w:color="000000"/>
            </w:tcBorders>
            <w:shd w:val="clear" w:color="auto" w:fill="C1F0C7" w:themeFill="accent3" w:themeFillTint="33"/>
            <w:vAlign w:val="center"/>
          </w:tcPr>
          <w:p w14:paraId="0144259A" w14:textId="77777777" w:rsidR="00B916EF" w:rsidRPr="00D95521" w:rsidRDefault="00B916EF" w:rsidP="003A6307">
            <w:pPr>
              <w:spacing w:after="14"/>
              <w:ind w:left="13"/>
              <w:jc w:val="center"/>
              <w:rPr>
                <w:rFonts w:eastAsia="Calibri"/>
                <w:b/>
                <w:bCs/>
                <w:color w:val="000000"/>
                <w:sz w:val="18"/>
                <w:szCs w:val="18"/>
                <w:lang w:val="en" w:eastAsia="en"/>
              </w:rPr>
            </w:pPr>
            <w:r w:rsidRPr="00D95521">
              <w:rPr>
                <w:rFonts w:eastAsia="Calibri"/>
                <w:b/>
                <w:bCs/>
                <w:color w:val="000000"/>
                <w:sz w:val="18"/>
                <w:szCs w:val="18"/>
                <w:lang w:val="en" w:eastAsia="en"/>
              </w:rPr>
              <w:t>Evening</w:t>
            </w:r>
          </w:p>
          <w:p w14:paraId="2E6325EA" w14:textId="77777777" w:rsidR="00B916EF" w:rsidRPr="00D95521" w:rsidRDefault="00B916EF" w:rsidP="003A6307">
            <w:pPr>
              <w:spacing w:after="14"/>
              <w:ind w:left="13"/>
              <w:jc w:val="center"/>
              <w:rPr>
                <w:b/>
                <w:bCs/>
                <w:color w:val="000000"/>
                <w:sz w:val="18"/>
                <w:szCs w:val="18"/>
                <w:lang w:val="en" w:eastAsia="en"/>
              </w:rPr>
            </w:pPr>
            <w:r w:rsidRPr="00D95521">
              <w:rPr>
                <w:b/>
                <w:bCs/>
                <w:color w:val="000000"/>
                <w:sz w:val="18"/>
                <w:szCs w:val="18"/>
                <w:lang w:val="en" w:eastAsia="en"/>
              </w:rPr>
              <w:t>6PM - 12AM</w:t>
            </w:r>
          </w:p>
        </w:tc>
      </w:tr>
      <w:tr w:rsidR="00B916EF" w:rsidRPr="00D95521" w14:paraId="07FB02B0" w14:textId="77777777" w:rsidTr="00A97661">
        <w:trPr>
          <w:trHeight w:val="724"/>
        </w:trPr>
        <w:tc>
          <w:tcPr>
            <w:tcW w:w="1620" w:type="dxa"/>
            <w:tcBorders>
              <w:top w:val="single" w:sz="2" w:space="0" w:color="000000"/>
              <w:left w:val="single" w:sz="12" w:space="0" w:color="000000"/>
              <w:bottom w:val="single" w:sz="2" w:space="0" w:color="000000"/>
              <w:right w:val="single" w:sz="2" w:space="0" w:color="000000"/>
            </w:tcBorders>
            <w:shd w:val="clear" w:color="auto" w:fill="B7D4EF" w:themeFill="text2" w:themeFillTint="33"/>
            <w:vAlign w:val="center"/>
          </w:tcPr>
          <w:p w14:paraId="54BC0922" w14:textId="77777777" w:rsidR="00B916EF" w:rsidRPr="00D95521" w:rsidRDefault="00B916EF" w:rsidP="003A6307">
            <w:pPr>
              <w:spacing w:after="3"/>
              <w:rPr>
                <w:color w:val="000000"/>
                <w:sz w:val="18"/>
                <w:szCs w:val="18"/>
                <w:lang w:val="en" w:eastAsia="en"/>
              </w:rPr>
            </w:pPr>
            <w:r w:rsidRPr="00D95521">
              <w:rPr>
                <w:color w:val="000000"/>
                <w:sz w:val="18"/>
                <w:szCs w:val="18"/>
                <w:lang w:val="en" w:eastAsia="en"/>
              </w:rPr>
              <w:t>Office Service use;</w:t>
            </w:r>
          </w:p>
          <w:p w14:paraId="2C9EFB09" w14:textId="3CC60949" w:rsidR="00B916EF" w:rsidRPr="00D95521" w:rsidRDefault="00B916EF" w:rsidP="00A97661">
            <w:pPr>
              <w:spacing w:after="3"/>
              <w:rPr>
                <w:color w:val="000000"/>
                <w:sz w:val="18"/>
                <w:szCs w:val="18"/>
                <w:lang w:val="en" w:eastAsia="en"/>
              </w:rPr>
            </w:pPr>
            <w:r w:rsidRPr="00D95521">
              <w:rPr>
                <w:color w:val="000000"/>
                <w:sz w:val="18"/>
                <w:szCs w:val="18"/>
                <w:lang w:val="en" w:eastAsia="en"/>
              </w:rPr>
              <w:t>Industrial use;</w:t>
            </w:r>
          </w:p>
        </w:tc>
        <w:tc>
          <w:tcPr>
            <w:tcW w:w="1272" w:type="dxa"/>
            <w:tcBorders>
              <w:top w:val="single" w:sz="2" w:space="0" w:color="000000"/>
              <w:left w:val="single" w:sz="2" w:space="0" w:color="000000"/>
              <w:bottom w:val="single" w:sz="2" w:space="0" w:color="000000"/>
              <w:right w:val="single" w:sz="2" w:space="0" w:color="000000"/>
            </w:tcBorders>
            <w:vAlign w:val="center"/>
          </w:tcPr>
          <w:p w14:paraId="6A11415D" w14:textId="77777777" w:rsidR="00B916EF" w:rsidRPr="00D95521" w:rsidRDefault="00B916EF" w:rsidP="003A6307">
            <w:pPr>
              <w:ind w:left="6"/>
              <w:contextualSpacing/>
              <w:jc w:val="center"/>
              <w:rPr>
                <w:color w:val="000000"/>
                <w:sz w:val="18"/>
                <w:szCs w:val="18"/>
                <w:lang w:val="en" w:eastAsia="en"/>
              </w:rPr>
            </w:pPr>
            <w:r w:rsidRPr="00D95521">
              <w:rPr>
                <w:rFonts w:eastAsia="Calibri"/>
                <w:color w:val="000000"/>
                <w:sz w:val="18"/>
                <w:szCs w:val="18"/>
                <w:lang w:val="en" w:eastAsia="en"/>
              </w:rPr>
              <w:t>5%</w:t>
            </w:r>
          </w:p>
        </w:tc>
        <w:tc>
          <w:tcPr>
            <w:tcW w:w="1092" w:type="dxa"/>
            <w:tcBorders>
              <w:top w:val="single" w:sz="2" w:space="0" w:color="000000"/>
              <w:left w:val="single" w:sz="2" w:space="0" w:color="000000"/>
              <w:bottom w:val="single" w:sz="2" w:space="0" w:color="000000"/>
              <w:right w:val="single" w:sz="2" w:space="0" w:color="000000"/>
            </w:tcBorders>
            <w:vAlign w:val="center"/>
          </w:tcPr>
          <w:p w14:paraId="3305765C" w14:textId="77777777" w:rsidR="00B916EF" w:rsidRPr="00D95521" w:rsidRDefault="00B916EF" w:rsidP="003A6307">
            <w:pPr>
              <w:ind w:left="13"/>
              <w:contextualSpacing/>
              <w:jc w:val="center"/>
              <w:rPr>
                <w:color w:val="000000"/>
                <w:sz w:val="18"/>
                <w:szCs w:val="18"/>
                <w:lang w:val="en" w:eastAsia="en"/>
              </w:rPr>
            </w:pPr>
            <w:r w:rsidRPr="00D95521">
              <w:rPr>
                <w:rFonts w:eastAsia="Calibri"/>
                <w:color w:val="000000"/>
                <w:sz w:val="18"/>
                <w:szCs w:val="18"/>
                <w:lang w:val="en" w:eastAsia="en"/>
              </w:rPr>
              <w:t>100%</w:t>
            </w:r>
          </w:p>
        </w:tc>
        <w:tc>
          <w:tcPr>
            <w:tcW w:w="1184" w:type="dxa"/>
            <w:tcBorders>
              <w:top w:val="single" w:sz="2" w:space="0" w:color="000000"/>
              <w:left w:val="single" w:sz="2" w:space="0" w:color="000000"/>
              <w:bottom w:val="single" w:sz="2" w:space="0" w:color="000000"/>
              <w:right w:val="single" w:sz="2" w:space="0" w:color="000000"/>
            </w:tcBorders>
            <w:vAlign w:val="center"/>
          </w:tcPr>
          <w:p w14:paraId="739A7EA3" w14:textId="77777777" w:rsidR="00B916EF" w:rsidRPr="00D95521" w:rsidRDefault="00B916EF" w:rsidP="003A6307">
            <w:pPr>
              <w:ind w:left="6"/>
              <w:contextualSpacing/>
              <w:jc w:val="center"/>
              <w:rPr>
                <w:color w:val="000000"/>
                <w:sz w:val="18"/>
                <w:szCs w:val="18"/>
                <w:lang w:val="en" w:eastAsia="en"/>
              </w:rPr>
            </w:pPr>
            <w:r w:rsidRPr="00D95521">
              <w:rPr>
                <w:rFonts w:eastAsia="Calibri"/>
                <w:color w:val="000000"/>
                <w:sz w:val="18"/>
                <w:szCs w:val="18"/>
                <w:lang w:val="en" w:eastAsia="en"/>
              </w:rPr>
              <w:t>10%</w:t>
            </w:r>
          </w:p>
        </w:tc>
        <w:tc>
          <w:tcPr>
            <w:tcW w:w="1170" w:type="dxa"/>
            <w:tcBorders>
              <w:top w:val="single" w:sz="2" w:space="0" w:color="000000"/>
              <w:left w:val="single" w:sz="2" w:space="0" w:color="000000"/>
              <w:bottom w:val="single" w:sz="2" w:space="0" w:color="000000"/>
              <w:right w:val="single" w:sz="2" w:space="0" w:color="000000"/>
            </w:tcBorders>
            <w:vAlign w:val="center"/>
          </w:tcPr>
          <w:p w14:paraId="08F91D8B" w14:textId="77777777" w:rsidR="00B916EF" w:rsidRPr="00D95521" w:rsidRDefault="00B916EF" w:rsidP="003A6307">
            <w:pPr>
              <w:spacing w:after="160"/>
              <w:contextualSpacing/>
              <w:jc w:val="center"/>
              <w:rPr>
                <w:color w:val="000000"/>
                <w:sz w:val="18"/>
                <w:szCs w:val="18"/>
                <w:lang w:val="en" w:eastAsia="en"/>
              </w:rPr>
            </w:pPr>
            <w:r w:rsidRPr="00D95521">
              <w:rPr>
                <w:color w:val="000000"/>
                <w:sz w:val="18"/>
                <w:szCs w:val="18"/>
                <w:lang w:val="en" w:eastAsia="en"/>
              </w:rPr>
              <w:t>10%</w:t>
            </w:r>
          </w:p>
        </w:tc>
        <w:tc>
          <w:tcPr>
            <w:tcW w:w="1161" w:type="dxa"/>
            <w:tcBorders>
              <w:top w:val="single" w:sz="2" w:space="0" w:color="000000"/>
              <w:left w:val="single" w:sz="2" w:space="0" w:color="000000"/>
              <w:bottom w:val="single" w:sz="2" w:space="0" w:color="000000"/>
              <w:right w:val="single" w:sz="12" w:space="0" w:color="000000"/>
            </w:tcBorders>
            <w:vAlign w:val="center"/>
          </w:tcPr>
          <w:p w14:paraId="57EF0761" w14:textId="77777777" w:rsidR="00B916EF" w:rsidRPr="00D95521" w:rsidRDefault="00B916EF" w:rsidP="003A6307">
            <w:pPr>
              <w:ind w:left="6"/>
              <w:contextualSpacing/>
              <w:jc w:val="center"/>
              <w:rPr>
                <w:color w:val="000000"/>
                <w:sz w:val="18"/>
                <w:szCs w:val="18"/>
                <w:lang w:val="en" w:eastAsia="en"/>
              </w:rPr>
            </w:pPr>
            <w:r w:rsidRPr="00D95521">
              <w:rPr>
                <w:rFonts w:eastAsia="Calibri"/>
                <w:color w:val="000000"/>
                <w:sz w:val="18"/>
                <w:szCs w:val="18"/>
                <w:lang w:val="en" w:eastAsia="en"/>
              </w:rPr>
              <w:t>5%</w:t>
            </w:r>
          </w:p>
        </w:tc>
      </w:tr>
      <w:tr w:rsidR="00B916EF" w:rsidRPr="00D95521" w14:paraId="50D4A2E6" w14:textId="77777777" w:rsidTr="00A97661">
        <w:trPr>
          <w:trHeight w:val="445"/>
        </w:trPr>
        <w:tc>
          <w:tcPr>
            <w:tcW w:w="1620" w:type="dxa"/>
            <w:tcBorders>
              <w:top w:val="single" w:sz="2" w:space="0" w:color="000000"/>
              <w:left w:val="single" w:sz="12" w:space="0" w:color="000000"/>
              <w:bottom w:val="single" w:sz="2" w:space="0" w:color="000000"/>
              <w:right w:val="single" w:sz="2" w:space="0" w:color="000000"/>
            </w:tcBorders>
            <w:shd w:val="clear" w:color="auto" w:fill="B7D4EF" w:themeFill="text2" w:themeFillTint="33"/>
            <w:vAlign w:val="center"/>
          </w:tcPr>
          <w:p w14:paraId="43A2C35F" w14:textId="77777777" w:rsidR="00B916EF" w:rsidRPr="00D95521" w:rsidRDefault="00B916EF" w:rsidP="003A6307">
            <w:pPr>
              <w:ind w:left="6"/>
              <w:rPr>
                <w:color w:val="000000"/>
                <w:sz w:val="18"/>
                <w:szCs w:val="18"/>
                <w:lang w:val="en" w:eastAsia="en"/>
              </w:rPr>
            </w:pPr>
            <w:r w:rsidRPr="00D95521">
              <w:rPr>
                <w:color w:val="000000"/>
                <w:sz w:val="18"/>
                <w:szCs w:val="18"/>
                <w:lang w:val="en" w:eastAsia="en"/>
              </w:rPr>
              <w:t>Restaurant</w:t>
            </w:r>
          </w:p>
        </w:tc>
        <w:tc>
          <w:tcPr>
            <w:tcW w:w="1272" w:type="dxa"/>
            <w:tcBorders>
              <w:top w:val="single" w:sz="2" w:space="0" w:color="000000"/>
              <w:left w:val="single" w:sz="2" w:space="0" w:color="000000"/>
              <w:bottom w:val="single" w:sz="2" w:space="0" w:color="000000"/>
              <w:right w:val="single" w:sz="2" w:space="0" w:color="000000"/>
            </w:tcBorders>
            <w:vAlign w:val="center"/>
          </w:tcPr>
          <w:p w14:paraId="562DFE82" w14:textId="77777777" w:rsidR="00B916EF" w:rsidRPr="00D95521" w:rsidRDefault="00B916EF" w:rsidP="003A6307">
            <w:pPr>
              <w:spacing w:after="160"/>
              <w:contextualSpacing/>
              <w:jc w:val="center"/>
              <w:rPr>
                <w:color w:val="000000"/>
                <w:sz w:val="18"/>
                <w:szCs w:val="18"/>
                <w:lang w:val="en" w:eastAsia="en"/>
              </w:rPr>
            </w:pPr>
            <w:r w:rsidRPr="00D95521">
              <w:rPr>
                <w:color w:val="000000"/>
                <w:sz w:val="18"/>
                <w:szCs w:val="18"/>
                <w:lang w:val="en" w:eastAsia="en"/>
              </w:rPr>
              <w:t>50%</w:t>
            </w:r>
          </w:p>
        </w:tc>
        <w:tc>
          <w:tcPr>
            <w:tcW w:w="1092" w:type="dxa"/>
            <w:tcBorders>
              <w:top w:val="single" w:sz="2" w:space="0" w:color="000000"/>
              <w:left w:val="single" w:sz="2" w:space="0" w:color="000000"/>
              <w:bottom w:val="single" w:sz="2" w:space="0" w:color="000000"/>
              <w:right w:val="single" w:sz="2" w:space="0" w:color="000000"/>
            </w:tcBorders>
            <w:vAlign w:val="center"/>
          </w:tcPr>
          <w:p w14:paraId="3D89A9C1" w14:textId="77777777" w:rsidR="00B916EF" w:rsidRPr="00D95521" w:rsidRDefault="00B916EF" w:rsidP="003A6307">
            <w:pPr>
              <w:spacing w:after="160"/>
              <w:contextualSpacing/>
              <w:jc w:val="center"/>
              <w:rPr>
                <w:color w:val="000000"/>
                <w:sz w:val="18"/>
                <w:szCs w:val="18"/>
                <w:lang w:val="en" w:eastAsia="en"/>
              </w:rPr>
            </w:pPr>
            <w:r w:rsidRPr="00D95521">
              <w:rPr>
                <w:color w:val="000000"/>
                <w:sz w:val="18"/>
                <w:szCs w:val="18"/>
                <w:lang w:val="en" w:eastAsia="en"/>
              </w:rPr>
              <w:t>70%</w:t>
            </w:r>
          </w:p>
        </w:tc>
        <w:tc>
          <w:tcPr>
            <w:tcW w:w="1184" w:type="dxa"/>
            <w:tcBorders>
              <w:top w:val="single" w:sz="2" w:space="0" w:color="000000"/>
              <w:left w:val="single" w:sz="2" w:space="0" w:color="000000"/>
              <w:bottom w:val="single" w:sz="2" w:space="0" w:color="000000"/>
              <w:right w:val="single" w:sz="2" w:space="0" w:color="000000"/>
            </w:tcBorders>
            <w:vAlign w:val="center"/>
          </w:tcPr>
          <w:p w14:paraId="6542137F" w14:textId="77777777" w:rsidR="00B916EF" w:rsidRPr="00D95521" w:rsidRDefault="00B916EF" w:rsidP="003A6307">
            <w:pPr>
              <w:ind w:left="13"/>
              <w:contextualSpacing/>
              <w:jc w:val="center"/>
              <w:rPr>
                <w:color w:val="000000"/>
                <w:sz w:val="18"/>
                <w:szCs w:val="18"/>
                <w:lang w:val="en" w:eastAsia="en"/>
              </w:rPr>
            </w:pPr>
            <w:r w:rsidRPr="00D95521">
              <w:rPr>
                <w:rFonts w:eastAsia="Calibri"/>
                <w:color w:val="000000"/>
                <w:sz w:val="18"/>
                <w:szCs w:val="18"/>
                <w:lang w:val="en" w:eastAsia="en"/>
              </w:rPr>
              <w:t>100%</w:t>
            </w:r>
          </w:p>
        </w:tc>
        <w:tc>
          <w:tcPr>
            <w:tcW w:w="1170" w:type="dxa"/>
            <w:tcBorders>
              <w:top w:val="single" w:sz="2" w:space="0" w:color="000000"/>
              <w:left w:val="single" w:sz="2" w:space="0" w:color="000000"/>
              <w:bottom w:val="single" w:sz="2" w:space="0" w:color="000000"/>
              <w:right w:val="single" w:sz="2" w:space="0" w:color="000000"/>
            </w:tcBorders>
            <w:vAlign w:val="center"/>
          </w:tcPr>
          <w:p w14:paraId="32F2ECCB" w14:textId="77777777" w:rsidR="00B916EF" w:rsidRPr="00D95521" w:rsidRDefault="00B916EF" w:rsidP="003A6307">
            <w:pPr>
              <w:spacing w:after="160"/>
              <w:contextualSpacing/>
              <w:jc w:val="center"/>
              <w:rPr>
                <w:color w:val="000000"/>
                <w:sz w:val="18"/>
                <w:szCs w:val="18"/>
                <w:lang w:val="en" w:eastAsia="en"/>
              </w:rPr>
            </w:pPr>
            <w:r w:rsidRPr="00D95521">
              <w:rPr>
                <w:color w:val="000000"/>
                <w:sz w:val="18"/>
                <w:szCs w:val="18"/>
                <w:lang w:val="en" w:eastAsia="en"/>
              </w:rPr>
              <w:t>70%</w:t>
            </w:r>
          </w:p>
        </w:tc>
        <w:tc>
          <w:tcPr>
            <w:tcW w:w="1161" w:type="dxa"/>
            <w:tcBorders>
              <w:top w:val="single" w:sz="2" w:space="0" w:color="000000"/>
              <w:left w:val="single" w:sz="2" w:space="0" w:color="000000"/>
              <w:bottom w:val="single" w:sz="2" w:space="0" w:color="000000"/>
              <w:right w:val="single" w:sz="12" w:space="0" w:color="000000"/>
            </w:tcBorders>
            <w:vAlign w:val="center"/>
          </w:tcPr>
          <w:p w14:paraId="2C72F2AD" w14:textId="77777777" w:rsidR="00B916EF" w:rsidRPr="00D95521" w:rsidRDefault="00B916EF" w:rsidP="003A6307">
            <w:pPr>
              <w:ind w:left="13"/>
              <w:contextualSpacing/>
              <w:jc w:val="center"/>
              <w:rPr>
                <w:color w:val="000000"/>
                <w:sz w:val="18"/>
                <w:szCs w:val="18"/>
                <w:lang w:val="en" w:eastAsia="en"/>
              </w:rPr>
            </w:pPr>
            <w:r w:rsidRPr="00D95521">
              <w:rPr>
                <w:rFonts w:eastAsia="Calibri"/>
                <w:color w:val="000000"/>
                <w:sz w:val="18"/>
                <w:szCs w:val="18"/>
                <w:lang w:val="en" w:eastAsia="en"/>
              </w:rPr>
              <w:t>100%</w:t>
            </w:r>
          </w:p>
        </w:tc>
      </w:tr>
      <w:tr w:rsidR="00B916EF" w:rsidRPr="00D95521" w14:paraId="734D384F" w14:textId="77777777" w:rsidTr="00A97661">
        <w:trPr>
          <w:trHeight w:val="526"/>
        </w:trPr>
        <w:tc>
          <w:tcPr>
            <w:tcW w:w="1620" w:type="dxa"/>
            <w:tcBorders>
              <w:top w:val="single" w:sz="2" w:space="0" w:color="000000"/>
              <w:left w:val="single" w:sz="12" w:space="0" w:color="000000"/>
              <w:bottom w:val="single" w:sz="2" w:space="0" w:color="000000"/>
              <w:right w:val="single" w:sz="2" w:space="0" w:color="000000"/>
            </w:tcBorders>
            <w:shd w:val="clear" w:color="auto" w:fill="B7D4EF" w:themeFill="text2" w:themeFillTint="33"/>
            <w:vAlign w:val="center"/>
          </w:tcPr>
          <w:p w14:paraId="087A3969" w14:textId="77777777" w:rsidR="00B916EF" w:rsidRPr="00D95521" w:rsidRDefault="00B916EF" w:rsidP="003A6307">
            <w:pPr>
              <w:ind w:left="6"/>
              <w:rPr>
                <w:color w:val="000000"/>
                <w:sz w:val="18"/>
                <w:szCs w:val="18"/>
                <w:lang w:val="en" w:eastAsia="en"/>
              </w:rPr>
            </w:pPr>
            <w:r w:rsidRPr="00D95521">
              <w:rPr>
                <w:color w:val="000000"/>
                <w:sz w:val="18"/>
                <w:szCs w:val="18"/>
                <w:lang w:val="en" w:eastAsia="en"/>
              </w:rPr>
              <w:t>Retail use;</w:t>
            </w:r>
          </w:p>
          <w:p w14:paraId="53F91B2E" w14:textId="77777777" w:rsidR="00B916EF" w:rsidRPr="00D95521" w:rsidRDefault="00B916EF" w:rsidP="00A97661">
            <w:pPr>
              <w:ind w:left="6" w:right="-191"/>
              <w:rPr>
                <w:color w:val="000000"/>
                <w:sz w:val="18"/>
                <w:szCs w:val="18"/>
                <w:lang w:val="en" w:eastAsia="en"/>
              </w:rPr>
            </w:pPr>
            <w:r w:rsidRPr="00D95521">
              <w:rPr>
                <w:color w:val="000000"/>
                <w:sz w:val="18"/>
                <w:szCs w:val="18"/>
                <w:lang w:val="en" w:eastAsia="en"/>
              </w:rPr>
              <w:t>Personal Service use</w:t>
            </w:r>
          </w:p>
        </w:tc>
        <w:tc>
          <w:tcPr>
            <w:tcW w:w="1272" w:type="dxa"/>
            <w:tcBorders>
              <w:top w:val="single" w:sz="2" w:space="0" w:color="000000"/>
              <w:left w:val="single" w:sz="2" w:space="0" w:color="000000"/>
              <w:bottom w:val="single" w:sz="2" w:space="0" w:color="000000"/>
              <w:right w:val="single" w:sz="2" w:space="0" w:color="000000"/>
            </w:tcBorders>
            <w:vAlign w:val="center"/>
          </w:tcPr>
          <w:p w14:paraId="169489BB" w14:textId="77777777" w:rsidR="00B916EF" w:rsidRPr="00D95521" w:rsidRDefault="00B916EF" w:rsidP="003A6307">
            <w:pPr>
              <w:ind w:left="6"/>
              <w:contextualSpacing/>
              <w:jc w:val="center"/>
              <w:rPr>
                <w:color w:val="000000"/>
                <w:sz w:val="18"/>
                <w:szCs w:val="18"/>
                <w:lang w:val="en" w:eastAsia="en"/>
              </w:rPr>
            </w:pPr>
            <w:r w:rsidRPr="00D95521">
              <w:rPr>
                <w:rFonts w:eastAsia="Calibri"/>
                <w:color w:val="000000"/>
                <w:sz w:val="18"/>
                <w:szCs w:val="18"/>
                <w:lang w:val="en" w:eastAsia="en"/>
              </w:rPr>
              <w:t>5%</w:t>
            </w:r>
          </w:p>
        </w:tc>
        <w:tc>
          <w:tcPr>
            <w:tcW w:w="1092" w:type="dxa"/>
            <w:tcBorders>
              <w:top w:val="single" w:sz="2" w:space="0" w:color="000000"/>
              <w:left w:val="single" w:sz="2" w:space="0" w:color="000000"/>
              <w:bottom w:val="single" w:sz="2" w:space="0" w:color="000000"/>
              <w:right w:val="single" w:sz="2" w:space="0" w:color="000000"/>
            </w:tcBorders>
            <w:vAlign w:val="center"/>
          </w:tcPr>
          <w:p w14:paraId="5B74927D" w14:textId="77777777" w:rsidR="00B916EF" w:rsidRPr="00D95521" w:rsidRDefault="00B916EF" w:rsidP="003A6307">
            <w:pPr>
              <w:spacing w:after="160"/>
              <w:contextualSpacing/>
              <w:jc w:val="center"/>
              <w:rPr>
                <w:color w:val="000000"/>
                <w:sz w:val="18"/>
                <w:szCs w:val="18"/>
                <w:lang w:val="en" w:eastAsia="en"/>
              </w:rPr>
            </w:pPr>
            <w:r w:rsidRPr="00D95521">
              <w:rPr>
                <w:color w:val="000000"/>
                <w:sz w:val="18"/>
                <w:szCs w:val="18"/>
                <w:lang w:val="en" w:eastAsia="en"/>
              </w:rPr>
              <w:t>70%</w:t>
            </w:r>
          </w:p>
        </w:tc>
        <w:tc>
          <w:tcPr>
            <w:tcW w:w="1184" w:type="dxa"/>
            <w:tcBorders>
              <w:top w:val="single" w:sz="2" w:space="0" w:color="000000"/>
              <w:left w:val="single" w:sz="2" w:space="0" w:color="000000"/>
              <w:bottom w:val="single" w:sz="2" w:space="0" w:color="000000"/>
              <w:right w:val="single" w:sz="2" w:space="0" w:color="000000"/>
            </w:tcBorders>
            <w:vAlign w:val="center"/>
          </w:tcPr>
          <w:p w14:paraId="2224B129" w14:textId="77777777" w:rsidR="00B916EF" w:rsidRPr="00D95521" w:rsidRDefault="00B916EF" w:rsidP="003A6307">
            <w:pPr>
              <w:spacing w:after="160"/>
              <w:contextualSpacing/>
              <w:jc w:val="center"/>
              <w:rPr>
                <w:color w:val="000000"/>
                <w:sz w:val="18"/>
                <w:szCs w:val="18"/>
                <w:lang w:val="en" w:eastAsia="en"/>
              </w:rPr>
            </w:pPr>
            <w:r w:rsidRPr="00D95521">
              <w:rPr>
                <w:color w:val="000000"/>
                <w:sz w:val="18"/>
                <w:szCs w:val="18"/>
                <w:lang w:val="en" w:eastAsia="en"/>
              </w:rPr>
              <w:t>90%</w:t>
            </w:r>
          </w:p>
        </w:tc>
        <w:tc>
          <w:tcPr>
            <w:tcW w:w="1170" w:type="dxa"/>
            <w:tcBorders>
              <w:top w:val="single" w:sz="2" w:space="0" w:color="000000"/>
              <w:left w:val="single" w:sz="2" w:space="0" w:color="000000"/>
              <w:bottom w:val="single" w:sz="2" w:space="0" w:color="000000"/>
              <w:right w:val="single" w:sz="2" w:space="0" w:color="000000"/>
            </w:tcBorders>
            <w:vAlign w:val="center"/>
          </w:tcPr>
          <w:p w14:paraId="74AD2D03" w14:textId="77777777" w:rsidR="00B916EF" w:rsidRPr="00D95521" w:rsidRDefault="00B916EF" w:rsidP="003A6307">
            <w:pPr>
              <w:ind w:left="6"/>
              <w:contextualSpacing/>
              <w:jc w:val="center"/>
              <w:rPr>
                <w:color w:val="000000"/>
                <w:sz w:val="18"/>
                <w:szCs w:val="18"/>
                <w:lang w:val="en" w:eastAsia="en"/>
              </w:rPr>
            </w:pPr>
            <w:r w:rsidRPr="00D95521">
              <w:rPr>
                <w:rFonts w:eastAsia="Calibri"/>
                <w:color w:val="000000"/>
                <w:sz w:val="18"/>
                <w:szCs w:val="18"/>
                <w:lang w:val="en" w:eastAsia="en"/>
              </w:rPr>
              <w:t>100%</w:t>
            </w:r>
          </w:p>
        </w:tc>
        <w:tc>
          <w:tcPr>
            <w:tcW w:w="1161" w:type="dxa"/>
            <w:tcBorders>
              <w:top w:val="single" w:sz="2" w:space="0" w:color="000000"/>
              <w:left w:val="single" w:sz="2" w:space="0" w:color="000000"/>
              <w:bottom w:val="single" w:sz="2" w:space="0" w:color="000000"/>
              <w:right w:val="single" w:sz="12" w:space="0" w:color="000000"/>
            </w:tcBorders>
            <w:vAlign w:val="center"/>
          </w:tcPr>
          <w:p w14:paraId="32A4B1FE" w14:textId="77777777" w:rsidR="00B916EF" w:rsidRPr="00D95521" w:rsidRDefault="00B916EF" w:rsidP="003A6307">
            <w:pPr>
              <w:spacing w:after="160"/>
              <w:contextualSpacing/>
              <w:jc w:val="center"/>
              <w:rPr>
                <w:color w:val="000000"/>
                <w:sz w:val="18"/>
                <w:szCs w:val="18"/>
                <w:lang w:val="en" w:eastAsia="en"/>
              </w:rPr>
            </w:pPr>
            <w:r w:rsidRPr="00D95521">
              <w:rPr>
                <w:color w:val="000000"/>
                <w:sz w:val="18"/>
                <w:szCs w:val="18"/>
                <w:lang w:val="en" w:eastAsia="en"/>
              </w:rPr>
              <w:t>70%</w:t>
            </w:r>
          </w:p>
        </w:tc>
      </w:tr>
      <w:tr w:rsidR="00B916EF" w:rsidRPr="00D95521" w14:paraId="11AF9C21" w14:textId="77777777" w:rsidTr="00A97661">
        <w:trPr>
          <w:trHeight w:val="445"/>
        </w:trPr>
        <w:tc>
          <w:tcPr>
            <w:tcW w:w="1620" w:type="dxa"/>
            <w:tcBorders>
              <w:top w:val="single" w:sz="2" w:space="0" w:color="000000"/>
              <w:left w:val="single" w:sz="12" w:space="0" w:color="000000"/>
              <w:bottom w:val="single" w:sz="2" w:space="0" w:color="000000"/>
              <w:right w:val="single" w:sz="2" w:space="0" w:color="000000"/>
            </w:tcBorders>
            <w:shd w:val="clear" w:color="auto" w:fill="B7D4EF" w:themeFill="text2" w:themeFillTint="33"/>
            <w:vAlign w:val="center"/>
          </w:tcPr>
          <w:p w14:paraId="74762323" w14:textId="77777777" w:rsidR="00B916EF" w:rsidRPr="00D95521" w:rsidRDefault="00B916EF" w:rsidP="003A6307">
            <w:pPr>
              <w:ind w:left="6"/>
              <w:rPr>
                <w:color w:val="000000"/>
                <w:sz w:val="18"/>
                <w:szCs w:val="18"/>
                <w:lang w:val="en" w:eastAsia="en"/>
              </w:rPr>
            </w:pPr>
            <w:r w:rsidRPr="00D95521">
              <w:rPr>
                <w:color w:val="000000"/>
                <w:sz w:val="18"/>
                <w:szCs w:val="18"/>
                <w:lang w:val="en" w:eastAsia="en"/>
              </w:rPr>
              <w:t>Hotel</w:t>
            </w:r>
          </w:p>
        </w:tc>
        <w:tc>
          <w:tcPr>
            <w:tcW w:w="1272" w:type="dxa"/>
            <w:tcBorders>
              <w:top w:val="single" w:sz="2" w:space="0" w:color="000000"/>
              <w:left w:val="single" w:sz="2" w:space="0" w:color="000000"/>
              <w:bottom w:val="single" w:sz="2" w:space="0" w:color="000000"/>
              <w:right w:val="single" w:sz="2" w:space="0" w:color="000000"/>
            </w:tcBorders>
            <w:vAlign w:val="center"/>
          </w:tcPr>
          <w:p w14:paraId="732ED9E4" w14:textId="77777777" w:rsidR="00B916EF" w:rsidRPr="00D95521" w:rsidRDefault="00B916EF" w:rsidP="003A6307">
            <w:pPr>
              <w:ind w:left="13"/>
              <w:contextualSpacing/>
              <w:jc w:val="center"/>
              <w:rPr>
                <w:color w:val="000000"/>
                <w:sz w:val="18"/>
                <w:szCs w:val="18"/>
                <w:lang w:val="en" w:eastAsia="en"/>
              </w:rPr>
            </w:pPr>
            <w:r w:rsidRPr="00D95521">
              <w:rPr>
                <w:rFonts w:eastAsia="Calibri"/>
                <w:color w:val="000000"/>
                <w:sz w:val="18"/>
                <w:szCs w:val="18"/>
                <w:lang w:val="en" w:eastAsia="en"/>
              </w:rPr>
              <w:t>100%</w:t>
            </w:r>
          </w:p>
        </w:tc>
        <w:tc>
          <w:tcPr>
            <w:tcW w:w="1092" w:type="dxa"/>
            <w:tcBorders>
              <w:top w:val="single" w:sz="2" w:space="0" w:color="000000"/>
              <w:left w:val="single" w:sz="2" w:space="0" w:color="000000"/>
              <w:bottom w:val="single" w:sz="2" w:space="0" w:color="000000"/>
              <w:right w:val="single" w:sz="2" w:space="0" w:color="000000"/>
            </w:tcBorders>
            <w:vAlign w:val="center"/>
          </w:tcPr>
          <w:p w14:paraId="6769FA7C" w14:textId="77777777" w:rsidR="00B916EF" w:rsidRPr="00D95521" w:rsidRDefault="00B916EF" w:rsidP="003A6307">
            <w:pPr>
              <w:spacing w:after="160"/>
              <w:contextualSpacing/>
              <w:jc w:val="center"/>
              <w:rPr>
                <w:color w:val="000000"/>
                <w:sz w:val="18"/>
                <w:szCs w:val="18"/>
                <w:lang w:val="en" w:eastAsia="en"/>
              </w:rPr>
            </w:pPr>
            <w:r w:rsidRPr="00D95521">
              <w:rPr>
                <w:color w:val="000000"/>
                <w:sz w:val="18"/>
                <w:szCs w:val="18"/>
                <w:lang w:val="en" w:eastAsia="en"/>
              </w:rPr>
              <w:t>80%</w:t>
            </w:r>
          </w:p>
        </w:tc>
        <w:tc>
          <w:tcPr>
            <w:tcW w:w="1184" w:type="dxa"/>
            <w:tcBorders>
              <w:top w:val="single" w:sz="2" w:space="0" w:color="000000"/>
              <w:left w:val="single" w:sz="2" w:space="0" w:color="000000"/>
              <w:bottom w:val="single" w:sz="2" w:space="0" w:color="000000"/>
              <w:right w:val="single" w:sz="2" w:space="0" w:color="000000"/>
            </w:tcBorders>
            <w:vAlign w:val="center"/>
          </w:tcPr>
          <w:p w14:paraId="67BB4E39" w14:textId="77777777" w:rsidR="00B916EF" w:rsidRPr="00D95521" w:rsidRDefault="00B916EF" w:rsidP="003A6307">
            <w:pPr>
              <w:ind w:left="13"/>
              <w:contextualSpacing/>
              <w:jc w:val="center"/>
              <w:rPr>
                <w:color w:val="000000"/>
                <w:sz w:val="18"/>
                <w:szCs w:val="18"/>
                <w:lang w:val="en" w:eastAsia="en"/>
              </w:rPr>
            </w:pPr>
            <w:r w:rsidRPr="00D95521">
              <w:rPr>
                <w:rFonts w:eastAsia="Calibri"/>
                <w:color w:val="000000"/>
                <w:sz w:val="18"/>
                <w:szCs w:val="18"/>
                <w:lang w:val="en" w:eastAsia="en"/>
              </w:rPr>
              <w:t>100%</w:t>
            </w:r>
          </w:p>
        </w:tc>
        <w:tc>
          <w:tcPr>
            <w:tcW w:w="1170" w:type="dxa"/>
            <w:tcBorders>
              <w:top w:val="single" w:sz="2" w:space="0" w:color="000000"/>
              <w:left w:val="single" w:sz="2" w:space="0" w:color="000000"/>
              <w:bottom w:val="single" w:sz="2" w:space="0" w:color="000000"/>
              <w:right w:val="single" w:sz="2" w:space="0" w:color="000000"/>
            </w:tcBorders>
            <w:vAlign w:val="center"/>
          </w:tcPr>
          <w:p w14:paraId="17B4BF1F" w14:textId="77777777" w:rsidR="00B916EF" w:rsidRPr="00D95521" w:rsidRDefault="00B916EF" w:rsidP="003A6307">
            <w:pPr>
              <w:spacing w:after="160"/>
              <w:contextualSpacing/>
              <w:jc w:val="center"/>
              <w:rPr>
                <w:color w:val="000000"/>
                <w:sz w:val="18"/>
                <w:szCs w:val="18"/>
                <w:lang w:val="en" w:eastAsia="en"/>
              </w:rPr>
            </w:pPr>
            <w:r w:rsidRPr="00D95521">
              <w:rPr>
                <w:color w:val="000000"/>
                <w:sz w:val="18"/>
                <w:szCs w:val="18"/>
                <w:lang w:val="en" w:eastAsia="en"/>
              </w:rPr>
              <w:t>50%</w:t>
            </w:r>
          </w:p>
        </w:tc>
        <w:tc>
          <w:tcPr>
            <w:tcW w:w="1161" w:type="dxa"/>
            <w:tcBorders>
              <w:top w:val="single" w:sz="2" w:space="0" w:color="000000"/>
              <w:left w:val="single" w:sz="2" w:space="0" w:color="000000"/>
              <w:bottom w:val="single" w:sz="2" w:space="0" w:color="000000"/>
              <w:right w:val="single" w:sz="12" w:space="0" w:color="000000"/>
            </w:tcBorders>
            <w:vAlign w:val="center"/>
          </w:tcPr>
          <w:p w14:paraId="0C14B6A5" w14:textId="77777777" w:rsidR="00B916EF" w:rsidRPr="00D95521" w:rsidRDefault="00B916EF" w:rsidP="003A6307">
            <w:pPr>
              <w:ind w:left="13"/>
              <w:contextualSpacing/>
              <w:jc w:val="center"/>
              <w:rPr>
                <w:color w:val="000000"/>
                <w:sz w:val="18"/>
                <w:szCs w:val="18"/>
                <w:lang w:val="en" w:eastAsia="en"/>
              </w:rPr>
            </w:pPr>
            <w:r w:rsidRPr="00D95521">
              <w:rPr>
                <w:rFonts w:eastAsia="Calibri"/>
                <w:color w:val="000000"/>
                <w:sz w:val="18"/>
                <w:szCs w:val="18"/>
                <w:lang w:val="en" w:eastAsia="en"/>
              </w:rPr>
              <w:t>100%</w:t>
            </w:r>
          </w:p>
        </w:tc>
      </w:tr>
      <w:tr w:rsidR="00B916EF" w:rsidRPr="00D95521" w14:paraId="5F2F4445" w14:textId="77777777" w:rsidTr="00A97661">
        <w:trPr>
          <w:trHeight w:val="436"/>
        </w:trPr>
        <w:tc>
          <w:tcPr>
            <w:tcW w:w="1620" w:type="dxa"/>
            <w:tcBorders>
              <w:top w:val="single" w:sz="2" w:space="0" w:color="000000"/>
              <w:left w:val="single" w:sz="12" w:space="0" w:color="000000"/>
              <w:bottom w:val="single" w:sz="12" w:space="0" w:color="000000"/>
              <w:right w:val="single" w:sz="2" w:space="0" w:color="000000"/>
            </w:tcBorders>
            <w:shd w:val="clear" w:color="auto" w:fill="B7D4EF" w:themeFill="text2" w:themeFillTint="33"/>
            <w:vAlign w:val="center"/>
          </w:tcPr>
          <w:p w14:paraId="57D3BF00" w14:textId="77777777" w:rsidR="00B916EF" w:rsidRPr="00D95521" w:rsidRDefault="00B916EF" w:rsidP="003A6307">
            <w:pPr>
              <w:rPr>
                <w:color w:val="000000"/>
                <w:sz w:val="18"/>
                <w:szCs w:val="18"/>
                <w:lang w:val="en" w:eastAsia="en"/>
              </w:rPr>
            </w:pPr>
            <w:r w:rsidRPr="00D95521">
              <w:rPr>
                <w:color w:val="000000"/>
                <w:sz w:val="18"/>
                <w:szCs w:val="18"/>
                <w:lang w:val="en" w:eastAsia="en"/>
              </w:rPr>
              <w:t>All Other uses</w:t>
            </w:r>
          </w:p>
        </w:tc>
        <w:tc>
          <w:tcPr>
            <w:tcW w:w="1272" w:type="dxa"/>
            <w:tcBorders>
              <w:top w:val="single" w:sz="2" w:space="0" w:color="000000"/>
              <w:left w:val="single" w:sz="2" w:space="0" w:color="000000"/>
              <w:bottom w:val="single" w:sz="12" w:space="0" w:color="000000"/>
              <w:right w:val="single" w:sz="2" w:space="0" w:color="000000"/>
            </w:tcBorders>
            <w:vAlign w:val="center"/>
          </w:tcPr>
          <w:p w14:paraId="715350D8" w14:textId="77777777" w:rsidR="00B916EF" w:rsidRPr="00D95521" w:rsidRDefault="00B916EF" w:rsidP="003A6307">
            <w:pPr>
              <w:ind w:left="13"/>
              <w:contextualSpacing/>
              <w:jc w:val="center"/>
              <w:rPr>
                <w:color w:val="000000"/>
                <w:sz w:val="18"/>
                <w:szCs w:val="18"/>
                <w:lang w:val="en" w:eastAsia="en"/>
              </w:rPr>
            </w:pPr>
            <w:r w:rsidRPr="00D95521">
              <w:rPr>
                <w:rFonts w:eastAsia="Calibri"/>
                <w:color w:val="000000"/>
                <w:sz w:val="18"/>
                <w:szCs w:val="18"/>
                <w:lang w:val="en" w:eastAsia="en"/>
              </w:rPr>
              <w:t>100%</w:t>
            </w:r>
          </w:p>
        </w:tc>
        <w:tc>
          <w:tcPr>
            <w:tcW w:w="1092" w:type="dxa"/>
            <w:tcBorders>
              <w:top w:val="single" w:sz="2" w:space="0" w:color="000000"/>
              <w:left w:val="single" w:sz="2" w:space="0" w:color="000000"/>
              <w:bottom w:val="single" w:sz="12" w:space="0" w:color="000000"/>
              <w:right w:val="single" w:sz="2" w:space="0" w:color="000000"/>
            </w:tcBorders>
            <w:vAlign w:val="center"/>
          </w:tcPr>
          <w:p w14:paraId="24515340" w14:textId="77777777" w:rsidR="00B916EF" w:rsidRPr="00D95521" w:rsidRDefault="00B916EF" w:rsidP="003A6307">
            <w:pPr>
              <w:ind w:left="13"/>
              <w:contextualSpacing/>
              <w:jc w:val="center"/>
              <w:rPr>
                <w:color w:val="000000"/>
                <w:sz w:val="18"/>
                <w:szCs w:val="18"/>
                <w:lang w:val="en" w:eastAsia="en"/>
              </w:rPr>
            </w:pPr>
            <w:r w:rsidRPr="00D95521">
              <w:rPr>
                <w:rFonts w:eastAsia="Calibri"/>
                <w:color w:val="000000"/>
                <w:sz w:val="18"/>
                <w:szCs w:val="18"/>
                <w:lang w:val="en" w:eastAsia="en"/>
              </w:rPr>
              <w:t>100%</w:t>
            </w:r>
          </w:p>
        </w:tc>
        <w:tc>
          <w:tcPr>
            <w:tcW w:w="1184" w:type="dxa"/>
            <w:tcBorders>
              <w:top w:val="single" w:sz="2" w:space="0" w:color="000000"/>
              <w:left w:val="single" w:sz="2" w:space="0" w:color="000000"/>
              <w:bottom w:val="single" w:sz="12" w:space="0" w:color="000000"/>
              <w:right w:val="single" w:sz="2" w:space="0" w:color="000000"/>
            </w:tcBorders>
            <w:vAlign w:val="center"/>
          </w:tcPr>
          <w:p w14:paraId="5EF37D90" w14:textId="77777777" w:rsidR="00B916EF" w:rsidRPr="00D95521" w:rsidRDefault="00B916EF" w:rsidP="003A6307">
            <w:pPr>
              <w:ind w:left="13"/>
              <w:contextualSpacing/>
              <w:jc w:val="center"/>
              <w:rPr>
                <w:color w:val="000000"/>
                <w:sz w:val="18"/>
                <w:szCs w:val="18"/>
                <w:lang w:val="en" w:eastAsia="en"/>
              </w:rPr>
            </w:pPr>
            <w:r w:rsidRPr="00D95521">
              <w:rPr>
                <w:rFonts w:eastAsia="Calibri"/>
                <w:color w:val="000000"/>
                <w:sz w:val="18"/>
                <w:szCs w:val="18"/>
                <w:lang w:val="en" w:eastAsia="en"/>
              </w:rPr>
              <w:t>100%</w:t>
            </w:r>
          </w:p>
        </w:tc>
        <w:tc>
          <w:tcPr>
            <w:tcW w:w="1170" w:type="dxa"/>
            <w:tcBorders>
              <w:top w:val="single" w:sz="2" w:space="0" w:color="000000"/>
              <w:left w:val="single" w:sz="2" w:space="0" w:color="000000"/>
              <w:bottom w:val="single" w:sz="12" w:space="0" w:color="000000"/>
              <w:right w:val="single" w:sz="2" w:space="0" w:color="000000"/>
            </w:tcBorders>
            <w:vAlign w:val="center"/>
          </w:tcPr>
          <w:p w14:paraId="3E24E9CF" w14:textId="77777777" w:rsidR="00B916EF" w:rsidRPr="00D95521" w:rsidRDefault="00B916EF" w:rsidP="003A6307">
            <w:pPr>
              <w:ind w:left="6"/>
              <w:contextualSpacing/>
              <w:jc w:val="center"/>
              <w:rPr>
                <w:color w:val="000000"/>
                <w:sz w:val="18"/>
                <w:szCs w:val="18"/>
                <w:lang w:val="en" w:eastAsia="en"/>
              </w:rPr>
            </w:pPr>
            <w:r w:rsidRPr="00D95521">
              <w:rPr>
                <w:rFonts w:eastAsia="Calibri"/>
                <w:color w:val="000000"/>
                <w:sz w:val="18"/>
                <w:szCs w:val="18"/>
                <w:lang w:val="en" w:eastAsia="en"/>
              </w:rPr>
              <w:t>100%</w:t>
            </w:r>
          </w:p>
        </w:tc>
        <w:tc>
          <w:tcPr>
            <w:tcW w:w="1161" w:type="dxa"/>
            <w:tcBorders>
              <w:top w:val="single" w:sz="2" w:space="0" w:color="000000"/>
              <w:left w:val="single" w:sz="2" w:space="0" w:color="000000"/>
              <w:bottom w:val="single" w:sz="12" w:space="0" w:color="000000"/>
              <w:right w:val="single" w:sz="12" w:space="0" w:color="000000"/>
            </w:tcBorders>
            <w:vAlign w:val="center"/>
          </w:tcPr>
          <w:p w14:paraId="292A84A4" w14:textId="77777777" w:rsidR="00B916EF" w:rsidRPr="00D95521" w:rsidRDefault="00B916EF" w:rsidP="003A6307">
            <w:pPr>
              <w:ind w:left="13"/>
              <w:contextualSpacing/>
              <w:jc w:val="center"/>
              <w:rPr>
                <w:color w:val="000000"/>
                <w:sz w:val="18"/>
                <w:szCs w:val="18"/>
                <w:lang w:val="en" w:eastAsia="en"/>
              </w:rPr>
            </w:pPr>
            <w:r w:rsidRPr="00D95521">
              <w:rPr>
                <w:rFonts w:eastAsia="Calibri"/>
                <w:color w:val="000000"/>
                <w:sz w:val="18"/>
                <w:szCs w:val="18"/>
                <w:lang w:val="en" w:eastAsia="en"/>
              </w:rPr>
              <w:t>100%</w:t>
            </w:r>
          </w:p>
        </w:tc>
      </w:tr>
      <w:tr w:rsidR="00B916EF" w:rsidRPr="00D95521" w14:paraId="51841DCB" w14:textId="77777777" w:rsidTr="00A97661">
        <w:trPr>
          <w:trHeight w:val="519"/>
        </w:trPr>
        <w:tc>
          <w:tcPr>
            <w:tcW w:w="1620" w:type="dxa"/>
            <w:tcBorders>
              <w:top w:val="single" w:sz="12" w:space="0" w:color="000000"/>
              <w:left w:val="single" w:sz="12" w:space="0" w:color="000000"/>
              <w:bottom w:val="single" w:sz="12" w:space="0" w:color="000000"/>
              <w:right w:val="single" w:sz="2" w:space="0" w:color="000000"/>
            </w:tcBorders>
            <w:vAlign w:val="center"/>
          </w:tcPr>
          <w:p w14:paraId="335AE9DA" w14:textId="77777777" w:rsidR="00B916EF" w:rsidRPr="00D95521" w:rsidRDefault="00B916EF" w:rsidP="003A6307">
            <w:pPr>
              <w:jc w:val="center"/>
              <w:rPr>
                <w:b/>
                <w:bCs/>
                <w:color w:val="000000"/>
                <w:sz w:val="18"/>
                <w:szCs w:val="18"/>
                <w:lang w:val="en" w:eastAsia="en"/>
              </w:rPr>
            </w:pPr>
            <w:r w:rsidRPr="00D95521">
              <w:rPr>
                <w:b/>
                <w:bCs/>
                <w:color w:val="000000"/>
                <w:sz w:val="18"/>
                <w:szCs w:val="18"/>
                <w:lang w:val="en" w:eastAsia="en"/>
              </w:rPr>
              <w:t xml:space="preserve">Total Required   </w:t>
            </w:r>
          </w:p>
          <w:p w14:paraId="41CA216B" w14:textId="77777777" w:rsidR="00B916EF" w:rsidRPr="00D95521" w:rsidRDefault="00B916EF" w:rsidP="003A6307">
            <w:pPr>
              <w:jc w:val="center"/>
              <w:rPr>
                <w:color w:val="000000"/>
                <w:sz w:val="18"/>
                <w:szCs w:val="18"/>
                <w:lang w:val="en" w:eastAsia="en"/>
              </w:rPr>
            </w:pPr>
            <w:r w:rsidRPr="00D95521">
              <w:rPr>
                <w:b/>
                <w:bCs/>
                <w:color w:val="000000"/>
                <w:sz w:val="18"/>
                <w:szCs w:val="18"/>
                <w:lang w:val="en" w:eastAsia="en"/>
              </w:rPr>
              <w:t>Parking Spaces:</w:t>
            </w:r>
          </w:p>
        </w:tc>
        <w:tc>
          <w:tcPr>
            <w:tcW w:w="1272" w:type="dxa"/>
            <w:tcBorders>
              <w:top w:val="single" w:sz="12" w:space="0" w:color="000000"/>
              <w:left w:val="single" w:sz="2" w:space="0" w:color="000000"/>
              <w:bottom w:val="single" w:sz="12" w:space="0" w:color="000000"/>
              <w:right w:val="single" w:sz="2" w:space="0" w:color="000000"/>
            </w:tcBorders>
            <w:vAlign w:val="center"/>
          </w:tcPr>
          <w:p w14:paraId="0270DBD1" w14:textId="77777777" w:rsidR="00B916EF" w:rsidRPr="00D95521" w:rsidRDefault="00B916EF" w:rsidP="003A6307">
            <w:pPr>
              <w:ind w:left="13"/>
              <w:contextualSpacing/>
              <w:jc w:val="center"/>
              <w:rPr>
                <w:rFonts w:eastAsia="Calibri"/>
                <w:color w:val="000000"/>
                <w:sz w:val="18"/>
                <w:szCs w:val="18"/>
                <w:lang w:val="en" w:eastAsia="en"/>
              </w:rPr>
            </w:pPr>
          </w:p>
        </w:tc>
        <w:tc>
          <w:tcPr>
            <w:tcW w:w="1092" w:type="dxa"/>
            <w:tcBorders>
              <w:top w:val="single" w:sz="12" w:space="0" w:color="000000"/>
              <w:left w:val="single" w:sz="2" w:space="0" w:color="000000"/>
              <w:bottom w:val="single" w:sz="12" w:space="0" w:color="000000"/>
              <w:right w:val="single" w:sz="2" w:space="0" w:color="000000"/>
            </w:tcBorders>
            <w:vAlign w:val="center"/>
          </w:tcPr>
          <w:p w14:paraId="3EADA184" w14:textId="77777777" w:rsidR="00B916EF" w:rsidRPr="00D95521" w:rsidRDefault="00B916EF" w:rsidP="003A6307">
            <w:pPr>
              <w:ind w:left="13"/>
              <w:contextualSpacing/>
              <w:jc w:val="center"/>
              <w:rPr>
                <w:rFonts w:eastAsia="Calibri"/>
                <w:color w:val="000000"/>
                <w:sz w:val="18"/>
                <w:szCs w:val="18"/>
                <w:lang w:val="en" w:eastAsia="en"/>
              </w:rPr>
            </w:pPr>
          </w:p>
        </w:tc>
        <w:tc>
          <w:tcPr>
            <w:tcW w:w="1184" w:type="dxa"/>
            <w:tcBorders>
              <w:top w:val="single" w:sz="12" w:space="0" w:color="000000"/>
              <w:left w:val="single" w:sz="2" w:space="0" w:color="000000"/>
              <w:bottom w:val="single" w:sz="12" w:space="0" w:color="000000"/>
              <w:right w:val="single" w:sz="2" w:space="0" w:color="000000"/>
            </w:tcBorders>
            <w:vAlign w:val="center"/>
          </w:tcPr>
          <w:p w14:paraId="261A0E76" w14:textId="77777777" w:rsidR="00B916EF" w:rsidRPr="00D95521" w:rsidRDefault="00B916EF" w:rsidP="003A6307">
            <w:pPr>
              <w:ind w:left="13"/>
              <w:contextualSpacing/>
              <w:jc w:val="center"/>
              <w:rPr>
                <w:rFonts w:eastAsia="Calibri"/>
                <w:color w:val="000000"/>
                <w:sz w:val="18"/>
                <w:szCs w:val="18"/>
                <w:lang w:val="en" w:eastAsia="en"/>
              </w:rPr>
            </w:pPr>
          </w:p>
        </w:tc>
        <w:tc>
          <w:tcPr>
            <w:tcW w:w="1170" w:type="dxa"/>
            <w:tcBorders>
              <w:top w:val="single" w:sz="12" w:space="0" w:color="000000"/>
              <w:left w:val="single" w:sz="2" w:space="0" w:color="000000"/>
              <w:bottom w:val="single" w:sz="12" w:space="0" w:color="000000"/>
              <w:right w:val="single" w:sz="2" w:space="0" w:color="000000"/>
            </w:tcBorders>
            <w:vAlign w:val="center"/>
          </w:tcPr>
          <w:p w14:paraId="50A9969D" w14:textId="77777777" w:rsidR="00B916EF" w:rsidRPr="00D95521" w:rsidRDefault="00B916EF" w:rsidP="003A6307">
            <w:pPr>
              <w:ind w:left="6"/>
              <w:contextualSpacing/>
              <w:jc w:val="center"/>
              <w:rPr>
                <w:rFonts w:eastAsia="Calibri"/>
                <w:color w:val="000000"/>
                <w:sz w:val="18"/>
                <w:szCs w:val="18"/>
                <w:lang w:val="en" w:eastAsia="en"/>
              </w:rPr>
            </w:pPr>
          </w:p>
        </w:tc>
        <w:tc>
          <w:tcPr>
            <w:tcW w:w="1161" w:type="dxa"/>
            <w:tcBorders>
              <w:top w:val="single" w:sz="12" w:space="0" w:color="000000"/>
              <w:left w:val="single" w:sz="2" w:space="0" w:color="000000"/>
              <w:bottom w:val="single" w:sz="12" w:space="0" w:color="000000"/>
              <w:right w:val="single" w:sz="12" w:space="0" w:color="000000"/>
            </w:tcBorders>
            <w:vAlign w:val="center"/>
          </w:tcPr>
          <w:p w14:paraId="1503E565" w14:textId="77777777" w:rsidR="00B916EF" w:rsidRPr="00D95521" w:rsidRDefault="00B916EF" w:rsidP="003A6307">
            <w:pPr>
              <w:ind w:left="13"/>
              <w:contextualSpacing/>
              <w:jc w:val="center"/>
              <w:rPr>
                <w:rFonts w:eastAsia="Calibri"/>
                <w:color w:val="000000"/>
                <w:sz w:val="18"/>
                <w:szCs w:val="18"/>
                <w:lang w:val="en" w:eastAsia="en"/>
              </w:rPr>
            </w:pPr>
          </w:p>
        </w:tc>
      </w:tr>
    </w:tbl>
    <w:p w14:paraId="03D3E036" w14:textId="77777777" w:rsidR="00B916EF" w:rsidRPr="00D95521" w:rsidRDefault="00B916EF" w:rsidP="00B916EF">
      <w:pPr>
        <w:pStyle w:val="ListParagraph"/>
        <w:widowControl/>
        <w:autoSpaceDE/>
        <w:autoSpaceDN/>
        <w:adjustRightInd/>
        <w:spacing w:after="68" w:line="222" w:lineRule="auto"/>
        <w:ind w:left="2160" w:right="109"/>
        <w:jc w:val="both"/>
        <w:rPr>
          <w:i/>
          <w:iCs/>
          <w:color w:val="000000" w:themeColor="text1"/>
          <w:sz w:val="20"/>
          <w:szCs w:val="20"/>
        </w:rPr>
      </w:pPr>
    </w:p>
    <w:p w14:paraId="07828594" w14:textId="31E6ED7C" w:rsidR="00892264" w:rsidRPr="00D95521" w:rsidRDefault="00892264" w:rsidP="006F5762">
      <w:pPr>
        <w:pStyle w:val="ListParagraph"/>
        <w:widowControl/>
        <w:numPr>
          <w:ilvl w:val="0"/>
          <w:numId w:val="188"/>
        </w:numPr>
        <w:autoSpaceDE/>
        <w:autoSpaceDN/>
        <w:adjustRightInd/>
        <w:spacing w:after="68" w:line="222" w:lineRule="auto"/>
        <w:ind w:left="2160" w:right="109"/>
        <w:jc w:val="both"/>
        <w:rPr>
          <w:i/>
          <w:iCs/>
          <w:sz w:val="20"/>
          <w:szCs w:val="20"/>
        </w:rPr>
      </w:pPr>
      <w:r w:rsidRPr="00D95521">
        <w:rPr>
          <w:sz w:val="20"/>
          <w:szCs w:val="20"/>
          <w:u w:val="single"/>
        </w:rPr>
        <w:t xml:space="preserve">Parking </w:t>
      </w:r>
      <w:r w:rsidR="00EE7A86">
        <w:rPr>
          <w:sz w:val="20"/>
          <w:szCs w:val="20"/>
          <w:u w:val="single"/>
        </w:rPr>
        <w:t>d</w:t>
      </w:r>
      <w:r w:rsidRPr="00D95521">
        <w:rPr>
          <w:sz w:val="20"/>
          <w:szCs w:val="20"/>
          <w:u w:val="single"/>
        </w:rPr>
        <w:t xml:space="preserve">emand </w:t>
      </w:r>
      <w:r w:rsidR="00EE7A86">
        <w:rPr>
          <w:sz w:val="20"/>
          <w:szCs w:val="20"/>
          <w:u w:val="single"/>
        </w:rPr>
        <w:t>c</w:t>
      </w:r>
      <w:r w:rsidRPr="00D95521">
        <w:rPr>
          <w:sz w:val="20"/>
          <w:szCs w:val="20"/>
          <w:u w:val="single"/>
        </w:rPr>
        <w:t>alculations</w:t>
      </w:r>
      <w:r w:rsidRPr="00D95521">
        <w:rPr>
          <w:i/>
          <w:iCs/>
          <w:sz w:val="20"/>
          <w:szCs w:val="20"/>
        </w:rPr>
        <w:t>.</w:t>
      </w:r>
    </w:p>
    <w:p w14:paraId="354B4666" w14:textId="77777777" w:rsidR="00892264" w:rsidRPr="00D95521" w:rsidRDefault="00892264" w:rsidP="006F5762">
      <w:pPr>
        <w:pStyle w:val="ListParagraph"/>
        <w:spacing w:after="68" w:line="222" w:lineRule="auto"/>
        <w:ind w:left="2160" w:right="109"/>
        <w:jc w:val="both"/>
        <w:rPr>
          <w:sz w:val="20"/>
          <w:szCs w:val="20"/>
        </w:rPr>
      </w:pPr>
    </w:p>
    <w:p w14:paraId="23D88369" w14:textId="7E074594" w:rsidR="00892264" w:rsidRPr="00D95521" w:rsidRDefault="00892264" w:rsidP="006F5762">
      <w:pPr>
        <w:pStyle w:val="ListParagraph"/>
        <w:widowControl/>
        <w:numPr>
          <w:ilvl w:val="0"/>
          <w:numId w:val="193"/>
        </w:numPr>
        <w:autoSpaceDE/>
        <w:autoSpaceDN/>
        <w:adjustRightInd/>
        <w:spacing w:after="68" w:line="222" w:lineRule="auto"/>
        <w:ind w:left="2700" w:right="109"/>
        <w:jc w:val="both"/>
        <w:rPr>
          <w:sz w:val="20"/>
          <w:szCs w:val="20"/>
        </w:rPr>
      </w:pPr>
      <w:r w:rsidRPr="00D95521">
        <w:rPr>
          <w:sz w:val="20"/>
          <w:szCs w:val="20"/>
        </w:rPr>
        <w:t xml:space="preserve">Determine the number of parking spaces required for each proposed </w:t>
      </w:r>
      <w:r w:rsidR="00802FC3" w:rsidRPr="00D95521">
        <w:rPr>
          <w:i/>
          <w:iCs/>
          <w:sz w:val="20"/>
          <w:szCs w:val="20"/>
        </w:rPr>
        <w:t xml:space="preserve">Land </w:t>
      </w:r>
      <w:r w:rsidRPr="00D95521">
        <w:rPr>
          <w:i/>
          <w:iCs/>
          <w:sz w:val="20"/>
          <w:szCs w:val="20"/>
        </w:rPr>
        <w:t>Use</w:t>
      </w:r>
      <w:r w:rsidRPr="00D95521">
        <w:rPr>
          <w:sz w:val="20"/>
          <w:szCs w:val="20"/>
        </w:rPr>
        <w:t xml:space="preserve"> in the </w:t>
      </w:r>
      <w:r w:rsidRPr="00D95521">
        <w:rPr>
          <w:i/>
          <w:iCs/>
          <w:sz w:val="20"/>
          <w:szCs w:val="20"/>
        </w:rPr>
        <w:t xml:space="preserve">Required </w:t>
      </w:r>
      <w:r w:rsidRPr="00D95521">
        <w:rPr>
          <w:rFonts w:eastAsia="Times New Roman"/>
          <w:i/>
          <w:iCs/>
          <w:color w:val="000000" w:themeColor="text1"/>
          <w:sz w:val="20"/>
          <w:szCs w:val="20"/>
        </w:rPr>
        <w:t xml:space="preserve">Minimum Off-Street Vehicle Parking Table </w:t>
      </w:r>
      <w:r w:rsidRPr="00D95521">
        <w:rPr>
          <w:rFonts w:eastAsia="Times New Roman"/>
          <w:color w:val="000000" w:themeColor="text1"/>
          <w:sz w:val="20"/>
          <w:szCs w:val="20"/>
        </w:rPr>
        <w:t xml:space="preserve">in </w:t>
      </w:r>
      <w:r w:rsidR="00B75B03">
        <w:rPr>
          <w:rFonts w:eastAsia="Times New Roman"/>
          <w:color w:val="000000" w:themeColor="text1"/>
          <w:sz w:val="20"/>
          <w:szCs w:val="20"/>
        </w:rPr>
        <w:t>s</w:t>
      </w:r>
      <w:r w:rsidRPr="00D95521">
        <w:rPr>
          <w:rFonts w:eastAsia="Times New Roman"/>
          <w:color w:val="000000" w:themeColor="text1"/>
          <w:sz w:val="20"/>
          <w:szCs w:val="20"/>
        </w:rPr>
        <w:t>ubsection</w:t>
      </w:r>
      <w:r w:rsidR="00D936E4" w:rsidRPr="00D95521">
        <w:rPr>
          <w:rFonts w:eastAsia="Times New Roman"/>
          <w:color w:val="000000" w:themeColor="text1"/>
          <w:sz w:val="20"/>
          <w:szCs w:val="20"/>
        </w:rPr>
        <w:t>VI</w:t>
      </w:r>
      <w:r w:rsidR="00185AD7" w:rsidRPr="00D95521">
        <w:rPr>
          <w:rFonts w:eastAsia="Times New Roman"/>
          <w:color w:val="000000" w:themeColor="text1"/>
          <w:sz w:val="20"/>
          <w:szCs w:val="20"/>
        </w:rPr>
        <w:t>.</w:t>
      </w:r>
      <w:r w:rsidR="00185AD7" w:rsidRPr="00D95521">
        <w:rPr>
          <w:sz w:val="20"/>
          <w:szCs w:val="20"/>
        </w:rPr>
        <w:t>B.</w:t>
      </w:r>
      <w:r w:rsidRPr="00D95521">
        <w:rPr>
          <w:sz w:val="20"/>
          <w:szCs w:val="20"/>
        </w:rPr>
        <w:t>1.</w:t>
      </w:r>
    </w:p>
    <w:p w14:paraId="44360A24" w14:textId="77777777" w:rsidR="00892264" w:rsidRPr="00D95521" w:rsidRDefault="00892264" w:rsidP="006F5762">
      <w:pPr>
        <w:pStyle w:val="ListParagraph"/>
        <w:spacing w:after="68" w:line="222" w:lineRule="auto"/>
        <w:ind w:left="2700" w:right="109"/>
        <w:jc w:val="both"/>
        <w:rPr>
          <w:sz w:val="20"/>
          <w:szCs w:val="20"/>
        </w:rPr>
      </w:pPr>
    </w:p>
    <w:p w14:paraId="682FED5A" w14:textId="75275C67" w:rsidR="00892264" w:rsidRPr="00D95521" w:rsidRDefault="00892264" w:rsidP="006F5762">
      <w:pPr>
        <w:pStyle w:val="ListParagraph"/>
        <w:widowControl/>
        <w:numPr>
          <w:ilvl w:val="0"/>
          <w:numId w:val="193"/>
        </w:numPr>
        <w:autoSpaceDE/>
        <w:autoSpaceDN/>
        <w:adjustRightInd/>
        <w:spacing w:after="68" w:line="222" w:lineRule="auto"/>
        <w:ind w:left="2700" w:right="109"/>
        <w:jc w:val="both"/>
        <w:rPr>
          <w:sz w:val="20"/>
          <w:szCs w:val="20"/>
        </w:rPr>
      </w:pPr>
      <w:r w:rsidRPr="00D95521">
        <w:rPr>
          <w:sz w:val="20"/>
          <w:szCs w:val="20"/>
        </w:rPr>
        <w:t xml:space="preserve">For each proposed </w:t>
      </w:r>
      <w:r w:rsidRPr="00D95521">
        <w:rPr>
          <w:i/>
          <w:iCs/>
          <w:sz w:val="20"/>
          <w:szCs w:val="20"/>
        </w:rPr>
        <w:t>Land Use</w:t>
      </w:r>
      <w:r w:rsidRPr="00D95521">
        <w:rPr>
          <w:sz w:val="20"/>
          <w:szCs w:val="20"/>
        </w:rPr>
        <w:t xml:space="preserve">, identify the </w:t>
      </w:r>
      <w:r w:rsidRPr="00D95521">
        <w:rPr>
          <w:i/>
          <w:iCs/>
          <w:sz w:val="20"/>
          <w:szCs w:val="20"/>
        </w:rPr>
        <w:t xml:space="preserve">Use Category </w:t>
      </w:r>
      <w:r w:rsidRPr="00D95521">
        <w:rPr>
          <w:sz w:val="20"/>
          <w:szCs w:val="20"/>
        </w:rPr>
        <w:t xml:space="preserve">in the </w:t>
      </w:r>
      <w:r w:rsidRPr="00D95521">
        <w:rPr>
          <w:i/>
          <w:iCs/>
          <w:sz w:val="20"/>
          <w:szCs w:val="20"/>
        </w:rPr>
        <w:t>Parking Demand Calculation Table</w:t>
      </w:r>
      <w:r w:rsidRPr="00D95521">
        <w:rPr>
          <w:sz w:val="20"/>
          <w:szCs w:val="20"/>
        </w:rPr>
        <w:t xml:space="preserve"> in </w:t>
      </w:r>
      <w:r w:rsidR="003F3F07">
        <w:rPr>
          <w:sz w:val="20"/>
          <w:szCs w:val="20"/>
        </w:rPr>
        <w:t>s</w:t>
      </w:r>
      <w:r w:rsidRPr="00D95521">
        <w:rPr>
          <w:sz w:val="20"/>
          <w:szCs w:val="20"/>
        </w:rPr>
        <w:t xml:space="preserve">ubsection </w:t>
      </w:r>
      <w:r w:rsidR="00D936E4" w:rsidRPr="00D95521">
        <w:rPr>
          <w:sz w:val="20"/>
          <w:szCs w:val="20"/>
        </w:rPr>
        <w:t>VI.C.14.a</w:t>
      </w:r>
      <w:r w:rsidRPr="00D95521">
        <w:rPr>
          <w:rFonts w:eastAsia="Times New Roman"/>
          <w:sz w:val="20"/>
          <w:szCs w:val="20"/>
        </w:rPr>
        <w:t xml:space="preserve">. </w:t>
      </w:r>
    </w:p>
    <w:p w14:paraId="11B19394" w14:textId="77777777" w:rsidR="00892264" w:rsidRPr="00D95521" w:rsidRDefault="00892264" w:rsidP="006F5762">
      <w:pPr>
        <w:pStyle w:val="ListParagraph"/>
        <w:spacing w:after="68" w:line="222" w:lineRule="auto"/>
        <w:ind w:left="2700" w:right="109"/>
        <w:jc w:val="both"/>
        <w:rPr>
          <w:sz w:val="20"/>
          <w:szCs w:val="20"/>
        </w:rPr>
      </w:pPr>
    </w:p>
    <w:p w14:paraId="64774E3C" w14:textId="34315CBE" w:rsidR="00892264" w:rsidRPr="00D95521" w:rsidRDefault="00892264" w:rsidP="006F5762">
      <w:pPr>
        <w:pStyle w:val="ListParagraph"/>
        <w:widowControl/>
        <w:numPr>
          <w:ilvl w:val="0"/>
          <w:numId w:val="193"/>
        </w:numPr>
        <w:autoSpaceDE/>
        <w:autoSpaceDN/>
        <w:adjustRightInd/>
        <w:spacing w:after="68" w:line="222" w:lineRule="auto"/>
        <w:ind w:left="2700" w:right="109"/>
        <w:jc w:val="both"/>
        <w:rPr>
          <w:sz w:val="20"/>
          <w:szCs w:val="20"/>
        </w:rPr>
      </w:pPr>
      <w:r w:rsidRPr="00D95521">
        <w:rPr>
          <w:sz w:val="20"/>
          <w:szCs w:val="20"/>
        </w:rPr>
        <w:lastRenderedPageBreak/>
        <w:t xml:space="preserve">Multiply the number of required parking spaces for the proposed </w:t>
      </w:r>
      <w:r w:rsidRPr="00D95521">
        <w:rPr>
          <w:i/>
          <w:iCs/>
          <w:sz w:val="20"/>
          <w:szCs w:val="20"/>
        </w:rPr>
        <w:t>Land Use</w:t>
      </w:r>
      <w:r w:rsidRPr="00D95521">
        <w:rPr>
          <w:sz w:val="20"/>
          <w:szCs w:val="20"/>
        </w:rPr>
        <w:t xml:space="preserve"> by the percentages in the </w:t>
      </w:r>
      <w:r w:rsidRPr="00D95521">
        <w:rPr>
          <w:i/>
          <w:iCs/>
          <w:sz w:val="20"/>
          <w:szCs w:val="20"/>
        </w:rPr>
        <w:t>Parking Demand Calculation Table</w:t>
      </w:r>
      <w:r w:rsidRPr="00D95521">
        <w:rPr>
          <w:sz w:val="20"/>
          <w:szCs w:val="20"/>
        </w:rPr>
        <w:t xml:space="preserve"> in </w:t>
      </w:r>
      <w:r w:rsidR="003F3F07">
        <w:rPr>
          <w:sz w:val="20"/>
          <w:szCs w:val="20"/>
        </w:rPr>
        <w:t>s</w:t>
      </w:r>
      <w:r w:rsidRPr="00D95521">
        <w:rPr>
          <w:sz w:val="20"/>
          <w:szCs w:val="20"/>
        </w:rPr>
        <w:t xml:space="preserve">ubsection </w:t>
      </w:r>
      <w:r w:rsidR="0088388F" w:rsidRPr="00D95521">
        <w:rPr>
          <w:sz w:val="20"/>
          <w:szCs w:val="20"/>
        </w:rPr>
        <w:t>VI.C.</w:t>
      </w:r>
      <w:r w:rsidRPr="00D95521">
        <w:rPr>
          <w:sz w:val="20"/>
          <w:szCs w:val="20"/>
        </w:rPr>
        <w:t>14</w:t>
      </w:r>
      <w:r w:rsidR="0088388F" w:rsidRPr="00D95521">
        <w:rPr>
          <w:sz w:val="20"/>
          <w:szCs w:val="20"/>
        </w:rPr>
        <w:t>.</w:t>
      </w:r>
      <w:r w:rsidRPr="00D95521">
        <w:rPr>
          <w:sz w:val="20"/>
          <w:szCs w:val="20"/>
        </w:rPr>
        <w:t>a</w:t>
      </w:r>
      <w:r w:rsidR="0088388F" w:rsidRPr="00D95521">
        <w:rPr>
          <w:sz w:val="20"/>
          <w:szCs w:val="20"/>
        </w:rPr>
        <w:t>.</w:t>
      </w:r>
      <w:r w:rsidRPr="00D95521">
        <w:rPr>
          <w:sz w:val="20"/>
          <w:szCs w:val="20"/>
        </w:rPr>
        <w:t xml:space="preserve"> in each column for all Weekday and Weekend time periods. </w:t>
      </w:r>
    </w:p>
    <w:p w14:paraId="500139D9" w14:textId="77777777" w:rsidR="00892264" w:rsidRPr="00D95521" w:rsidRDefault="00892264" w:rsidP="006F5762">
      <w:pPr>
        <w:pStyle w:val="ListParagraph"/>
        <w:spacing w:after="68" w:line="222" w:lineRule="auto"/>
        <w:ind w:left="2700" w:right="109"/>
        <w:jc w:val="both"/>
        <w:rPr>
          <w:sz w:val="20"/>
          <w:szCs w:val="20"/>
        </w:rPr>
      </w:pPr>
    </w:p>
    <w:p w14:paraId="5A1522CE" w14:textId="105C3A7E" w:rsidR="00892264" w:rsidRPr="00D95521" w:rsidRDefault="00892264" w:rsidP="006F5762">
      <w:pPr>
        <w:pStyle w:val="ListParagraph"/>
        <w:widowControl/>
        <w:numPr>
          <w:ilvl w:val="0"/>
          <w:numId w:val="193"/>
        </w:numPr>
        <w:autoSpaceDE/>
        <w:autoSpaceDN/>
        <w:adjustRightInd/>
        <w:spacing w:after="68" w:line="222" w:lineRule="auto"/>
        <w:ind w:left="2700" w:right="109"/>
        <w:jc w:val="both"/>
        <w:rPr>
          <w:sz w:val="20"/>
          <w:szCs w:val="20"/>
        </w:rPr>
      </w:pPr>
      <w:r w:rsidRPr="00D95521">
        <w:rPr>
          <w:sz w:val="20"/>
          <w:szCs w:val="20"/>
        </w:rPr>
        <w:t>Complete steps (</w:t>
      </w:r>
      <w:r w:rsidR="00D32D66" w:rsidRPr="00D95521">
        <w:rPr>
          <w:sz w:val="20"/>
          <w:szCs w:val="20"/>
        </w:rPr>
        <w:t>i.</w:t>
      </w:r>
      <w:r w:rsidRPr="00D95521">
        <w:rPr>
          <w:sz w:val="20"/>
          <w:szCs w:val="20"/>
        </w:rPr>
        <w:t>) through (</w:t>
      </w:r>
      <w:r w:rsidR="00D32D66" w:rsidRPr="00D95521">
        <w:rPr>
          <w:sz w:val="20"/>
          <w:szCs w:val="20"/>
        </w:rPr>
        <w:t>iii.</w:t>
      </w:r>
      <w:r w:rsidRPr="00D95521">
        <w:rPr>
          <w:sz w:val="20"/>
          <w:szCs w:val="20"/>
        </w:rPr>
        <w:t xml:space="preserve">) for all additional proposed </w:t>
      </w:r>
      <w:r w:rsidRPr="00D95521">
        <w:rPr>
          <w:i/>
          <w:iCs/>
          <w:sz w:val="20"/>
          <w:szCs w:val="20"/>
        </w:rPr>
        <w:t xml:space="preserve">Land Uses </w:t>
      </w:r>
      <w:r w:rsidRPr="00D95521">
        <w:rPr>
          <w:sz w:val="20"/>
          <w:szCs w:val="20"/>
        </w:rPr>
        <w:t>that will share parking.</w:t>
      </w:r>
    </w:p>
    <w:p w14:paraId="77E52508" w14:textId="77777777" w:rsidR="00892264" w:rsidRPr="00D95521" w:rsidRDefault="00892264" w:rsidP="006F5762">
      <w:pPr>
        <w:pStyle w:val="ListParagraph"/>
        <w:spacing w:after="68" w:line="222" w:lineRule="auto"/>
        <w:ind w:left="2700" w:right="109"/>
        <w:jc w:val="both"/>
        <w:rPr>
          <w:sz w:val="20"/>
          <w:szCs w:val="20"/>
        </w:rPr>
      </w:pPr>
    </w:p>
    <w:p w14:paraId="2CCA88D6" w14:textId="77777777" w:rsidR="00892264" w:rsidRPr="00D95521" w:rsidRDefault="00892264" w:rsidP="002C2325">
      <w:pPr>
        <w:pStyle w:val="ListParagraph"/>
        <w:widowControl/>
        <w:numPr>
          <w:ilvl w:val="0"/>
          <w:numId w:val="193"/>
        </w:numPr>
        <w:autoSpaceDE/>
        <w:autoSpaceDN/>
        <w:adjustRightInd/>
        <w:ind w:left="2707" w:right="115"/>
        <w:jc w:val="both"/>
        <w:rPr>
          <w:sz w:val="20"/>
          <w:szCs w:val="20"/>
        </w:rPr>
      </w:pPr>
      <w:r w:rsidRPr="00D95521">
        <w:rPr>
          <w:sz w:val="20"/>
          <w:szCs w:val="20"/>
        </w:rPr>
        <w:t>Add each column to determine the total number of required parking spaces for each Weekday and Weekend time period.</w:t>
      </w:r>
    </w:p>
    <w:p w14:paraId="70F046FE" w14:textId="77777777" w:rsidR="00892264" w:rsidRPr="00D95521" w:rsidRDefault="00892264" w:rsidP="002C2325">
      <w:pPr>
        <w:ind w:left="2707" w:right="115"/>
        <w:contextualSpacing/>
        <w:jc w:val="both"/>
        <w:rPr>
          <w:sz w:val="20"/>
          <w:szCs w:val="20"/>
        </w:rPr>
      </w:pPr>
    </w:p>
    <w:p w14:paraId="4CE06287" w14:textId="77777777" w:rsidR="00892264" w:rsidRPr="00D95521" w:rsidRDefault="00892264" w:rsidP="002C2325">
      <w:pPr>
        <w:pStyle w:val="ListParagraph"/>
        <w:widowControl/>
        <w:numPr>
          <w:ilvl w:val="0"/>
          <w:numId w:val="193"/>
        </w:numPr>
        <w:autoSpaceDE/>
        <w:autoSpaceDN/>
        <w:adjustRightInd/>
        <w:ind w:left="2707" w:right="115"/>
        <w:jc w:val="both"/>
        <w:rPr>
          <w:sz w:val="20"/>
          <w:szCs w:val="20"/>
        </w:rPr>
      </w:pPr>
      <w:r w:rsidRPr="00D95521">
        <w:rPr>
          <w:sz w:val="20"/>
          <w:szCs w:val="20"/>
        </w:rPr>
        <w:t xml:space="preserve">Compare the column totals. The time period with the greatest total shall be the minimum number of shared parking spaces required for the two or more uses that occupy the lot or building.  </w:t>
      </w:r>
    </w:p>
    <w:p w14:paraId="5730B03B" w14:textId="77777777" w:rsidR="00892264" w:rsidRPr="00D95521" w:rsidRDefault="00892264" w:rsidP="006F5762">
      <w:pPr>
        <w:pStyle w:val="ListParagraph"/>
        <w:spacing w:after="68" w:line="222" w:lineRule="auto"/>
        <w:ind w:left="2700" w:right="109"/>
        <w:jc w:val="both"/>
        <w:rPr>
          <w:sz w:val="20"/>
          <w:szCs w:val="20"/>
        </w:rPr>
      </w:pPr>
    </w:p>
    <w:p w14:paraId="01E5A373" w14:textId="0E82B285" w:rsidR="00892264" w:rsidRPr="00D95521" w:rsidRDefault="00892264" w:rsidP="006F5762">
      <w:pPr>
        <w:pStyle w:val="ListParagraph"/>
        <w:widowControl/>
        <w:numPr>
          <w:ilvl w:val="0"/>
          <w:numId w:val="193"/>
        </w:numPr>
        <w:autoSpaceDE/>
        <w:autoSpaceDN/>
        <w:adjustRightInd/>
        <w:spacing w:after="68" w:line="222" w:lineRule="auto"/>
        <w:ind w:left="2700" w:right="109"/>
        <w:jc w:val="both"/>
        <w:rPr>
          <w:sz w:val="20"/>
          <w:szCs w:val="20"/>
        </w:rPr>
      </w:pPr>
      <w:r w:rsidRPr="00D95521">
        <w:rPr>
          <w:sz w:val="20"/>
          <w:szCs w:val="20"/>
        </w:rPr>
        <w:t xml:space="preserve">In general, the maximum reduction pursuant to the </w:t>
      </w:r>
      <w:r w:rsidRPr="00D95521">
        <w:rPr>
          <w:i/>
          <w:iCs/>
          <w:sz w:val="20"/>
          <w:szCs w:val="20"/>
        </w:rPr>
        <w:t>Parking Demand Calculation Table</w:t>
      </w:r>
      <w:r w:rsidR="00D44E36">
        <w:rPr>
          <w:sz w:val="20"/>
          <w:szCs w:val="20"/>
        </w:rPr>
        <w:t xml:space="preserve"> </w:t>
      </w:r>
      <w:r w:rsidRPr="00D95521">
        <w:rPr>
          <w:sz w:val="20"/>
          <w:szCs w:val="20"/>
        </w:rPr>
        <w:t xml:space="preserve">shall be 25 percent. </w:t>
      </w:r>
    </w:p>
    <w:p w14:paraId="61BC2859" w14:textId="77777777" w:rsidR="00892264" w:rsidRPr="00D95521" w:rsidRDefault="00892264" w:rsidP="006F5762">
      <w:pPr>
        <w:pStyle w:val="ListParagraph"/>
        <w:spacing w:after="68" w:line="222" w:lineRule="auto"/>
        <w:ind w:left="989" w:right="109"/>
        <w:jc w:val="both"/>
        <w:rPr>
          <w:color w:val="000000" w:themeColor="text1"/>
        </w:rPr>
      </w:pPr>
    </w:p>
    <w:p w14:paraId="635EB12E" w14:textId="14BE56CD" w:rsidR="003D6B4A" w:rsidRPr="00D95521" w:rsidRDefault="00892264" w:rsidP="006F5762">
      <w:pPr>
        <w:pStyle w:val="ListParagraph"/>
        <w:widowControl/>
        <w:numPr>
          <w:ilvl w:val="0"/>
          <w:numId w:val="178"/>
        </w:numPr>
        <w:autoSpaceDE/>
        <w:autoSpaceDN/>
        <w:adjustRightInd/>
        <w:spacing w:after="68" w:line="222" w:lineRule="auto"/>
        <w:ind w:left="1440" w:right="109" w:hanging="540"/>
        <w:jc w:val="both"/>
        <w:rPr>
          <w:i/>
          <w:iCs/>
          <w:color w:val="000000" w:themeColor="text1"/>
          <w:sz w:val="20"/>
          <w:szCs w:val="20"/>
        </w:rPr>
      </w:pPr>
      <w:r w:rsidRPr="00D95521">
        <w:rPr>
          <w:color w:val="000000" w:themeColor="text1"/>
          <w:sz w:val="20"/>
          <w:szCs w:val="20"/>
          <w:u w:val="single"/>
        </w:rPr>
        <w:t xml:space="preserve">Shared </w:t>
      </w:r>
      <w:r w:rsidR="00EE7A86">
        <w:rPr>
          <w:color w:val="000000" w:themeColor="text1"/>
          <w:sz w:val="20"/>
          <w:szCs w:val="20"/>
          <w:u w:val="single"/>
        </w:rPr>
        <w:t>p</w:t>
      </w:r>
      <w:r w:rsidRPr="00D95521">
        <w:rPr>
          <w:color w:val="000000" w:themeColor="text1"/>
          <w:sz w:val="20"/>
          <w:szCs w:val="20"/>
          <w:u w:val="single"/>
        </w:rPr>
        <w:t xml:space="preserve">arking </w:t>
      </w:r>
      <w:r w:rsidR="00EE7A86">
        <w:rPr>
          <w:color w:val="000000" w:themeColor="text1"/>
          <w:sz w:val="20"/>
          <w:szCs w:val="20"/>
          <w:u w:val="single"/>
        </w:rPr>
        <w:t>a</w:t>
      </w:r>
      <w:r w:rsidRPr="00D95521">
        <w:rPr>
          <w:color w:val="000000" w:themeColor="text1"/>
          <w:sz w:val="20"/>
          <w:szCs w:val="20"/>
          <w:u w:val="single"/>
        </w:rPr>
        <w:t xml:space="preserve">greements </w:t>
      </w:r>
      <w:r w:rsidR="00EE7A86">
        <w:rPr>
          <w:color w:val="000000" w:themeColor="text1"/>
          <w:sz w:val="20"/>
          <w:szCs w:val="20"/>
          <w:u w:val="single"/>
        </w:rPr>
        <w:t>b</w:t>
      </w:r>
      <w:r w:rsidRPr="00D95521">
        <w:rPr>
          <w:color w:val="000000" w:themeColor="text1"/>
          <w:sz w:val="20"/>
          <w:szCs w:val="20"/>
          <w:u w:val="single"/>
        </w:rPr>
        <w:t xml:space="preserve">etween </w:t>
      </w:r>
      <w:r w:rsidR="00EE7A86">
        <w:rPr>
          <w:color w:val="000000" w:themeColor="text1"/>
          <w:sz w:val="20"/>
          <w:szCs w:val="20"/>
          <w:u w:val="single"/>
        </w:rPr>
        <w:t>l</w:t>
      </w:r>
      <w:r w:rsidRPr="00D95521">
        <w:rPr>
          <w:color w:val="000000" w:themeColor="text1"/>
          <w:sz w:val="20"/>
          <w:szCs w:val="20"/>
          <w:u w:val="single"/>
        </w:rPr>
        <w:t>ots</w:t>
      </w:r>
      <w:r w:rsidRPr="00D95521">
        <w:rPr>
          <w:i/>
          <w:iCs/>
          <w:color w:val="000000" w:themeColor="text1"/>
          <w:sz w:val="20"/>
          <w:szCs w:val="20"/>
        </w:rPr>
        <w:t>.</w:t>
      </w:r>
      <w:r w:rsidRPr="00D95521">
        <w:rPr>
          <w:color w:val="000000" w:themeColor="text1"/>
          <w:sz w:val="20"/>
          <w:szCs w:val="20"/>
        </w:rPr>
        <w:t xml:space="preserve"> </w:t>
      </w:r>
    </w:p>
    <w:p w14:paraId="619BD6F0" w14:textId="77777777" w:rsidR="003D6B4A" w:rsidRPr="00D95521" w:rsidRDefault="003D6B4A" w:rsidP="006F5762">
      <w:pPr>
        <w:pStyle w:val="ListParagraph"/>
        <w:widowControl/>
        <w:autoSpaceDE/>
        <w:autoSpaceDN/>
        <w:adjustRightInd/>
        <w:spacing w:after="68" w:line="222" w:lineRule="auto"/>
        <w:ind w:left="1440" w:right="109"/>
        <w:jc w:val="both"/>
        <w:rPr>
          <w:color w:val="000000" w:themeColor="text1"/>
          <w:sz w:val="20"/>
          <w:szCs w:val="20"/>
        </w:rPr>
      </w:pPr>
    </w:p>
    <w:p w14:paraId="0EE85D5C" w14:textId="2E13190C" w:rsidR="00AD1A87" w:rsidRPr="00D95521" w:rsidRDefault="00411B4E" w:rsidP="006F5762">
      <w:pPr>
        <w:pStyle w:val="ListParagraph"/>
        <w:widowControl/>
        <w:numPr>
          <w:ilvl w:val="0"/>
          <w:numId w:val="194"/>
        </w:numPr>
        <w:autoSpaceDE/>
        <w:autoSpaceDN/>
        <w:adjustRightInd/>
        <w:spacing w:after="68" w:line="222" w:lineRule="auto"/>
        <w:ind w:left="2160" w:right="109"/>
        <w:jc w:val="both"/>
        <w:rPr>
          <w:i/>
          <w:iCs/>
          <w:color w:val="000000" w:themeColor="text1"/>
          <w:sz w:val="20"/>
          <w:szCs w:val="20"/>
        </w:rPr>
      </w:pPr>
      <w:r w:rsidRPr="00D95521">
        <w:rPr>
          <w:color w:val="000000" w:themeColor="text1"/>
          <w:sz w:val="20"/>
          <w:szCs w:val="20"/>
        </w:rPr>
        <w:t xml:space="preserve">A cross-parking easement shall </w:t>
      </w:r>
      <w:r w:rsidR="0034361E" w:rsidRPr="00D95521">
        <w:rPr>
          <w:color w:val="000000" w:themeColor="text1"/>
          <w:sz w:val="20"/>
          <w:szCs w:val="20"/>
        </w:rPr>
        <w:t xml:space="preserve">be platted </w:t>
      </w:r>
      <w:r w:rsidR="005B1E0E" w:rsidRPr="00D95521">
        <w:rPr>
          <w:color w:val="000000" w:themeColor="text1"/>
          <w:sz w:val="20"/>
          <w:szCs w:val="20"/>
        </w:rPr>
        <w:t xml:space="preserve">and shown on the </w:t>
      </w:r>
      <w:r w:rsidR="00D44E36">
        <w:rPr>
          <w:color w:val="000000" w:themeColor="text1"/>
          <w:sz w:val="20"/>
          <w:szCs w:val="20"/>
        </w:rPr>
        <w:t xml:space="preserve">final </w:t>
      </w:r>
      <w:r w:rsidR="005B1E0E" w:rsidRPr="00D95521">
        <w:rPr>
          <w:color w:val="000000" w:themeColor="text1"/>
          <w:sz w:val="20"/>
          <w:szCs w:val="20"/>
        </w:rPr>
        <w:t xml:space="preserve">plat of </w:t>
      </w:r>
      <w:r w:rsidR="0034361E" w:rsidRPr="00D95521">
        <w:rPr>
          <w:color w:val="000000" w:themeColor="text1"/>
          <w:sz w:val="20"/>
          <w:szCs w:val="20"/>
        </w:rPr>
        <w:t xml:space="preserve">The Pavilion PUD </w:t>
      </w:r>
      <w:r w:rsidR="009B5675" w:rsidRPr="00D95521">
        <w:rPr>
          <w:color w:val="000000" w:themeColor="text1"/>
          <w:sz w:val="20"/>
          <w:szCs w:val="20"/>
        </w:rPr>
        <w:t xml:space="preserve">and shall </w:t>
      </w:r>
      <w:r w:rsidRPr="00D95521">
        <w:rPr>
          <w:color w:val="000000" w:themeColor="text1"/>
          <w:sz w:val="20"/>
          <w:szCs w:val="20"/>
        </w:rPr>
        <w:t xml:space="preserve">apply to all lots in </w:t>
      </w:r>
      <w:r w:rsidR="00B557F1" w:rsidRPr="00D95521">
        <w:rPr>
          <w:color w:val="000000" w:themeColor="text1"/>
          <w:sz w:val="20"/>
          <w:szCs w:val="20"/>
        </w:rPr>
        <w:t>The</w:t>
      </w:r>
      <w:r w:rsidR="007D2E0F" w:rsidRPr="00D95521">
        <w:rPr>
          <w:color w:val="000000" w:themeColor="text1"/>
          <w:sz w:val="20"/>
          <w:szCs w:val="20"/>
        </w:rPr>
        <w:t xml:space="preserve"> </w:t>
      </w:r>
      <w:r w:rsidR="008908BD" w:rsidRPr="00D95521">
        <w:rPr>
          <w:color w:val="000000" w:themeColor="text1"/>
          <w:sz w:val="20"/>
          <w:szCs w:val="20"/>
        </w:rPr>
        <w:t>Pavilion PUD</w:t>
      </w:r>
      <w:r w:rsidR="009B5675" w:rsidRPr="00D95521">
        <w:rPr>
          <w:color w:val="000000" w:themeColor="text1"/>
          <w:sz w:val="20"/>
          <w:szCs w:val="20"/>
        </w:rPr>
        <w:t>.</w:t>
      </w:r>
      <w:r w:rsidR="00892264" w:rsidRPr="00D95521">
        <w:rPr>
          <w:color w:val="000000" w:themeColor="text1"/>
          <w:sz w:val="20"/>
          <w:szCs w:val="20"/>
        </w:rPr>
        <w:t xml:space="preserve"> </w:t>
      </w:r>
    </w:p>
    <w:p w14:paraId="578E815F" w14:textId="77777777" w:rsidR="00AD1A87" w:rsidRPr="00D95521" w:rsidRDefault="00AD1A87" w:rsidP="006F5762">
      <w:pPr>
        <w:pStyle w:val="ListParagraph"/>
        <w:widowControl/>
        <w:tabs>
          <w:tab w:val="left" w:pos="1800"/>
        </w:tabs>
        <w:autoSpaceDE/>
        <w:autoSpaceDN/>
        <w:adjustRightInd/>
        <w:spacing w:after="68" w:line="222" w:lineRule="auto"/>
        <w:ind w:left="2160" w:right="109"/>
        <w:jc w:val="both"/>
        <w:rPr>
          <w:i/>
          <w:iCs/>
          <w:color w:val="000000" w:themeColor="text1"/>
          <w:sz w:val="20"/>
          <w:szCs w:val="20"/>
        </w:rPr>
      </w:pPr>
    </w:p>
    <w:p w14:paraId="59FF3ED9" w14:textId="610BEF1A" w:rsidR="00892264" w:rsidRPr="00D95521" w:rsidRDefault="00BA67D3" w:rsidP="006F5762">
      <w:pPr>
        <w:pStyle w:val="ListParagraph"/>
        <w:widowControl/>
        <w:numPr>
          <w:ilvl w:val="0"/>
          <w:numId w:val="194"/>
        </w:numPr>
        <w:autoSpaceDE/>
        <w:autoSpaceDN/>
        <w:adjustRightInd/>
        <w:spacing w:after="68" w:line="222" w:lineRule="auto"/>
        <w:ind w:left="2160" w:right="109"/>
        <w:jc w:val="both"/>
        <w:rPr>
          <w:i/>
          <w:iCs/>
          <w:color w:val="000000" w:themeColor="text1"/>
          <w:sz w:val="20"/>
          <w:szCs w:val="20"/>
        </w:rPr>
      </w:pPr>
      <w:r w:rsidRPr="00D95521">
        <w:rPr>
          <w:color w:val="000000" w:themeColor="text1"/>
          <w:sz w:val="20"/>
          <w:szCs w:val="20"/>
        </w:rPr>
        <w:t>A</w:t>
      </w:r>
      <w:r w:rsidR="001D1DF8" w:rsidRPr="00D95521">
        <w:rPr>
          <w:color w:val="000000" w:themeColor="text1"/>
          <w:sz w:val="20"/>
          <w:szCs w:val="20"/>
        </w:rPr>
        <w:t xml:space="preserve">dditionally, </w:t>
      </w:r>
      <w:r w:rsidR="00600C36" w:rsidRPr="00D95521">
        <w:rPr>
          <w:color w:val="000000" w:themeColor="text1"/>
          <w:sz w:val="20"/>
          <w:szCs w:val="20"/>
        </w:rPr>
        <w:t>before</w:t>
      </w:r>
      <w:r w:rsidR="002E5AFE" w:rsidRPr="00D95521">
        <w:rPr>
          <w:color w:val="000000" w:themeColor="text1"/>
          <w:sz w:val="20"/>
          <w:szCs w:val="20"/>
        </w:rPr>
        <w:t xml:space="preserve"> the issuance of any building permit for any lot in The Pavilion PUD, </w:t>
      </w:r>
      <w:r w:rsidR="001D1DF8" w:rsidRPr="00D95521">
        <w:rPr>
          <w:color w:val="000000" w:themeColor="text1"/>
          <w:sz w:val="20"/>
          <w:szCs w:val="20"/>
        </w:rPr>
        <w:t>a</w:t>
      </w:r>
      <w:r w:rsidRPr="00D95521">
        <w:rPr>
          <w:color w:val="000000" w:themeColor="text1"/>
          <w:sz w:val="20"/>
          <w:szCs w:val="20"/>
        </w:rPr>
        <w:t>ll l</w:t>
      </w:r>
      <w:r w:rsidR="002E3FB2" w:rsidRPr="00D95521">
        <w:rPr>
          <w:color w:val="000000" w:themeColor="text1"/>
          <w:sz w:val="20"/>
          <w:szCs w:val="20"/>
        </w:rPr>
        <w:t>ot</w:t>
      </w:r>
      <w:r w:rsidRPr="00D95521">
        <w:rPr>
          <w:color w:val="000000" w:themeColor="text1"/>
          <w:sz w:val="20"/>
          <w:szCs w:val="20"/>
        </w:rPr>
        <w:t>-owners</w:t>
      </w:r>
      <w:r w:rsidR="002E3FB2" w:rsidRPr="00D95521">
        <w:rPr>
          <w:color w:val="000000" w:themeColor="text1"/>
          <w:sz w:val="20"/>
          <w:szCs w:val="20"/>
        </w:rPr>
        <w:t xml:space="preserve"> </w:t>
      </w:r>
      <w:r w:rsidRPr="00D95521">
        <w:rPr>
          <w:color w:val="000000" w:themeColor="text1"/>
          <w:sz w:val="20"/>
          <w:szCs w:val="20"/>
        </w:rPr>
        <w:t>in The Pavilion PUD</w:t>
      </w:r>
      <w:r w:rsidR="002E3FB2" w:rsidRPr="00D95521">
        <w:rPr>
          <w:color w:val="000000" w:themeColor="text1"/>
          <w:sz w:val="20"/>
          <w:szCs w:val="20"/>
        </w:rPr>
        <w:t xml:space="preserve"> shall </w:t>
      </w:r>
      <w:r w:rsidRPr="00D95521">
        <w:rPr>
          <w:color w:val="000000" w:themeColor="text1"/>
          <w:sz w:val="20"/>
          <w:szCs w:val="20"/>
        </w:rPr>
        <w:t>enter into a</w:t>
      </w:r>
      <w:ins w:id="9" w:author="Nicole Bennett" w:date="2026-01-16T17:07:00Z" w16du:dateUtc="2026-01-16T23:07:00Z">
        <w:r w:rsidR="002E3FB2" w:rsidRPr="00D95521">
          <w:rPr>
            <w:color w:val="000000" w:themeColor="text1"/>
            <w:sz w:val="20"/>
            <w:szCs w:val="20"/>
          </w:rPr>
          <w:t xml:space="preserve"> </w:t>
        </w:r>
      </w:ins>
      <w:r w:rsidR="002E3FB2" w:rsidRPr="00D95521">
        <w:rPr>
          <w:color w:val="000000" w:themeColor="text1"/>
          <w:sz w:val="20"/>
          <w:szCs w:val="20"/>
        </w:rPr>
        <w:t>cross-parking easement agreement providing for shared parking, access</w:t>
      </w:r>
      <w:r w:rsidR="00D65DAC" w:rsidRPr="00D95521">
        <w:rPr>
          <w:color w:val="000000" w:themeColor="text1"/>
          <w:sz w:val="20"/>
          <w:szCs w:val="20"/>
        </w:rPr>
        <w:t>,</w:t>
      </w:r>
      <w:r w:rsidR="002E3FB2" w:rsidRPr="00D95521">
        <w:rPr>
          <w:color w:val="000000" w:themeColor="text1"/>
          <w:sz w:val="20"/>
          <w:szCs w:val="20"/>
        </w:rPr>
        <w:t xml:space="preserve"> and maintenance</w:t>
      </w:r>
      <w:r w:rsidR="00601989" w:rsidRPr="00D95521">
        <w:rPr>
          <w:color w:val="000000" w:themeColor="text1"/>
          <w:sz w:val="20"/>
          <w:szCs w:val="20"/>
        </w:rPr>
        <w:t xml:space="preserve"> throughout the entire PUD</w:t>
      </w:r>
      <w:r w:rsidR="00445BD8" w:rsidRPr="00D95521">
        <w:rPr>
          <w:color w:val="000000" w:themeColor="text1"/>
          <w:sz w:val="20"/>
          <w:szCs w:val="20"/>
        </w:rPr>
        <w:t xml:space="preserve">. </w:t>
      </w:r>
      <w:r w:rsidR="00892264" w:rsidRPr="00D95521">
        <w:rPr>
          <w:color w:val="000000" w:themeColor="text1"/>
          <w:sz w:val="20"/>
          <w:szCs w:val="20"/>
        </w:rPr>
        <w:t xml:space="preserve">A permanent documentation of the shared parking agreement shall be signed by </w:t>
      </w:r>
      <w:r w:rsidR="00601989" w:rsidRPr="00D95521">
        <w:rPr>
          <w:color w:val="000000" w:themeColor="text1"/>
          <w:sz w:val="20"/>
          <w:szCs w:val="20"/>
        </w:rPr>
        <w:t xml:space="preserve">all </w:t>
      </w:r>
      <w:r w:rsidR="00892264" w:rsidRPr="00D95521">
        <w:rPr>
          <w:color w:val="000000" w:themeColor="text1"/>
          <w:sz w:val="20"/>
          <w:szCs w:val="20"/>
        </w:rPr>
        <w:t>lot owners and the Town of Munster, by the Zoning Administrator. The permanent written agreement shall include, but not be limited to, maintenance, snow removal, ownership, liability, and notice and cancellation provisions, as to the shared parking lot</w:t>
      </w:r>
      <w:r w:rsidR="0059476D" w:rsidRPr="00D95521">
        <w:rPr>
          <w:color w:val="000000" w:themeColor="text1"/>
          <w:sz w:val="20"/>
          <w:szCs w:val="20"/>
        </w:rPr>
        <w:t xml:space="preserve"> </w:t>
      </w:r>
      <w:r w:rsidR="00892264" w:rsidRPr="00D95521">
        <w:rPr>
          <w:color w:val="000000" w:themeColor="text1"/>
          <w:sz w:val="20"/>
          <w:szCs w:val="20"/>
        </w:rPr>
        <w:t xml:space="preserve">and required signage </w:t>
      </w:r>
      <w:r w:rsidR="002C3852" w:rsidRPr="00D95521">
        <w:rPr>
          <w:color w:val="000000" w:themeColor="text1"/>
          <w:sz w:val="20"/>
          <w:szCs w:val="20"/>
        </w:rPr>
        <w:t xml:space="preserve">related to parking and </w:t>
      </w:r>
      <w:r w:rsidR="003C085F" w:rsidRPr="00D95521">
        <w:rPr>
          <w:color w:val="000000" w:themeColor="text1"/>
          <w:sz w:val="20"/>
          <w:szCs w:val="20"/>
        </w:rPr>
        <w:t xml:space="preserve">drive aisles/lanes </w:t>
      </w:r>
      <w:r w:rsidR="00892264" w:rsidRPr="00D95521">
        <w:rPr>
          <w:color w:val="000000" w:themeColor="text1"/>
          <w:sz w:val="20"/>
          <w:szCs w:val="20"/>
        </w:rPr>
        <w:t>on all lots</w:t>
      </w:r>
      <w:r w:rsidR="003C085F" w:rsidRPr="00D95521">
        <w:rPr>
          <w:color w:val="000000" w:themeColor="text1"/>
          <w:sz w:val="20"/>
          <w:szCs w:val="20"/>
        </w:rPr>
        <w:t xml:space="preserve"> in The Pavilion PUD</w:t>
      </w:r>
      <w:r w:rsidR="00892264" w:rsidRPr="00D95521">
        <w:rPr>
          <w:color w:val="000000" w:themeColor="text1"/>
          <w:sz w:val="20"/>
          <w:szCs w:val="20"/>
        </w:rPr>
        <w:t xml:space="preserve">. The agreement shall be approved and signed by the Zoning Administrator and </w:t>
      </w:r>
      <w:r w:rsidR="00735260" w:rsidRPr="00D95521">
        <w:rPr>
          <w:color w:val="000000" w:themeColor="text1"/>
          <w:sz w:val="20"/>
          <w:szCs w:val="20"/>
        </w:rPr>
        <w:t>all</w:t>
      </w:r>
      <w:r w:rsidR="00892264" w:rsidRPr="00D95521">
        <w:rPr>
          <w:color w:val="000000" w:themeColor="text1"/>
          <w:sz w:val="20"/>
          <w:szCs w:val="20"/>
        </w:rPr>
        <w:t xml:space="preserve"> lot owners and </w:t>
      </w:r>
      <w:r w:rsidR="00735260" w:rsidRPr="00D95521">
        <w:rPr>
          <w:color w:val="000000" w:themeColor="text1"/>
          <w:sz w:val="20"/>
          <w:szCs w:val="20"/>
        </w:rPr>
        <w:t>shall be</w:t>
      </w:r>
      <w:r w:rsidR="00892264" w:rsidRPr="00D95521">
        <w:rPr>
          <w:color w:val="000000" w:themeColor="text1"/>
          <w:sz w:val="20"/>
          <w:szCs w:val="20"/>
        </w:rPr>
        <w:t xml:space="preserve"> recorded in the Office of the Lake County Recorder. A copy of the recorded agreement shall be provided to and made a part of the records of the </w:t>
      </w:r>
      <w:r w:rsidR="00B91D5D">
        <w:rPr>
          <w:color w:val="000000" w:themeColor="text1"/>
          <w:sz w:val="20"/>
          <w:szCs w:val="20"/>
        </w:rPr>
        <w:t xml:space="preserve">Munster </w:t>
      </w:r>
      <w:r w:rsidR="00892264" w:rsidRPr="00D95521">
        <w:rPr>
          <w:color w:val="000000" w:themeColor="text1"/>
          <w:sz w:val="20"/>
          <w:szCs w:val="20"/>
        </w:rPr>
        <w:t>Community Development Department</w:t>
      </w:r>
    </w:p>
    <w:p w14:paraId="16FC3B88" w14:textId="77777777" w:rsidR="00892264" w:rsidRPr="00D95521" w:rsidRDefault="00892264" w:rsidP="006F5762">
      <w:pPr>
        <w:pStyle w:val="ListParagraph"/>
        <w:spacing w:after="68" w:line="222" w:lineRule="auto"/>
        <w:ind w:left="2250" w:right="109"/>
        <w:jc w:val="both"/>
        <w:rPr>
          <w:color w:val="000000" w:themeColor="text1"/>
          <w:sz w:val="20"/>
          <w:szCs w:val="20"/>
        </w:rPr>
      </w:pPr>
    </w:p>
    <w:p w14:paraId="65849ACF" w14:textId="32B7836C" w:rsidR="00892264" w:rsidRPr="00D95521" w:rsidRDefault="00510EB9" w:rsidP="006F5762">
      <w:pPr>
        <w:pStyle w:val="ListParagraph"/>
        <w:widowControl/>
        <w:numPr>
          <w:ilvl w:val="0"/>
          <w:numId w:val="192"/>
        </w:numPr>
        <w:autoSpaceDE/>
        <w:autoSpaceDN/>
        <w:adjustRightInd/>
        <w:spacing w:after="68" w:line="222" w:lineRule="auto"/>
        <w:ind w:left="2610" w:right="109"/>
        <w:jc w:val="both"/>
        <w:rPr>
          <w:color w:val="000000" w:themeColor="text1"/>
          <w:sz w:val="20"/>
          <w:szCs w:val="20"/>
        </w:rPr>
      </w:pPr>
      <w:r w:rsidRPr="00D95521">
        <w:rPr>
          <w:color w:val="000000" w:themeColor="text1"/>
          <w:sz w:val="20"/>
          <w:szCs w:val="20"/>
        </w:rPr>
        <w:t>S</w:t>
      </w:r>
      <w:r w:rsidR="00892264" w:rsidRPr="00D95521">
        <w:rPr>
          <w:color w:val="000000" w:themeColor="text1"/>
          <w:sz w:val="20"/>
          <w:szCs w:val="20"/>
        </w:rPr>
        <w:t>ign</w:t>
      </w:r>
      <w:r w:rsidR="005D0973" w:rsidRPr="00D95521">
        <w:rPr>
          <w:color w:val="000000" w:themeColor="text1"/>
          <w:sz w:val="20"/>
          <w:szCs w:val="20"/>
        </w:rPr>
        <w:t>s</w:t>
      </w:r>
      <w:r w:rsidR="00892264" w:rsidRPr="00D95521">
        <w:rPr>
          <w:color w:val="000000" w:themeColor="text1"/>
          <w:sz w:val="20"/>
          <w:szCs w:val="20"/>
        </w:rPr>
        <w:t xml:space="preserve"> shall be posted </w:t>
      </w:r>
      <w:r w:rsidR="00AC7430" w:rsidRPr="00D95521">
        <w:rPr>
          <w:color w:val="000000" w:themeColor="text1"/>
          <w:sz w:val="20"/>
          <w:szCs w:val="20"/>
        </w:rPr>
        <w:t>on the lots within The Pavilion PUD to</w:t>
      </w:r>
      <w:r w:rsidR="00892264" w:rsidRPr="00D95521">
        <w:rPr>
          <w:color w:val="000000" w:themeColor="text1"/>
          <w:sz w:val="20"/>
          <w:szCs w:val="20"/>
        </w:rPr>
        <w:t xml:space="preserve"> identif</w:t>
      </w:r>
      <w:r w:rsidR="00AC7430" w:rsidRPr="00D95521">
        <w:rPr>
          <w:color w:val="000000" w:themeColor="text1"/>
          <w:sz w:val="20"/>
          <w:szCs w:val="20"/>
        </w:rPr>
        <w:t>y</w:t>
      </w:r>
      <w:r w:rsidR="00892264" w:rsidRPr="00D95521">
        <w:rPr>
          <w:color w:val="000000" w:themeColor="text1"/>
          <w:sz w:val="20"/>
          <w:szCs w:val="20"/>
        </w:rPr>
        <w:t xml:space="preserve"> the authorized shared parking</w:t>
      </w:r>
      <w:r w:rsidR="004815BA" w:rsidRPr="00D95521">
        <w:rPr>
          <w:color w:val="000000" w:themeColor="text1"/>
          <w:sz w:val="20"/>
          <w:szCs w:val="20"/>
        </w:rPr>
        <w:t xml:space="preserve"> and drive </w:t>
      </w:r>
      <w:r w:rsidR="009E2357" w:rsidRPr="00D95521">
        <w:rPr>
          <w:color w:val="000000" w:themeColor="text1"/>
          <w:sz w:val="20"/>
          <w:szCs w:val="20"/>
        </w:rPr>
        <w:t xml:space="preserve">aisles/lanes, as determined by the Zoning Administrator, and this signage shall not </w:t>
      </w:r>
      <w:r w:rsidR="0048770A" w:rsidRPr="00D95521">
        <w:rPr>
          <w:color w:val="000000" w:themeColor="text1"/>
          <w:sz w:val="20"/>
          <w:szCs w:val="20"/>
        </w:rPr>
        <w:t>be included in the signage calculated for any lot in The Pavilion PUD.</w:t>
      </w:r>
    </w:p>
    <w:p w14:paraId="2B33DF34" w14:textId="77777777" w:rsidR="00892264" w:rsidRPr="00D95521" w:rsidRDefault="00892264" w:rsidP="006F5762">
      <w:pPr>
        <w:pStyle w:val="ListParagraph"/>
        <w:spacing w:after="68" w:line="222" w:lineRule="auto"/>
        <w:ind w:left="2610" w:right="109"/>
        <w:jc w:val="both"/>
        <w:rPr>
          <w:color w:val="000000" w:themeColor="text1"/>
          <w:sz w:val="20"/>
          <w:szCs w:val="20"/>
        </w:rPr>
      </w:pPr>
    </w:p>
    <w:p w14:paraId="000685DE" w14:textId="01F39B96" w:rsidR="00892264" w:rsidRPr="00D95521" w:rsidRDefault="00892264" w:rsidP="006F5762">
      <w:pPr>
        <w:pStyle w:val="ListParagraph"/>
        <w:widowControl/>
        <w:numPr>
          <w:ilvl w:val="0"/>
          <w:numId w:val="192"/>
        </w:numPr>
        <w:autoSpaceDE/>
        <w:autoSpaceDN/>
        <w:adjustRightInd/>
        <w:spacing w:after="68" w:line="222" w:lineRule="auto"/>
        <w:ind w:left="2610" w:right="109"/>
        <w:jc w:val="both"/>
        <w:rPr>
          <w:color w:val="000000" w:themeColor="text1"/>
          <w:sz w:val="20"/>
          <w:szCs w:val="20"/>
        </w:rPr>
      </w:pPr>
      <w:r w:rsidRPr="00D95521">
        <w:rPr>
          <w:sz w:val="20"/>
          <w:szCs w:val="20"/>
        </w:rPr>
        <w:t xml:space="preserve">When the parking area is shared by two or more uses that have differing hours of parking demand, then the required number of parking spaces may be calculated using the </w:t>
      </w:r>
      <w:r w:rsidRPr="00D95521">
        <w:rPr>
          <w:i/>
          <w:iCs/>
          <w:sz w:val="20"/>
          <w:szCs w:val="20"/>
        </w:rPr>
        <w:t>Parking Demand Calculation Table</w:t>
      </w:r>
      <w:r w:rsidRPr="00D95521">
        <w:rPr>
          <w:sz w:val="20"/>
          <w:szCs w:val="20"/>
        </w:rPr>
        <w:t xml:space="preserve"> in </w:t>
      </w:r>
      <w:r w:rsidR="00573251">
        <w:rPr>
          <w:sz w:val="20"/>
          <w:szCs w:val="20"/>
        </w:rPr>
        <w:t>s</w:t>
      </w:r>
      <w:r w:rsidRPr="00D95521">
        <w:rPr>
          <w:sz w:val="20"/>
          <w:szCs w:val="20"/>
        </w:rPr>
        <w:t xml:space="preserve">ubsection </w:t>
      </w:r>
      <w:r w:rsidR="00A7631A" w:rsidRPr="00D95521">
        <w:rPr>
          <w:sz w:val="20"/>
          <w:szCs w:val="20"/>
        </w:rPr>
        <w:t>VI.C.14.a.</w:t>
      </w:r>
    </w:p>
    <w:p w14:paraId="3E7CF0EE" w14:textId="77777777" w:rsidR="00495CDC" w:rsidRPr="00D95521" w:rsidRDefault="00495CDC" w:rsidP="006F5762">
      <w:pPr>
        <w:pStyle w:val="ListParagraph"/>
        <w:widowControl/>
        <w:autoSpaceDE/>
        <w:autoSpaceDN/>
        <w:adjustRightInd/>
        <w:spacing w:after="68" w:line="222" w:lineRule="auto"/>
        <w:ind w:left="2610" w:right="109"/>
        <w:jc w:val="both"/>
        <w:rPr>
          <w:color w:val="000000" w:themeColor="text1"/>
          <w:sz w:val="20"/>
          <w:szCs w:val="20"/>
        </w:rPr>
      </w:pPr>
    </w:p>
    <w:p w14:paraId="2B47A4D6" w14:textId="39A71AEC" w:rsidR="00440699" w:rsidRPr="00D95521" w:rsidRDefault="003F691A" w:rsidP="006F5762">
      <w:pPr>
        <w:pStyle w:val="list0"/>
        <w:numPr>
          <w:ilvl w:val="0"/>
          <w:numId w:val="178"/>
        </w:numPr>
        <w:spacing w:after="0"/>
        <w:ind w:left="1440" w:right="90" w:hanging="540"/>
        <w:rPr>
          <w:rFonts w:ascii="Times New Roman" w:hAnsi="Times New Roman" w:cs="Times New Roman"/>
          <w:color w:val="000000" w:themeColor="text1"/>
        </w:rPr>
      </w:pPr>
      <w:r w:rsidRPr="00D95521">
        <w:rPr>
          <w:rFonts w:ascii="Times New Roman" w:eastAsia="Times New Roman" w:hAnsi="Times New Roman" w:cs="Times New Roman"/>
          <w:color w:val="000000" w:themeColor="text1"/>
          <w:u w:val="single"/>
        </w:rPr>
        <w:t xml:space="preserve">Minimum </w:t>
      </w:r>
      <w:r w:rsidR="00040429">
        <w:rPr>
          <w:rFonts w:ascii="Times New Roman" w:eastAsia="Times New Roman" w:hAnsi="Times New Roman" w:cs="Times New Roman"/>
          <w:color w:val="000000" w:themeColor="text1"/>
          <w:u w:val="single"/>
        </w:rPr>
        <w:t>b</w:t>
      </w:r>
      <w:r w:rsidRPr="00D95521">
        <w:rPr>
          <w:rFonts w:ascii="Times New Roman" w:eastAsia="Times New Roman" w:hAnsi="Times New Roman" w:cs="Times New Roman"/>
          <w:color w:val="000000" w:themeColor="text1"/>
          <w:u w:val="single"/>
        </w:rPr>
        <w:t xml:space="preserve">icycle </w:t>
      </w:r>
      <w:r w:rsidR="00040429">
        <w:rPr>
          <w:rFonts w:ascii="Times New Roman" w:eastAsia="Times New Roman" w:hAnsi="Times New Roman" w:cs="Times New Roman"/>
          <w:color w:val="000000" w:themeColor="text1"/>
          <w:u w:val="single"/>
        </w:rPr>
        <w:t>p</w:t>
      </w:r>
      <w:r w:rsidRPr="00D95521">
        <w:rPr>
          <w:rFonts w:ascii="Times New Roman" w:eastAsia="Times New Roman" w:hAnsi="Times New Roman" w:cs="Times New Roman"/>
          <w:color w:val="000000" w:themeColor="text1"/>
          <w:u w:val="single"/>
        </w:rPr>
        <w:t xml:space="preserve">arking </w:t>
      </w:r>
      <w:r w:rsidR="00040429">
        <w:rPr>
          <w:rFonts w:ascii="Times New Roman" w:eastAsia="Times New Roman" w:hAnsi="Times New Roman" w:cs="Times New Roman"/>
          <w:color w:val="000000" w:themeColor="text1"/>
          <w:u w:val="single"/>
        </w:rPr>
        <w:t>r</w:t>
      </w:r>
      <w:r w:rsidRPr="00D95521">
        <w:rPr>
          <w:rFonts w:ascii="Times New Roman" w:eastAsia="Times New Roman" w:hAnsi="Times New Roman" w:cs="Times New Roman"/>
          <w:color w:val="000000" w:themeColor="text1"/>
          <w:u w:val="single"/>
        </w:rPr>
        <w:t>equirements</w:t>
      </w:r>
      <w:r w:rsidRPr="00D95521">
        <w:rPr>
          <w:rFonts w:ascii="Times New Roman" w:eastAsia="Times New Roman" w:hAnsi="Times New Roman" w:cs="Times New Roman"/>
          <w:i/>
          <w:iCs/>
          <w:color w:val="000000" w:themeColor="text1"/>
        </w:rPr>
        <w:t>.</w:t>
      </w:r>
      <w:r w:rsidRPr="00D95521">
        <w:rPr>
          <w:rFonts w:ascii="Times New Roman" w:eastAsia="Times New Roman" w:hAnsi="Times New Roman" w:cs="Times New Roman"/>
          <w:b/>
          <w:bCs/>
          <w:color w:val="000000" w:themeColor="text1"/>
        </w:rPr>
        <w:t xml:space="preserve">  </w:t>
      </w:r>
      <w:r w:rsidRPr="00D95521">
        <w:rPr>
          <w:rFonts w:ascii="Times New Roman" w:hAnsi="Times New Roman" w:cs="Times New Roman"/>
          <w:color w:val="000000" w:themeColor="text1"/>
        </w:rPr>
        <w:t xml:space="preserve">The off-street bicycle parking </w:t>
      </w:r>
      <w:r w:rsidR="0005253B" w:rsidRPr="00D95521">
        <w:rPr>
          <w:rFonts w:ascii="Times New Roman" w:hAnsi="Times New Roman" w:cs="Times New Roman"/>
          <w:color w:val="000000" w:themeColor="text1"/>
        </w:rPr>
        <w:t>required on</w:t>
      </w:r>
      <w:r w:rsidR="00FA2076" w:rsidRPr="00D95521">
        <w:rPr>
          <w:rFonts w:ascii="Times New Roman" w:hAnsi="Times New Roman" w:cs="Times New Roman"/>
          <w:color w:val="000000" w:themeColor="text1"/>
        </w:rPr>
        <w:t xml:space="preserve"> a</w:t>
      </w:r>
      <w:r w:rsidR="00EC324A" w:rsidRPr="00D95521">
        <w:rPr>
          <w:rFonts w:ascii="Times New Roman" w:hAnsi="Times New Roman" w:cs="Times New Roman"/>
          <w:color w:val="000000" w:themeColor="text1"/>
        </w:rPr>
        <w:t xml:space="preserve"> lot </w:t>
      </w:r>
      <w:r w:rsidR="00440699" w:rsidRPr="00D95521">
        <w:rPr>
          <w:rFonts w:ascii="Times New Roman" w:hAnsi="Times New Roman" w:cs="Times New Roman"/>
          <w:color w:val="000000" w:themeColor="text1"/>
        </w:rPr>
        <w:t>with</w:t>
      </w:r>
      <w:r w:rsidR="00EC324A" w:rsidRPr="00D95521">
        <w:rPr>
          <w:rFonts w:ascii="Times New Roman" w:hAnsi="Times New Roman" w:cs="Times New Roman"/>
          <w:color w:val="000000" w:themeColor="text1"/>
        </w:rPr>
        <w:t xml:space="preserve">in The Pavilion PUD </w:t>
      </w:r>
      <w:r w:rsidR="0005253B" w:rsidRPr="00D95521">
        <w:rPr>
          <w:rFonts w:ascii="Times New Roman" w:hAnsi="Times New Roman" w:cs="Times New Roman"/>
          <w:color w:val="000000" w:themeColor="text1"/>
        </w:rPr>
        <w:t xml:space="preserve">shall be </w:t>
      </w:r>
      <w:r w:rsidR="00440699" w:rsidRPr="00D95521">
        <w:rPr>
          <w:rFonts w:ascii="Times New Roman" w:hAnsi="Times New Roman" w:cs="Times New Roman"/>
          <w:color w:val="000000" w:themeColor="text1"/>
        </w:rPr>
        <w:t xml:space="preserve">5% of the required off-street parking for vehicles. </w:t>
      </w:r>
    </w:p>
    <w:p w14:paraId="78D40DFF" w14:textId="77777777" w:rsidR="006C53A5" w:rsidRPr="00D95521" w:rsidRDefault="006C53A5" w:rsidP="006F5762">
      <w:pPr>
        <w:pStyle w:val="BodyText"/>
        <w:kinsoku w:val="0"/>
        <w:overflowPunct w:val="0"/>
        <w:ind w:left="0" w:firstLine="0"/>
        <w:jc w:val="both"/>
        <w:rPr>
          <w:rFonts w:ascii="Times New Roman" w:hAnsi="Times New Roman" w:cs="Times New Roman"/>
          <w:color w:val="000000" w:themeColor="text1"/>
          <w:sz w:val="20"/>
          <w:szCs w:val="20"/>
        </w:rPr>
      </w:pPr>
    </w:p>
    <w:p w14:paraId="79A84275" w14:textId="77777777" w:rsidR="006C53A5" w:rsidRPr="00D95521" w:rsidRDefault="006C53A5" w:rsidP="006C53A5">
      <w:pPr>
        <w:pStyle w:val="BodyText"/>
        <w:kinsoku w:val="0"/>
        <w:overflowPunct w:val="0"/>
        <w:ind w:left="0" w:firstLine="0"/>
        <w:rPr>
          <w:rFonts w:ascii="Times New Roman" w:hAnsi="Times New Roman" w:cs="Times New Roman"/>
          <w:color w:val="000000" w:themeColor="text1"/>
          <w:sz w:val="20"/>
          <w:szCs w:val="20"/>
        </w:rPr>
      </w:pPr>
    </w:p>
    <w:p w14:paraId="61AD327C" w14:textId="360F07BA" w:rsidR="006F4B27" w:rsidRPr="00D95521" w:rsidRDefault="006F4B27" w:rsidP="00051C7B">
      <w:pPr>
        <w:pStyle w:val="BodyText"/>
        <w:numPr>
          <w:ilvl w:val="0"/>
          <w:numId w:val="308"/>
        </w:numPr>
        <w:kinsoku w:val="0"/>
        <w:overflowPunct w:val="0"/>
        <w:ind w:left="360"/>
        <w:rPr>
          <w:rFonts w:ascii="Times New Roman" w:hAnsi="Times New Roman" w:cs="Times New Roman"/>
          <w:color w:val="000000" w:themeColor="text1"/>
          <w:u w:val="single"/>
        </w:rPr>
      </w:pPr>
      <w:r w:rsidRPr="00D95521">
        <w:rPr>
          <w:rFonts w:ascii="Times New Roman" w:hAnsi="Times New Roman" w:cs="Times New Roman"/>
          <w:b/>
          <w:bCs/>
          <w:color w:val="000000" w:themeColor="text1"/>
          <w:u w:val="single"/>
        </w:rPr>
        <w:t>LOADING STANDARDS.</w:t>
      </w:r>
    </w:p>
    <w:p w14:paraId="3555E755" w14:textId="77777777" w:rsidR="006F4B27" w:rsidRPr="00D95521" w:rsidRDefault="006F4B27" w:rsidP="006F4B27">
      <w:pPr>
        <w:pStyle w:val="BodyText"/>
        <w:kinsoku w:val="0"/>
        <w:overflowPunct w:val="0"/>
        <w:ind w:left="720" w:firstLine="0"/>
        <w:rPr>
          <w:rFonts w:ascii="Times New Roman" w:hAnsi="Times New Roman" w:cs="Times New Roman"/>
          <w:color w:val="000000" w:themeColor="text1"/>
          <w:sz w:val="20"/>
          <w:szCs w:val="20"/>
        </w:rPr>
      </w:pPr>
    </w:p>
    <w:p w14:paraId="7A4938D6" w14:textId="77777777" w:rsidR="006F4B27" w:rsidRPr="00D95521" w:rsidRDefault="006F4B27" w:rsidP="00790536">
      <w:pPr>
        <w:pStyle w:val="ListParagraph"/>
        <w:widowControl/>
        <w:numPr>
          <w:ilvl w:val="0"/>
          <w:numId w:val="271"/>
        </w:numPr>
        <w:autoSpaceDE/>
        <w:autoSpaceDN/>
        <w:adjustRightInd/>
        <w:spacing w:after="200" w:line="276" w:lineRule="auto"/>
        <w:ind w:left="900"/>
        <w:jc w:val="both"/>
        <w:rPr>
          <w:bCs/>
          <w:color w:val="000000" w:themeColor="text1"/>
          <w:spacing w:val="-1"/>
          <w:sz w:val="20"/>
          <w:szCs w:val="20"/>
        </w:rPr>
      </w:pPr>
      <w:r w:rsidRPr="00D95521">
        <w:rPr>
          <w:bCs/>
          <w:color w:val="000000" w:themeColor="text1"/>
          <w:spacing w:val="-1"/>
          <w:sz w:val="20"/>
          <w:szCs w:val="20"/>
          <w:u w:val="single"/>
        </w:rPr>
        <w:t>Requirements</w:t>
      </w:r>
      <w:r w:rsidRPr="00D95521">
        <w:rPr>
          <w:bCs/>
          <w:i/>
          <w:iCs/>
          <w:color w:val="000000" w:themeColor="text1"/>
          <w:spacing w:val="-1"/>
          <w:sz w:val="20"/>
          <w:szCs w:val="20"/>
        </w:rPr>
        <w:t>.</w:t>
      </w:r>
      <w:r w:rsidRPr="00D95521">
        <w:rPr>
          <w:bCs/>
          <w:color w:val="000000" w:themeColor="text1"/>
          <w:spacing w:val="-1"/>
          <w:sz w:val="20"/>
          <w:szCs w:val="20"/>
        </w:rPr>
        <w:t xml:space="preserve"> All loading areas shall comply with the following Standards:</w:t>
      </w:r>
    </w:p>
    <w:p w14:paraId="66166B97" w14:textId="77777777" w:rsidR="006F4B27" w:rsidRPr="00D95521" w:rsidRDefault="006F4B27" w:rsidP="00790536">
      <w:pPr>
        <w:pStyle w:val="ListParagraph"/>
        <w:ind w:left="360"/>
        <w:jc w:val="both"/>
        <w:rPr>
          <w:color w:val="000000" w:themeColor="text1"/>
          <w:sz w:val="20"/>
          <w:szCs w:val="20"/>
          <w:u w:val="single"/>
        </w:rPr>
      </w:pPr>
    </w:p>
    <w:p w14:paraId="052A77D2" w14:textId="76CA09B2" w:rsidR="006F4B27" w:rsidRPr="00D95521" w:rsidRDefault="006F4B27" w:rsidP="00790536">
      <w:pPr>
        <w:pStyle w:val="ListParagraph"/>
        <w:widowControl/>
        <w:numPr>
          <w:ilvl w:val="0"/>
          <w:numId w:val="270"/>
        </w:numPr>
        <w:autoSpaceDE/>
        <w:autoSpaceDN/>
        <w:adjustRightInd/>
        <w:ind w:left="1260"/>
        <w:jc w:val="both"/>
        <w:rPr>
          <w:i/>
          <w:iCs/>
          <w:color w:val="000000" w:themeColor="text1"/>
          <w:sz w:val="20"/>
          <w:szCs w:val="20"/>
        </w:rPr>
      </w:pPr>
      <w:r w:rsidRPr="00D95521">
        <w:rPr>
          <w:bCs/>
          <w:color w:val="000000" w:themeColor="text1"/>
          <w:spacing w:val="-1"/>
          <w:sz w:val="20"/>
          <w:szCs w:val="20"/>
          <w:u w:val="single"/>
        </w:rPr>
        <w:t>Required</w:t>
      </w:r>
      <w:r w:rsidRPr="00D95521">
        <w:rPr>
          <w:bCs/>
          <w:i/>
          <w:iCs/>
          <w:color w:val="000000" w:themeColor="text1"/>
          <w:spacing w:val="-1"/>
          <w:sz w:val="20"/>
          <w:szCs w:val="20"/>
        </w:rPr>
        <w:t>.</w:t>
      </w:r>
      <w:r w:rsidRPr="00D95521">
        <w:rPr>
          <w:bCs/>
          <w:color w:val="000000" w:themeColor="text1"/>
          <w:spacing w:val="-1"/>
          <w:sz w:val="20"/>
          <w:szCs w:val="20"/>
        </w:rPr>
        <w:t xml:space="preserve"> There shall be provided off-street loading areas in connection with any building that is to be erected or substantially altered and </w:t>
      </w:r>
      <w:r w:rsidR="008C2C47" w:rsidRPr="00D95521">
        <w:rPr>
          <w:bCs/>
          <w:color w:val="000000" w:themeColor="text1"/>
          <w:spacing w:val="-1"/>
          <w:sz w:val="20"/>
          <w:szCs w:val="20"/>
        </w:rPr>
        <w:t>that</w:t>
      </w:r>
      <w:r w:rsidRPr="00D95521">
        <w:rPr>
          <w:bCs/>
          <w:color w:val="000000" w:themeColor="text1"/>
          <w:spacing w:val="-1"/>
          <w:sz w:val="20"/>
          <w:szCs w:val="20"/>
        </w:rPr>
        <w:t xml:space="preserve"> requires the receipt or transportation of goods by delivery vehicles.</w:t>
      </w:r>
      <w:bookmarkStart w:id="10" w:name="rid-0-0-0-9606"/>
    </w:p>
    <w:p w14:paraId="49435F59" w14:textId="77777777" w:rsidR="006F4B27" w:rsidRPr="00D95521" w:rsidRDefault="006F4B27" w:rsidP="00790536">
      <w:pPr>
        <w:pStyle w:val="ListParagraph"/>
        <w:ind w:left="1260"/>
        <w:jc w:val="both"/>
        <w:rPr>
          <w:i/>
          <w:iCs/>
          <w:color w:val="000000" w:themeColor="text1"/>
          <w:sz w:val="20"/>
          <w:szCs w:val="20"/>
        </w:rPr>
      </w:pPr>
    </w:p>
    <w:p w14:paraId="38ADABAE" w14:textId="77777777" w:rsidR="006F4B27" w:rsidRPr="00D95521" w:rsidRDefault="006F4B27" w:rsidP="00790536">
      <w:pPr>
        <w:pStyle w:val="ListParagraph"/>
        <w:widowControl/>
        <w:numPr>
          <w:ilvl w:val="0"/>
          <w:numId w:val="270"/>
        </w:numPr>
        <w:autoSpaceDE/>
        <w:autoSpaceDN/>
        <w:adjustRightInd/>
        <w:ind w:left="1260"/>
        <w:jc w:val="both"/>
        <w:rPr>
          <w:i/>
          <w:iCs/>
          <w:color w:val="000000" w:themeColor="text1"/>
          <w:sz w:val="20"/>
          <w:szCs w:val="20"/>
        </w:rPr>
      </w:pPr>
      <w:r w:rsidRPr="00D95521">
        <w:rPr>
          <w:bCs/>
          <w:color w:val="000000" w:themeColor="text1"/>
          <w:spacing w:val="-1"/>
          <w:sz w:val="20"/>
          <w:szCs w:val="20"/>
          <w:u w:val="single"/>
        </w:rPr>
        <w:t>Location</w:t>
      </w:r>
      <w:r w:rsidRPr="00D95521">
        <w:rPr>
          <w:bCs/>
          <w:i/>
          <w:iCs/>
          <w:color w:val="000000" w:themeColor="text1"/>
          <w:spacing w:val="-1"/>
          <w:sz w:val="20"/>
          <w:szCs w:val="20"/>
        </w:rPr>
        <w:t>.</w:t>
      </w:r>
      <w:r w:rsidRPr="00D95521">
        <w:rPr>
          <w:bCs/>
          <w:color w:val="000000" w:themeColor="text1"/>
          <w:spacing w:val="-1"/>
          <w:sz w:val="20"/>
          <w:szCs w:val="20"/>
        </w:rPr>
        <w:t xml:space="preserve"> All required off-street loading areas shall: </w:t>
      </w:r>
    </w:p>
    <w:p w14:paraId="799FFD96" w14:textId="77777777" w:rsidR="006F4B27" w:rsidRPr="00D95521" w:rsidRDefault="006F4B27" w:rsidP="00790536">
      <w:pPr>
        <w:jc w:val="both"/>
        <w:rPr>
          <w:bCs/>
          <w:color w:val="000000" w:themeColor="text1"/>
          <w:spacing w:val="-1"/>
          <w:sz w:val="20"/>
          <w:szCs w:val="20"/>
        </w:rPr>
      </w:pPr>
    </w:p>
    <w:p w14:paraId="09D0595C" w14:textId="77777777" w:rsidR="006F4B27" w:rsidRPr="00D95521" w:rsidRDefault="006F4B27" w:rsidP="00790536">
      <w:pPr>
        <w:pStyle w:val="ListParagraph"/>
        <w:widowControl/>
        <w:numPr>
          <w:ilvl w:val="0"/>
          <w:numId w:val="268"/>
        </w:numPr>
        <w:autoSpaceDE/>
        <w:autoSpaceDN/>
        <w:adjustRightInd/>
        <w:ind w:left="1890"/>
        <w:jc w:val="both"/>
        <w:rPr>
          <w:bCs/>
          <w:color w:val="000000" w:themeColor="text1"/>
          <w:spacing w:val="-1"/>
          <w:sz w:val="20"/>
          <w:szCs w:val="20"/>
        </w:rPr>
      </w:pPr>
      <w:r w:rsidRPr="00D95521">
        <w:rPr>
          <w:bCs/>
          <w:color w:val="000000" w:themeColor="text1"/>
          <w:spacing w:val="-1"/>
          <w:sz w:val="20"/>
          <w:szCs w:val="20"/>
        </w:rPr>
        <w:t>Be located on the same lot as the use to be served;</w:t>
      </w:r>
    </w:p>
    <w:p w14:paraId="1900C743" w14:textId="77777777" w:rsidR="006F4B27" w:rsidRPr="00D95521" w:rsidRDefault="006F4B27" w:rsidP="00790536">
      <w:pPr>
        <w:pStyle w:val="ListParagraph"/>
        <w:ind w:left="1890" w:hanging="360"/>
        <w:jc w:val="both"/>
        <w:rPr>
          <w:bCs/>
          <w:color w:val="000000" w:themeColor="text1"/>
          <w:spacing w:val="-1"/>
          <w:sz w:val="20"/>
          <w:szCs w:val="20"/>
        </w:rPr>
      </w:pPr>
    </w:p>
    <w:p w14:paraId="4DE90897" w14:textId="77777777" w:rsidR="006F4B27" w:rsidRPr="00D95521" w:rsidRDefault="006F4B27" w:rsidP="00790536">
      <w:pPr>
        <w:pStyle w:val="ListParagraph"/>
        <w:widowControl/>
        <w:numPr>
          <w:ilvl w:val="0"/>
          <w:numId w:val="268"/>
        </w:numPr>
        <w:autoSpaceDE/>
        <w:autoSpaceDN/>
        <w:adjustRightInd/>
        <w:ind w:left="1890"/>
        <w:jc w:val="both"/>
        <w:rPr>
          <w:bCs/>
          <w:color w:val="000000" w:themeColor="text1"/>
          <w:spacing w:val="-1"/>
          <w:sz w:val="20"/>
          <w:szCs w:val="20"/>
        </w:rPr>
      </w:pPr>
      <w:r w:rsidRPr="00D95521">
        <w:rPr>
          <w:bCs/>
          <w:color w:val="000000" w:themeColor="text1"/>
          <w:spacing w:val="-1"/>
          <w:sz w:val="20"/>
          <w:szCs w:val="20"/>
        </w:rPr>
        <w:t>Be located on the side or rear of the primary structure;</w:t>
      </w:r>
    </w:p>
    <w:p w14:paraId="7FFB6BFB" w14:textId="77777777" w:rsidR="006F4B27" w:rsidRPr="00D95521" w:rsidRDefault="006F4B27" w:rsidP="00790536">
      <w:pPr>
        <w:pStyle w:val="ListParagraph"/>
        <w:ind w:left="1890" w:hanging="360"/>
        <w:jc w:val="both"/>
        <w:rPr>
          <w:bCs/>
          <w:color w:val="000000" w:themeColor="text1"/>
          <w:spacing w:val="-1"/>
          <w:sz w:val="20"/>
          <w:szCs w:val="20"/>
        </w:rPr>
      </w:pPr>
    </w:p>
    <w:p w14:paraId="6B6A884C" w14:textId="77777777" w:rsidR="006F4B27" w:rsidRPr="00D95521" w:rsidRDefault="006F4B27" w:rsidP="00790536">
      <w:pPr>
        <w:pStyle w:val="ListParagraph"/>
        <w:widowControl/>
        <w:numPr>
          <w:ilvl w:val="0"/>
          <w:numId w:val="268"/>
        </w:numPr>
        <w:autoSpaceDE/>
        <w:autoSpaceDN/>
        <w:adjustRightInd/>
        <w:ind w:left="1890"/>
        <w:jc w:val="both"/>
        <w:rPr>
          <w:bCs/>
          <w:color w:val="000000" w:themeColor="text1"/>
          <w:spacing w:val="-1"/>
          <w:sz w:val="20"/>
          <w:szCs w:val="20"/>
        </w:rPr>
      </w:pPr>
      <w:r w:rsidRPr="00D95521">
        <w:rPr>
          <w:bCs/>
          <w:color w:val="000000" w:themeColor="text1"/>
          <w:spacing w:val="-1"/>
          <w:sz w:val="20"/>
          <w:szCs w:val="20"/>
        </w:rPr>
        <w:t>Provide sufficient area so that no delivery vehicle shall obstruct or interfere with parking access while it is loading or unloading;</w:t>
      </w:r>
    </w:p>
    <w:p w14:paraId="70FBBF12" w14:textId="77777777" w:rsidR="006F4B27" w:rsidRPr="00D95521" w:rsidRDefault="006F4B27" w:rsidP="00790536">
      <w:pPr>
        <w:pStyle w:val="ListParagraph"/>
        <w:ind w:left="1890" w:hanging="360"/>
        <w:jc w:val="both"/>
        <w:rPr>
          <w:bCs/>
          <w:color w:val="000000" w:themeColor="text1"/>
          <w:spacing w:val="-1"/>
          <w:sz w:val="20"/>
          <w:szCs w:val="20"/>
        </w:rPr>
      </w:pPr>
    </w:p>
    <w:p w14:paraId="04DE124C" w14:textId="77777777" w:rsidR="006F4B27" w:rsidRPr="00D95521" w:rsidRDefault="006F4B27" w:rsidP="00790536">
      <w:pPr>
        <w:pStyle w:val="ListParagraph"/>
        <w:widowControl/>
        <w:numPr>
          <w:ilvl w:val="0"/>
          <w:numId w:val="268"/>
        </w:numPr>
        <w:autoSpaceDE/>
        <w:autoSpaceDN/>
        <w:adjustRightInd/>
        <w:ind w:left="1890"/>
        <w:jc w:val="both"/>
        <w:rPr>
          <w:bCs/>
          <w:color w:val="000000" w:themeColor="text1"/>
          <w:spacing w:val="-1"/>
          <w:sz w:val="20"/>
          <w:szCs w:val="20"/>
        </w:rPr>
      </w:pPr>
      <w:r w:rsidRPr="00D95521">
        <w:rPr>
          <w:bCs/>
          <w:color w:val="000000" w:themeColor="text1"/>
          <w:spacing w:val="-1"/>
          <w:sz w:val="20"/>
          <w:szCs w:val="20"/>
        </w:rPr>
        <w:t>Not be located in such a manner as to require loading/unloading vehicles to back into a public right-of-way.</w:t>
      </w:r>
    </w:p>
    <w:p w14:paraId="5670B1B8" w14:textId="77777777" w:rsidR="006F4B27" w:rsidRPr="00D95521" w:rsidRDefault="006F4B27" w:rsidP="00790536">
      <w:pPr>
        <w:ind w:left="1890" w:hanging="360"/>
        <w:jc w:val="both"/>
        <w:rPr>
          <w:bCs/>
          <w:color w:val="000000" w:themeColor="text1"/>
          <w:spacing w:val="-1"/>
          <w:sz w:val="20"/>
          <w:szCs w:val="20"/>
        </w:rPr>
      </w:pPr>
    </w:p>
    <w:p w14:paraId="3C5EBDF4" w14:textId="77777777" w:rsidR="006F4B27" w:rsidRPr="00D95521" w:rsidRDefault="006F4B27" w:rsidP="00790536">
      <w:pPr>
        <w:pStyle w:val="ListParagraph"/>
        <w:widowControl/>
        <w:numPr>
          <w:ilvl w:val="0"/>
          <w:numId w:val="268"/>
        </w:numPr>
        <w:autoSpaceDE/>
        <w:autoSpaceDN/>
        <w:adjustRightInd/>
        <w:ind w:left="1890"/>
        <w:jc w:val="both"/>
        <w:rPr>
          <w:bCs/>
          <w:color w:val="000000" w:themeColor="text1"/>
          <w:spacing w:val="-1"/>
          <w:sz w:val="20"/>
          <w:szCs w:val="20"/>
        </w:rPr>
      </w:pPr>
      <w:r w:rsidRPr="00D95521">
        <w:rPr>
          <w:bCs/>
          <w:color w:val="000000" w:themeColor="text1"/>
          <w:spacing w:val="-1"/>
          <w:sz w:val="20"/>
          <w:szCs w:val="20"/>
        </w:rPr>
        <w:t>Not be located within 25 feet of the nearest point of intersection of any two streets;</w:t>
      </w:r>
    </w:p>
    <w:p w14:paraId="19AA18E1" w14:textId="77777777" w:rsidR="006F4B27" w:rsidRPr="00D95521" w:rsidRDefault="006F4B27" w:rsidP="00790536">
      <w:pPr>
        <w:pStyle w:val="ListParagraph"/>
        <w:ind w:left="1890" w:hanging="360"/>
        <w:jc w:val="both"/>
        <w:rPr>
          <w:bCs/>
          <w:color w:val="000000" w:themeColor="text1"/>
          <w:spacing w:val="-1"/>
          <w:sz w:val="20"/>
          <w:szCs w:val="20"/>
        </w:rPr>
      </w:pPr>
    </w:p>
    <w:p w14:paraId="2D891E0C" w14:textId="77777777" w:rsidR="006F4B27" w:rsidRPr="00D95521" w:rsidRDefault="006F4B27" w:rsidP="00790536">
      <w:pPr>
        <w:pStyle w:val="ListParagraph"/>
        <w:widowControl/>
        <w:numPr>
          <w:ilvl w:val="0"/>
          <w:numId w:val="268"/>
        </w:numPr>
        <w:autoSpaceDE/>
        <w:autoSpaceDN/>
        <w:adjustRightInd/>
        <w:ind w:left="1890"/>
        <w:jc w:val="both"/>
        <w:rPr>
          <w:bCs/>
          <w:color w:val="000000" w:themeColor="text1"/>
          <w:spacing w:val="-1"/>
          <w:sz w:val="20"/>
          <w:szCs w:val="20"/>
        </w:rPr>
      </w:pPr>
      <w:r w:rsidRPr="00D95521">
        <w:rPr>
          <w:bCs/>
          <w:color w:val="000000" w:themeColor="text1"/>
          <w:spacing w:val="-1"/>
          <w:sz w:val="20"/>
          <w:szCs w:val="20"/>
        </w:rPr>
        <w:t>Be designed so as not to interfere with any fire exits or emergency access facilities to either building or site;</w:t>
      </w:r>
      <w:bookmarkEnd w:id="10"/>
    </w:p>
    <w:p w14:paraId="00526F94" w14:textId="77777777" w:rsidR="006F4B27" w:rsidRPr="00D95521" w:rsidRDefault="006F4B27" w:rsidP="00790536">
      <w:pPr>
        <w:jc w:val="both"/>
        <w:rPr>
          <w:bCs/>
          <w:i/>
          <w:iCs/>
          <w:color w:val="000000" w:themeColor="text1"/>
          <w:spacing w:val="-1"/>
          <w:sz w:val="20"/>
          <w:szCs w:val="20"/>
        </w:rPr>
      </w:pPr>
    </w:p>
    <w:p w14:paraId="758F4399" w14:textId="77777777" w:rsidR="006F4B27" w:rsidRPr="00D95521" w:rsidRDefault="006F4B27" w:rsidP="00790536">
      <w:pPr>
        <w:pStyle w:val="ListParagraph"/>
        <w:widowControl/>
        <w:numPr>
          <w:ilvl w:val="0"/>
          <w:numId w:val="270"/>
        </w:numPr>
        <w:autoSpaceDE/>
        <w:autoSpaceDN/>
        <w:adjustRightInd/>
        <w:ind w:left="1260"/>
        <w:jc w:val="both"/>
        <w:rPr>
          <w:bCs/>
          <w:color w:val="000000" w:themeColor="text1"/>
          <w:spacing w:val="-1"/>
          <w:sz w:val="20"/>
          <w:szCs w:val="20"/>
        </w:rPr>
      </w:pPr>
      <w:r w:rsidRPr="00D95521">
        <w:rPr>
          <w:bCs/>
          <w:color w:val="000000" w:themeColor="text1"/>
          <w:spacing w:val="-1"/>
          <w:sz w:val="20"/>
          <w:szCs w:val="20"/>
          <w:u w:val="single"/>
        </w:rPr>
        <w:t>Size</w:t>
      </w:r>
      <w:r w:rsidRPr="00D95521">
        <w:rPr>
          <w:bCs/>
          <w:i/>
          <w:iCs/>
          <w:color w:val="000000" w:themeColor="text1"/>
          <w:spacing w:val="-1"/>
          <w:sz w:val="20"/>
          <w:szCs w:val="20"/>
        </w:rPr>
        <w:t>.</w:t>
      </w:r>
      <w:r w:rsidRPr="00D95521">
        <w:rPr>
          <w:bCs/>
          <w:color w:val="000000" w:themeColor="text1"/>
          <w:spacing w:val="-1"/>
          <w:sz w:val="20"/>
          <w:szCs w:val="20"/>
        </w:rPr>
        <w:t xml:space="preserve"> Loading space requirements, </w:t>
      </w:r>
      <w:r w:rsidRPr="00D95521">
        <w:rPr>
          <w:color w:val="000000" w:themeColor="text1"/>
          <w:sz w:val="20"/>
          <w:szCs w:val="20"/>
        </w:rPr>
        <w:t>exclusive of drive aisles and maneuvering space, shall be a m</w:t>
      </w:r>
      <w:r w:rsidRPr="00D95521">
        <w:rPr>
          <w:bCs/>
          <w:color w:val="000000" w:themeColor="text1"/>
          <w:spacing w:val="-1"/>
          <w:sz w:val="20"/>
          <w:szCs w:val="20"/>
        </w:rPr>
        <w:t>inimum 12 ft. wide x 25 ft. long x 13 ft. vertical clearance.</w:t>
      </w:r>
    </w:p>
    <w:p w14:paraId="142145B0" w14:textId="77777777" w:rsidR="006F4B27" w:rsidRPr="00D95521" w:rsidRDefault="006F4B27" w:rsidP="00790536">
      <w:pPr>
        <w:pStyle w:val="ListParagraph"/>
        <w:ind w:left="1260"/>
        <w:jc w:val="both"/>
        <w:rPr>
          <w:bCs/>
          <w:color w:val="000000" w:themeColor="text1"/>
          <w:spacing w:val="-1"/>
          <w:sz w:val="20"/>
          <w:szCs w:val="20"/>
        </w:rPr>
      </w:pPr>
    </w:p>
    <w:p w14:paraId="5B7B3173" w14:textId="77777777" w:rsidR="006F4B27" w:rsidRPr="00D95521" w:rsidRDefault="006F4B27" w:rsidP="00790536">
      <w:pPr>
        <w:pStyle w:val="ListParagraph"/>
        <w:widowControl/>
        <w:numPr>
          <w:ilvl w:val="0"/>
          <w:numId w:val="270"/>
        </w:numPr>
        <w:autoSpaceDE/>
        <w:autoSpaceDN/>
        <w:adjustRightInd/>
        <w:ind w:left="1260"/>
        <w:jc w:val="both"/>
        <w:rPr>
          <w:bCs/>
          <w:color w:val="000000" w:themeColor="text1"/>
          <w:spacing w:val="-1"/>
          <w:sz w:val="20"/>
          <w:szCs w:val="20"/>
        </w:rPr>
      </w:pPr>
      <w:r w:rsidRPr="00D95521">
        <w:rPr>
          <w:sz w:val="20"/>
          <w:szCs w:val="20"/>
          <w:u w:val="single"/>
        </w:rPr>
        <w:t>Space allowed</w:t>
      </w:r>
      <w:r w:rsidRPr="00D95521">
        <w:rPr>
          <w:sz w:val="20"/>
          <w:szCs w:val="20"/>
        </w:rPr>
        <w:t>. Loading areas shall not be used to satisfy the requirements of any off-street parking spaces. Off-street parking spaces shall not be used to satisfy the requirements of any loading areas.</w:t>
      </w:r>
    </w:p>
    <w:p w14:paraId="2024F1AE" w14:textId="77777777" w:rsidR="006F4B27" w:rsidRPr="00D95521" w:rsidRDefault="006F4B27" w:rsidP="00790536">
      <w:pPr>
        <w:pStyle w:val="ListParagraph"/>
        <w:ind w:left="1260"/>
        <w:jc w:val="both"/>
        <w:rPr>
          <w:bCs/>
          <w:color w:val="000000" w:themeColor="text1"/>
          <w:spacing w:val="-1"/>
          <w:sz w:val="20"/>
          <w:szCs w:val="20"/>
        </w:rPr>
      </w:pPr>
    </w:p>
    <w:p w14:paraId="44585F13" w14:textId="77777777" w:rsidR="006F4B27" w:rsidRPr="00D95521" w:rsidRDefault="006F4B27" w:rsidP="00790536">
      <w:pPr>
        <w:pStyle w:val="ListParagraph"/>
        <w:widowControl/>
        <w:numPr>
          <w:ilvl w:val="0"/>
          <w:numId w:val="270"/>
        </w:numPr>
        <w:autoSpaceDE/>
        <w:autoSpaceDN/>
        <w:adjustRightInd/>
        <w:ind w:left="1260"/>
        <w:jc w:val="both"/>
        <w:rPr>
          <w:bCs/>
          <w:color w:val="000000" w:themeColor="text1"/>
          <w:spacing w:val="-1"/>
          <w:sz w:val="20"/>
          <w:szCs w:val="20"/>
        </w:rPr>
      </w:pPr>
      <w:r w:rsidRPr="00D95521">
        <w:rPr>
          <w:sz w:val="20"/>
          <w:szCs w:val="20"/>
          <w:u w:val="single"/>
        </w:rPr>
        <w:t>Loading space requirements</w:t>
      </w:r>
      <w:r w:rsidRPr="00D95521">
        <w:rPr>
          <w:i/>
          <w:iCs/>
          <w:sz w:val="20"/>
          <w:szCs w:val="20"/>
        </w:rPr>
        <w:t xml:space="preserve">. </w:t>
      </w:r>
      <w:r w:rsidRPr="00D95521">
        <w:rPr>
          <w:sz w:val="20"/>
          <w:szCs w:val="20"/>
        </w:rPr>
        <w:t xml:space="preserve">Loading spaces shall be provided as follows: </w:t>
      </w:r>
    </w:p>
    <w:p w14:paraId="0D4444F5" w14:textId="77777777" w:rsidR="006F4B27" w:rsidRPr="00D95521" w:rsidRDefault="006F4B27" w:rsidP="00790536">
      <w:pPr>
        <w:jc w:val="both"/>
        <w:rPr>
          <w:sz w:val="20"/>
          <w:szCs w:val="20"/>
        </w:rPr>
      </w:pPr>
    </w:p>
    <w:p w14:paraId="0F161172" w14:textId="77777777" w:rsidR="006F4B27" w:rsidRPr="00D95521" w:rsidRDefault="006F4B27" w:rsidP="00790536">
      <w:pPr>
        <w:pStyle w:val="ListParagraph"/>
        <w:widowControl/>
        <w:numPr>
          <w:ilvl w:val="0"/>
          <w:numId w:val="269"/>
        </w:numPr>
        <w:autoSpaceDE/>
        <w:autoSpaceDN/>
        <w:adjustRightInd/>
        <w:ind w:left="1890"/>
        <w:jc w:val="both"/>
        <w:rPr>
          <w:sz w:val="20"/>
          <w:szCs w:val="20"/>
        </w:rPr>
      </w:pPr>
      <w:r w:rsidRPr="00D95521">
        <w:rPr>
          <w:sz w:val="20"/>
          <w:szCs w:val="20"/>
        </w:rPr>
        <w:t>One (1) loading space shall be provided for every building no greater than 20,000 square feet of gross floor area.</w:t>
      </w:r>
    </w:p>
    <w:p w14:paraId="5CA7FCDB" w14:textId="77777777" w:rsidR="006F4B27" w:rsidRPr="00D95521" w:rsidRDefault="006F4B27" w:rsidP="00790536">
      <w:pPr>
        <w:ind w:left="1890"/>
        <w:jc w:val="both"/>
        <w:rPr>
          <w:sz w:val="20"/>
          <w:szCs w:val="20"/>
        </w:rPr>
      </w:pPr>
    </w:p>
    <w:p w14:paraId="339C5179" w14:textId="77777777" w:rsidR="006F4B27" w:rsidRPr="00D95521" w:rsidRDefault="006F4B27" w:rsidP="00790536">
      <w:pPr>
        <w:pStyle w:val="ListParagraph"/>
        <w:widowControl/>
        <w:numPr>
          <w:ilvl w:val="0"/>
          <w:numId w:val="269"/>
        </w:numPr>
        <w:autoSpaceDE/>
        <w:autoSpaceDN/>
        <w:adjustRightInd/>
        <w:ind w:left="1890"/>
        <w:jc w:val="both"/>
        <w:rPr>
          <w:sz w:val="20"/>
          <w:szCs w:val="20"/>
        </w:rPr>
      </w:pPr>
      <w:r w:rsidRPr="00D95521">
        <w:rPr>
          <w:sz w:val="20"/>
          <w:szCs w:val="20"/>
        </w:rPr>
        <w:t>Two (2) loading spaces shall be provided for every building between 20,000 and no greater than 40,000 square feet of gross floor area.</w:t>
      </w:r>
    </w:p>
    <w:p w14:paraId="0EEE68B9" w14:textId="77777777" w:rsidR="006F4B27" w:rsidRPr="00D95521" w:rsidRDefault="006F4B27" w:rsidP="00790536">
      <w:pPr>
        <w:pStyle w:val="ListParagraph"/>
        <w:ind w:left="1890"/>
        <w:jc w:val="both"/>
        <w:rPr>
          <w:sz w:val="20"/>
          <w:szCs w:val="20"/>
        </w:rPr>
      </w:pPr>
    </w:p>
    <w:p w14:paraId="6B344BE9" w14:textId="77777777" w:rsidR="006F4B27" w:rsidRPr="00D95521" w:rsidRDefault="006F4B27" w:rsidP="00790536">
      <w:pPr>
        <w:pStyle w:val="ListParagraph"/>
        <w:widowControl/>
        <w:numPr>
          <w:ilvl w:val="0"/>
          <w:numId w:val="269"/>
        </w:numPr>
        <w:autoSpaceDE/>
        <w:autoSpaceDN/>
        <w:adjustRightInd/>
        <w:ind w:left="1890"/>
        <w:jc w:val="both"/>
        <w:rPr>
          <w:sz w:val="20"/>
          <w:szCs w:val="20"/>
        </w:rPr>
      </w:pPr>
      <w:r w:rsidRPr="00D95521">
        <w:rPr>
          <w:sz w:val="20"/>
          <w:szCs w:val="20"/>
        </w:rPr>
        <w:t>Three (3) loading spaces shall be provided for every building between 40,000 and no greater than 80,000 square feet of gross floor area.</w:t>
      </w:r>
    </w:p>
    <w:p w14:paraId="50510728" w14:textId="77777777" w:rsidR="006F4B27" w:rsidRPr="00D95521" w:rsidRDefault="006F4B27" w:rsidP="00790536">
      <w:pPr>
        <w:pStyle w:val="ListParagraph"/>
        <w:ind w:left="1890"/>
        <w:jc w:val="both"/>
        <w:rPr>
          <w:sz w:val="20"/>
          <w:szCs w:val="20"/>
        </w:rPr>
      </w:pPr>
    </w:p>
    <w:p w14:paraId="4F8C5762" w14:textId="77777777" w:rsidR="006F4B27" w:rsidRPr="00D95521" w:rsidRDefault="006F4B27" w:rsidP="00790536">
      <w:pPr>
        <w:pStyle w:val="ListParagraph"/>
        <w:widowControl/>
        <w:numPr>
          <w:ilvl w:val="0"/>
          <w:numId w:val="269"/>
        </w:numPr>
        <w:autoSpaceDE/>
        <w:autoSpaceDN/>
        <w:adjustRightInd/>
        <w:ind w:left="1890"/>
        <w:jc w:val="both"/>
        <w:rPr>
          <w:sz w:val="20"/>
          <w:szCs w:val="20"/>
        </w:rPr>
      </w:pPr>
      <w:r w:rsidRPr="00D95521">
        <w:rPr>
          <w:sz w:val="20"/>
          <w:szCs w:val="20"/>
        </w:rPr>
        <w:t>Four (4) loading spaces shall be provided for every building between 80,000 and no greater than 120,000 square feet of gross floor area.</w:t>
      </w:r>
    </w:p>
    <w:p w14:paraId="560119E0" w14:textId="77777777" w:rsidR="006F4B27" w:rsidRPr="00D95521" w:rsidRDefault="006F4B27" w:rsidP="00790536">
      <w:pPr>
        <w:pStyle w:val="ListParagraph"/>
        <w:ind w:left="1890"/>
        <w:jc w:val="both"/>
        <w:rPr>
          <w:sz w:val="20"/>
          <w:szCs w:val="20"/>
        </w:rPr>
      </w:pPr>
    </w:p>
    <w:p w14:paraId="034A86F6" w14:textId="77777777" w:rsidR="006F4B27" w:rsidRPr="00D95521" w:rsidRDefault="006F4B27" w:rsidP="00790536">
      <w:pPr>
        <w:pStyle w:val="ListParagraph"/>
        <w:widowControl/>
        <w:numPr>
          <w:ilvl w:val="0"/>
          <w:numId w:val="269"/>
        </w:numPr>
        <w:autoSpaceDE/>
        <w:autoSpaceDN/>
        <w:adjustRightInd/>
        <w:ind w:left="1890"/>
        <w:jc w:val="both"/>
        <w:rPr>
          <w:sz w:val="20"/>
          <w:szCs w:val="20"/>
        </w:rPr>
      </w:pPr>
      <w:r w:rsidRPr="00D95521">
        <w:rPr>
          <w:sz w:val="20"/>
          <w:szCs w:val="20"/>
        </w:rPr>
        <w:t>Five (5) loading spaces shall be provided for every building between 120,000 and no greater than 160,000 square feet of gross floor area.</w:t>
      </w:r>
    </w:p>
    <w:p w14:paraId="5D284403" w14:textId="77777777" w:rsidR="006F4B27" w:rsidRPr="00D95521" w:rsidRDefault="006F4B27" w:rsidP="00790536">
      <w:pPr>
        <w:pStyle w:val="ListParagraph"/>
        <w:ind w:left="1890"/>
        <w:jc w:val="both"/>
        <w:rPr>
          <w:sz w:val="20"/>
          <w:szCs w:val="20"/>
        </w:rPr>
      </w:pPr>
    </w:p>
    <w:p w14:paraId="6CC60D38" w14:textId="77777777" w:rsidR="006F4B27" w:rsidRPr="00D95521" w:rsidRDefault="006F4B27" w:rsidP="00790536">
      <w:pPr>
        <w:pStyle w:val="ListParagraph"/>
        <w:widowControl/>
        <w:numPr>
          <w:ilvl w:val="0"/>
          <w:numId w:val="269"/>
        </w:numPr>
        <w:autoSpaceDE/>
        <w:autoSpaceDN/>
        <w:adjustRightInd/>
        <w:ind w:left="1890"/>
        <w:jc w:val="both"/>
        <w:rPr>
          <w:sz w:val="20"/>
          <w:szCs w:val="20"/>
        </w:rPr>
      </w:pPr>
      <w:r w:rsidRPr="00D95521">
        <w:rPr>
          <w:sz w:val="20"/>
          <w:szCs w:val="20"/>
        </w:rPr>
        <w:t>One (1) additional loading space shall be provided for every additional 80,000 square feet of gross floor area.</w:t>
      </w:r>
    </w:p>
    <w:p w14:paraId="04F5FDEE" w14:textId="77777777" w:rsidR="006F4B27" w:rsidRPr="00D95521" w:rsidRDefault="006F4B27" w:rsidP="00790536">
      <w:pPr>
        <w:jc w:val="both"/>
        <w:rPr>
          <w:bCs/>
          <w:i/>
          <w:iCs/>
          <w:color w:val="000000" w:themeColor="text1"/>
          <w:spacing w:val="-1"/>
          <w:sz w:val="20"/>
          <w:szCs w:val="20"/>
        </w:rPr>
      </w:pPr>
    </w:p>
    <w:p w14:paraId="6C1B4C2E" w14:textId="77777777" w:rsidR="006F4B27" w:rsidRPr="00D95521" w:rsidRDefault="006F4B27" w:rsidP="00790536">
      <w:pPr>
        <w:pStyle w:val="ListParagraph"/>
        <w:widowControl/>
        <w:numPr>
          <w:ilvl w:val="0"/>
          <w:numId w:val="270"/>
        </w:numPr>
        <w:autoSpaceDE/>
        <w:autoSpaceDN/>
        <w:adjustRightInd/>
        <w:ind w:left="1260"/>
        <w:jc w:val="both"/>
        <w:rPr>
          <w:sz w:val="20"/>
          <w:szCs w:val="20"/>
        </w:rPr>
      </w:pPr>
      <w:r w:rsidRPr="00D95521">
        <w:rPr>
          <w:bCs/>
          <w:color w:val="000000" w:themeColor="text1"/>
          <w:spacing w:val="-1"/>
          <w:sz w:val="20"/>
          <w:szCs w:val="20"/>
          <w:u w:val="single"/>
        </w:rPr>
        <w:t>Exemption</w:t>
      </w:r>
      <w:r w:rsidRPr="00D95521">
        <w:rPr>
          <w:bCs/>
          <w:i/>
          <w:iCs/>
          <w:color w:val="000000" w:themeColor="text1"/>
          <w:spacing w:val="-1"/>
          <w:sz w:val="20"/>
          <w:szCs w:val="20"/>
        </w:rPr>
        <w:t>.</w:t>
      </w:r>
      <w:r w:rsidRPr="00D95521">
        <w:rPr>
          <w:bCs/>
          <w:color w:val="000000" w:themeColor="text1"/>
          <w:spacing w:val="-1"/>
          <w:sz w:val="20"/>
          <w:szCs w:val="20"/>
        </w:rPr>
        <w:t xml:space="preserve"> These Loading Standards shall not apply to uses that demonstrate that they do not receive goods in quantity by truck delivery, as determined by the Zoning Administrator.</w:t>
      </w:r>
    </w:p>
    <w:p w14:paraId="413EB240" w14:textId="77777777" w:rsidR="006F4B27" w:rsidRDefault="006F4B27" w:rsidP="0034327D">
      <w:pPr>
        <w:pStyle w:val="BodyText"/>
        <w:kinsoku w:val="0"/>
        <w:overflowPunct w:val="0"/>
        <w:ind w:left="0" w:firstLine="0"/>
        <w:jc w:val="both"/>
        <w:rPr>
          <w:rFonts w:ascii="Times New Roman" w:hAnsi="Times New Roman" w:cs="Times New Roman"/>
          <w:color w:val="000000" w:themeColor="text1"/>
          <w:sz w:val="20"/>
          <w:szCs w:val="20"/>
        </w:rPr>
      </w:pPr>
    </w:p>
    <w:p w14:paraId="403B3D12" w14:textId="77777777" w:rsidR="0034327D" w:rsidRPr="00D95521" w:rsidRDefault="0034327D" w:rsidP="0034327D">
      <w:pPr>
        <w:pStyle w:val="BodyText"/>
        <w:kinsoku w:val="0"/>
        <w:overflowPunct w:val="0"/>
        <w:ind w:left="0" w:firstLine="0"/>
        <w:jc w:val="both"/>
        <w:rPr>
          <w:rFonts w:ascii="Times New Roman" w:hAnsi="Times New Roman" w:cs="Times New Roman"/>
          <w:color w:val="000000" w:themeColor="text1"/>
          <w:sz w:val="20"/>
          <w:szCs w:val="20"/>
        </w:rPr>
      </w:pPr>
    </w:p>
    <w:p w14:paraId="1E80B77F" w14:textId="0CACF12E" w:rsidR="0043070D" w:rsidRPr="00D95521" w:rsidRDefault="0043070D" w:rsidP="00790536">
      <w:pPr>
        <w:pStyle w:val="BodyText"/>
        <w:numPr>
          <w:ilvl w:val="0"/>
          <w:numId w:val="310"/>
        </w:numPr>
        <w:kinsoku w:val="0"/>
        <w:overflowPunct w:val="0"/>
        <w:ind w:left="540" w:hanging="540"/>
        <w:jc w:val="both"/>
        <w:rPr>
          <w:rFonts w:ascii="Times New Roman" w:hAnsi="Times New Roman" w:cs="Times New Roman"/>
          <w:color w:val="000000" w:themeColor="text1"/>
          <w:sz w:val="20"/>
          <w:szCs w:val="20"/>
        </w:rPr>
      </w:pPr>
      <w:r w:rsidRPr="00D95521">
        <w:rPr>
          <w:rFonts w:ascii="Times New Roman" w:hAnsi="Times New Roman" w:cs="Times New Roman"/>
          <w:b/>
          <w:bCs/>
          <w:color w:val="000000" w:themeColor="text1"/>
          <w:u w:val="single"/>
        </w:rPr>
        <w:t>SCREENING STANDARDS</w:t>
      </w:r>
    </w:p>
    <w:p w14:paraId="6DF3E7DB" w14:textId="5578E711" w:rsidR="005840B6" w:rsidRPr="00D95521" w:rsidRDefault="005840B6" w:rsidP="00790536">
      <w:pPr>
        <w:pStyle w:val="BodyText"/>
        <w:tabs>
          <w:tab w:val="left" w:pos="840"/>
        </w:tabs>
        <w:kinsoku w:val="0"/>
        <w:overflowPunct w:val="0"/>
        <w:spacing w:line="264" w:lineRule="exact"/>
        <w:ind w:left="0" w:firstLine="0"/>
        <w:jc w:val="both"/>
        <w:rPr>
          <w:rFonts w:ascii="Times New Roman" w:hAnsi="Times New Roman" w:cs="Times New Roman"/>
          <w:color w:val="000000" w:themeColor="text1"/>
          <w:sz w:val="20"/>
          <w:szCs w:val="20"/>
        </w:rPr>
      </w:pPr>
    </w:p>
    <w:p w14:paraId="32ED84CA" w14:textId="77777777" w:rsidR="0043070D" w:rsidRPr="00D95521" w:rsidRDefault="0043070D" w:rsidP="00790536">
      <w:pPr>
        <w:pStyle w:val="BodyText"/>
        <w:kinsoku w:val="0"/>
        <w:overflowPunct w:val="0"/>
        <w:ind w:left="0" w:firstLine="0"/>
        <w:jc w:val="both"/>
        <w:rPr>
          <w:rFonts w:ascii="Times New Roman" w:hAnsi="Times New Roman" w:cs="Times New Roman"/>
          <w:sz w:val="20"/>
          <w:szCs w:val="20"/>
        </w:rPr>
      </w:pPr>
      <w:r w:rsidRPr="00D95521">
        <w:rPr>
          <w:rFonts w:ascii="Times New Roman" w:hAnsi="Times New Roman" w:cs="Times New Roman"/>
          <w:sz w:val="20"/>
          <w:szCs w:val="20"/>
        </w:rPr>
        <w:t>The following standards shall apply to all lots in The Pavilion PUD unless specifically stated otherwise.</w:t>
      </w:r>
    </w:p>
    <w:p w14:paraId="5D0C00F0" w14:textId="77777777" w:rsidR="0043070D" w:rsidRPr="00D95521" w:rsidRDefault="0043070D" w:rsidP="00790536">
      <w:pPr>
        <w:pStyle w:val="BodyText"/>
        <w:kinsoku w:val="0"/>
        <w:overflowPunct w:val="0"/>
        <w:ind w:left="0" w:firstLine="0"/>
        <w:jc w:val="both"/>
        <w:rPr>
          <w:rFonts w:ascii="Times New Roman" w:hAnsi="Times New Roman" w:cs="Times New Roman"/>
          <w:sz w:val="20"/>
          <w:szCs w:val="20"/>
        </w:rPr>
      </w:pPr>
    </w:p>
    <w:p w14:paraId="308CE2F0" w14:textId="77777777" w:rsidR="0043070D" w:rsidRPr="00D95521" w:rsidRDefault="0043070D" w:rsidP="00790536">
      <w:pPr>
        <w:pStyle w:val="ListParagraph"/>
        <w:widowControl/>
        <w:numPr>
          <w:ilvl w:val="0"/>
          <w:numId w:val="44"/>
        </w:numPr>
        <w:autoSpaceDE/>
        <w:autoSpaceDN/>
        <w:adjustRightInd/>
        <w:ind w:left="720"/>
        <w:jc w:val="both"/>
        <w:rPr>
          <w:rFonts w:eastAsia="Aptos"/>
          <w:bCs/>
          <w:color w:val="000000"/>
          <w:spacing w:val="-1"/>
          <w:kern w:val="2"/>
          <w:sz w:val="20"/>
          <w:szCs w:val="20"/>
          <w14:ligatures w14:val="standardContextual"/>
        </w:rPr>
      </w:pPr>
      <w:r w:rsidRPr="00D95521">
        <w:rPr>
          <w:rFonts w:eastAsia="Aptos"/>
          <w:bCs/>
          <w:color w:val="000000"/>
          <w:spacing w:val="-1"/>
          <w:kern w:val="2"/>
          <w:sz w:val="20"/>
          <w:szCs w:val="20"/>
          <w:u w:val="single"/>
          <w14:ligatures w14:val="standardContextual"/>
        </w:rPr>
        <w:t>Dumpsters and other trash receptacles</w:t>
      </w:r>
      <w:r w:rsidRPr="00D95521">
        <w:rPr>
          <w:rFonts w:eastAsia="Aptos"/>
          <w:bCs/>
          <w:i/>
          <w:iCs/>
          <w:color w:val="000000"/>
          <w:spacing w:val="-1"/>
          <w:kern w:val="2"/>
          <w:sz w:val="20"/>
          <w:szCs w:val="20"/>
          <w14:ligatures w14:val="standardContextual"/>
        </w:rPr>
        <w:t>.</w:t>
      </w:r>
      <w:r w:rsidRPr="00D95521">
        <w:rPr>
          <w:rFonts w:eastAsia="Aptos"/>
          <w:bCs/>
          <w:color w:val="000000"/>
          <w:spacing w:val="-1"/>
          <w:kern w:val="2"/>
          <w:sz w:val="20"/>
          <w:szCs w:val="20"/>
          <w14:ligatures w14:val="standardContextual"/>
        </w:rPr>
        <w:t xml:space="preserve"> </w:t>
      </w:r>
    </w:p>
    <w:p w14:paraId="27EACC4F" w14:textId="77777777" w:rsidR="0043070D" w:rsidRPr="00D95521" w:rsidRDefault="0043070D" w:rsidP="00790536">
      <w:pPr>
        <w:pStyle w:val="ListParagraph"/>
        <w:widowControl/>
        <w:autoSpaceDE/>
        <w:autoSpaceDN/>
        <w:adjustRightInd/>
        <w:ind w:left="810"/>
        <w:jc w:val="both"/>
        <w:rPr>
          <w:rFonts w:eastAsia="Aptos"/>
          <w:bCs/>
          <w:color w:val="000000"/>
          <w:spacing w:val="-1"/>
          <w:kern w:val="2"/>
          <w:sz w:val="20"/>
          <w:szCs w:val="20"/>
          <w:u w:val="single"/>
          <w14:ligatures w14:val="standardContextual"/>
        </w:rPr>
      </w:pPr>
    </w:p>
    <w:p w14:paraId="75ACB23C" w14:textId="77777777" w:rsidR="0043070D" w:rsidRPr="00D95521" w:rsidRDefault="0043070D" w:rsidP="00790536">
      <w:pPr>
        <w:pStyle w:val="ListParagraph"/>
        <w:widowControl/>
        <w:numPr>
          <w:ilvl w:val="0"/>
          <w:numId w:val="155"/>
        </w:numPr>
        <w:autoSpaceDE/>
        <w:autoSpaceDN/>
        <w:adjustRightInd/>
        <w:ind w:left="1260"/>
        <w:jc w:val="both"/>
        <w:rPr>
          <w:rFonts w:eastAsia="Aptos"/>
          <w:bCs/>
          <w:color w:val="000000"/>
          <w:spacing w:val="-1"/>
          <w:kern w:val="2"/>
          <w:sz w:val="20"/>
          <w:szCs w:val="20"/>
          <w14:ligatures w14:val="standardContextual"/>
        </w:rPr>
      </w:pPr>
      <w:r w:rsidRPr="00D95521">
        <w:rPr>
          <w:rFonts w:eastAsia="Aptos"/>
          <w:bCs/>
          <w:color w:val="000000"/>
          <w:spacing w:val="-1"/>
          <w:kern w:val="2"/>
          <w:sz w:val="20"/>
          <w:szCs w:val="20"/>
          <w14:ligatures w14:val="standardContextual"/>
        </w:rPr>
        <w:t>Dumpsters and other trash receptacles shall be screened on all four sides by a gated enclosure no less than 5 feet and no greater than 6 feet in height above grade with 100% opacity.</w:t>
      </w:r>
    </w:p>
    <w:p w14:paraId="7D3EA932" w14:textId="77777777" w:rsidR="0043070D" w:rsidRPr="00D95521" w:rsidRDefault="0043070D" w:rsidP="00790536">
      <w:pPr>
        <w:pStyle w:val="ListParagraph"/>
        <w:widowControl/>
        <w:autoSpaceDE/>
        <w:autoSpaceDN/>
        <w:adjustRightInd/>
        <w:ind w:left="1260"/>
        <w:jc w:val="both"/>
        <w:rPr>
          <w:rFonts w:eastAsia="Aptos"/>
          <w:bCs/>
          <w:color w:val="000000"/>
          <w:spacing w:val="-1"/>
          <w:kern w:val="2"/>
          <w:sz w:val="20"/>
          <w:szCs w:val="20"/>
          <w14:ligatures w14:val="standardContextual"/>
        </w:rPr>
      </w:pPr>
    </w:p>
    <w:p w14:paraId="67EDD7AD" w14:textId="77777777" w:rsidR="0043070D" w:rsidRPr="00D95521" w:rsidRDefault="0043070D" w:rsidP="00790536">
      <w:pPr>
        <w:pStyle w:val="ListParagraph"/>
        <w:widowControl/>
        <w:numPr>
          <w:ilvl w:val="0"/>
          <w:numId w:val="155"/>
        </w:numPr>
        <w:autoSpaceDE/>
        <w:autoSpaceDN/>
        <w:adjustRightInd/>
        <w:ind w:left="1260"/>
        <w:jc w:val="both"/>
        <w:rPr>
          <w:rFonts w:eastAsia="Aptos"/>
          <w:bCs/>
          <w:color w:val="000000"/>
          <w:spacing w:val="-1"/>
          <w:kern w:val="2"/>
          <w:sz w:val="20"/>
          <w:szCs w:val="20"/>
          <w14:ligatures w14:val="standardContextual"/>
        </w:rPr>
      </w:pPr>
      <w:r w:rsidRPr="00D95521">
        <w:rPr>
          <w:rFonts w:eastAsia="Aptos"/>
          <w:bCs/>
          <w:color w:val="000000"/>
          <w:spacing w:val="-1"/>
          <w:kern w:val="2"/>
          <w:sz w:val="20"/>
          <w:szCs w:val="20"/>
          <w14:ligatures w14:val="standardContextual"/>
        </w:rPr>
        <w:t>The enclosure material shall be the same building material as the primary structure or constructed of masonry, brick, or stone similar in color and scale to the primary structure.  The gate shall be constructed of galvanized metal frames with wood, composite, or permitted weather-resistant materials.</w:t>
      </w:r>
    </w:p>
    <w:p w14:paraId="2A77F312" w14:textId="77777777" w:rsidR="0043070D" w:rsidRPr="00D95521" w:rsidRDefault="0043070D" w:rsidP="00790536">
      <w:pPr>
        <w:pStyle w:val="ListParagraph"/>
        <w:widowControl/>
        <w:autoSpaceDE/>
        <w:autoSpaceDN/>
        <w:adjustRightInd/>
        <w:ind w:left="1260"/>
        <w:jc w:val="both"/>
        <w:rPr>
          <w:rFonts w:eastAsia="Aptos"/>
          <w:bCs/>
          <w:color w:val="000000"/>
          <w:spacing w:val="-1"/>
          <w:kern w:val="2"/>
          <w:sz w:val="20"/>
          <w:szCs w:val="20"/>
          <w14:ligatures w14:val="standardContextual"/>
        </w:rPr>
      </w:pPr>
    </w:p>
    <w:p w14:paraId="56B4D09B" w14:textId="77777777" w:rsidR="0043070D" w:rsidRPr="00D95521" w:rsidRDefault="0043070D" w:rsidP="00790536">
      <w:pPr>
        <w:pStyle w:val="ListParagraph"/>
        <w:widowControl/>
        <w:numPr>
          <w:ilvl w:val="0"/>
          <w:numId w:val="155"/>
        </w:numPr>
        <w:autoSpaceDE/>
        <w:autoSpaceDN/>
        <w:adjustRightInd/>
        <w:ind w:left="1260"/>
        <w:jc w:val="both"/>
        <w:rPr>
          <w:rFonts w:eastAsia="Aptos"/>
          <w:bCs/>
          <w:color w:val="000000"/>
          <w:spacing w:val="-1"/>
          <w:kern w:val="2"/>
          <w:sz w:val="20"/>
          <w:szCs w:val="20"/>
          <w14:ligatures w14:val="standardContextual"/>
        </w:rPr>
      </w:pPr>
      <w:r w:rsidRPr="00D95521">
        <w:rPr>
          <w:rFonts w:eastAsia="Aptos"/>
          <w:bCs/>
          <w:color w:val="000000"/>
          <w:spacing w:val="-1"/>
          <w:kern w:val="2"/>
          <w:sz w:val="20"/>
          <w:szCs w:val="20"/>
          <w14:ligatures w14:val="standardContextual"/>
        </w:rPr>
        <w:t>Dumpsters and other trash receptacles shall be located on the lot of the building it serves.</w:t>
      </w:r>
    </w:p>
    <w:p w14:paraId="71B3A6B1" w14:textId="77777777" w:rsidR="0043070D" w:rsidRPr="00D95521" w:rsidRDefault="0043070D" w:rsidP="00790536">
      <w:pPr>
        <w:ind w:left="1260"/>
        <w:contextualSpacing/>
        <w:jc w:val="both"/>
        <w:rPr>
          <w:rFonts w:eastAsia="Aptos"/>
          <w:bCs/>
          <w:color w:val="000000"/>
          <w:spacing w:val="-1"/>
          <w:kern w:val="2"/>
          <w:sz w:val="20"/>
          <w:szCs w:val="20"/>
          <w14:ligatures w14:val="standardContextual"/>
        </w:rPr>
      </w:pPr>
    </w:p>
    <w:p w14:paraId="140ED315" w14:textId="77777777" w:rsidR="0043070D" w:rsidRPr="00D95521" w:rsidRDefault="0043070D" w:rsidP="00790536">
      <w:pPr>
        <w:pStyle w:val="ListParagraph"/>
        <w:widowControl/>
        <w:numPr>
          <w:ilvl w:val="0"/>
          <w:numId w:val="44"/>
        </w:numPr>
        <w:autoSpaceDE/>
        <w:autoSpaceDN/>
        <w:adjustRightInd/>
        <w:ind w:left="720"/>
        <w:jc w:val="both"/>
        <w:rPr>
          <w:rFonts w:eastAsia="Aptos"/>
          <w:bCs/>
          <w:color w:val="000000"/>
          <w:spacing w:val="-1"/>
          <w:kern w:val="2"/>
          <w:sz w:val="20"/>
          <w:szCs w:val="20"/>
          <w14:ligatures w14:val="standardContextual"/>
        </w:rPr>
      </w:pPr>
      <w:r w:rsidRPr="00D95521">
        <w:rPr>
          <w:rFonts w:eastAsia="Aptos"/>
          <w:bCs/>
          <w:color w:val="000000"/>
          <w:spacing w:val="-1"/>
          <w:kern w:val="2"/>
          <w:sz w:val="20"/>
          <w:szCs w:val="20"/>
          <w:u w:val="single"/>
          <w14:ligatures w14:val="standardContextual"/>
        </w:rPr>
        <w:t>Mechanical and other equipment</w:t>
      </w:r>
      <w:r w:rsidRPr="00D95521">
        <w:rPr>
          <w:rFonts w:eastAsia="Aptos"/>
          <w:bCs/>
          <w:i/>
          <w:iCs/>
          <w:color w:val="000000"/>
          <w:spacing w:val="-1"/>
          <w:kern w:val="2"/>
          <w:sz w:val="20"/>
          <w:szCs w:val="20"/>
          <w14:ligatures w14:val="standardContextual"/>
        </w:rPr>
        <w:t>.</w:t>
      </w:r>
      <w:r w:rsidRPr="00D95521">
        <w:rPr>
          <w:rFonts w:eastAsia="Aptos"/>
          <w:bCs/>
          <w:color w:val="000000"/>
          <w:spacing w:val="-1"/>
          <w:kern w:val="2"/>
          <w:sz w:val="20"/>
          <w:szCs w:val="20"/>
          <w14:ligatures w14:val="standardContextual"/>
        </w:rPr>
        <w:t xml:space="preserve"> </w:t>
      </w:r>
    </w:p>
    <w:p w14:paraId="17C48CFF" w14:textId="77777777" w:rsidR="0043070D" w:rsidRPr="00D95521" w:rsidRDefault="0043070D" w:rsidP="00790536">
      <w:pPr>
        <w:pStyle w:val="ListParagraph"/>
        <w:widowControl/>
        <w:autoSpaceDE/>
        <w:autoSpaceDN/>
        <w:adjustRightInd/>
        <w:ind w:left="810"/>
        <w:jc w:val="both"/>
        <w:rPr>
          <w:rFonts w:eastAsia="Aptos"/>
          <w:bCs/>
          <w:color w:val="000000"/>
          <w:spacing w:val="-1"/>
          <w:kern w:val="2"/>
          <w:sz w:val="20"/>
          <w:szCs w:val="20"/>
          <w14:ligatures w14:val="standardContextual"/>
        </w:rPr>
      </w:pPr>
    </w:p>
    <w:p w14:paraId="6A61C73C" w14:textId="77777777" w:rsidR="0043070D" w:rsidRPr="00D95521" w:rsidRDefault="0043070D" w:rsidP="00790536">
      <w:pPr>
        <w:pStyle w:val="ListParagraph"/>
        <w:widowControl/>
        <w:numPr>
          <w:ilvl w:val="0"/>
          <w:numId w:val="156"/>
        </w:numPr>
        <w:autoSpaceDE/>
        <w:autoSpaceDN/>
        <w:adjustRightInd/>
        <w:jc w:val="both"/>
        <w:rPr>
          <w:rFonts w:eastAsia="Aptos"/>
          <w:bCs/>
          <w:color w:val="000000"/>
          <w:spacing w:val="-1"/>
          <w:kern w:val="2"/>
          <w:sz w:val="20"/>
          <w:szCs w:val="20"/>
          <w14:ligatures w14:val="standardContextual"/>
        </w:rPr>
      </w:pPr>
      <w:r w:rsidRPr="00D95521">
        <w:rPr>
          <w:rFonts w:eastAsia="Aptos"/>
          <w:bCs/>
          <w:color w:val="000000"/>
          <w:spacing w:val="-1"/>
          <w:kern w:val="2"/>
          <w:sz w:val="20"/>
          <w:szCs w:val="20"/>
          <w14:ligatures w14:val="standardContextual"/>
        </w:rPr>
        <w:t>Enclosures shall be provided around backup generators, cooling towers, gas bulk storage tanks, and any other mechanical equipment.</w:t>
      </w:r>
    </w:p>
    <w:p w14:paraId="44253644" w14:textId="77777777" w:rsidR="0043070D" w:rsidRPr="00D95521" w:rsidRDefault="0043070D" w:rsidP="00790536">
      <w:pPr>
        <w:pStyle w:val="ListParagraph"/>
        <w:widowControl/>
        <w:autoSpaceDE/>
        <w:autoSpaceDN/>
        <w:adjustRightInd/>
        <w:ind w:left="1530"/>
        <w:jc w:val="both"/>
        <w:rPr>
          <w:rFonts w:eastAsia="Aptos"/>
          <w:bCs/>
          <w:color w:val="000000"/>
          <w:spacing w:val="-1"/>
          <w:kern w:val="2"/>
          <w:sz w:val="20"/>
          <w:szCs w:val="20"/>
          <w14:ligatures w14:val="standardContextual"/>
        </w:rPr>
      </w:pPr>
    </w:p>
    <w:p w14:paraId="629FB700" w14:textId="77777777" w:rsidR="0043070D" w:rsidRPr="00D95521" w:rsidRDefault="0043070D" w:rsidP="00790536">
      <w:pPr>
        <w:pStyle w:val="ListParagraph"/>
        <w:widowControl/>
        <w:numPr>
          <w:ilvl w:val="0"/>
          <w:numId w:val="156"/>
        </w:numPr>
        <w:autoSpaceDE/>
        <w:autoSpaceDN/>
        <w:adjustRightInd/>
        <w:jc w:val="both"/>
        <w:rPr>
          <w:rFonts w:eastAsia="Aptos"/>
          <w:bCs/>
          <w:color w:val="000000"/>
          <w:spacing w:val="-1"/>
          <w:kern w:val="2"/>
          <w:sz w:val="20"/>
          <w:szCs w:val="20"/>
          <w14:ligatures w14:val="standardContextual"/>
        </w:rPr>
      </w:pPr>
      <w:r w:rsidRPr="00D95521">
        <w:rPr>
          <w:rFonts w:eastAsia="Aptos"/>
          <w:bCs/>
          <w:color w:val="000000"/>
          <w:spacing w:val="-1"/>
          <w:kern w:val="2"/>
          <w:sz w:val="20"/>
          <w:szCs w:val="20"/>
          <w14:ligatures w14:val="standardContextual"/>
        </w:rPr>
        <w:t>Mechanical and other equipment shall be screened from public view by a masonry wall, hedge, or fence to the same height as the mechanical or other equipment and 90% opacity. If required to mitigate acoustic impact, per a sound study, the Zoning Administrator may authorize construction of a higher fence not to exceed ten (10) feet high.  All fences shall be constructed of wood, wood composite, or vinyl only.</w:t>
      </w:r>
    </w:p>
    <w:p w14:paraId="243C7536" w14:textId="77777777" w:rsidR="0043070D" w:rsidRPr="00D95521" w:rsidRDefault="0043070D" w:rsidP="00790536">
      <w:pPr>
        <w:pStyle w:val="ListParagraph"/>
        <w:widowControl/>
        <w:autoSpaceDE/>
        <w:autoSpaceDN/>
        <w:adjustRightInd/>
        <w:ind w:left="1530"/>
        <w:jc w:val="both"/>
        <w:rPr>
          <w:rFonts w:eastAsia="Aptos"/>
          <w:bCs/>
          <w:color w:val="000000"/>
          <w:spacing w:val="-1"/>
          <w:kern w:val="2"/>
          <w:sz w:val="20"/>
          <w:szCs w:val="20"/>
          <w14:ligatures w14:val="standardContextual"/>
        </w:rPr>
      </w:pPr>
    </w:p>
    <w:p w14:paraId="3E6955E9" w14:textId="77777777" w:rsidR="0043070D" w:rsidRPr="00D95521" w:rsidRDefault="0043070D" w:rsidP="00790536">
      <w:pPr>
        <w:pStyle w:val="ListParagraph"/>
        <w:widowControl/>
        <w:numPr>
          <w:ilvl w:val="0"/>
          <w:numId w:val="156"/>
        </w:numPr>
        <w:autoSpaceDE/>
        <w:autoSpaceDN/>
        <w:adjustRightInd/>
        <w:jc w:val="both"/>
        <w:rPr>
          <w:rFonts w:eastAsia="Aptos"/>
          <w:bCs/>
          <w:color w:val="000000"/>
          <w:spacing w:val="-1"/>
          <w:kern w:val="2"/>
          <w:sz w:val="20"/>
          <w:szCs w:val="20"/>
          <w14:ligatures w14:val="standardContextual"/>
        </w:rPr>
      </w:pPr>
      <w:r w:rsidRPr="00D95521">
        <w:rPr>
          <w:rFonts w:eastAsia="Aptos"/>
          <w:bCs/>
          <w:color w:val="000000"/>
          <w:spacing w:val="-1"/>
          <w:kern w:val="2"/>
          <w:sz w:val="20"/>
          <w:szCs w:val="20"/>
          <w:u w:val="single"/>
          <w14:ligatures w14:val="standardContextual"/>
        </w:rPr>
        <w:t>Rooftop mechanical equipment</w:t>
      </w:r>
      <w:r w:rsidRPr="00D95521">
        <w:rPr>
          <w:rFonts w:eastAsia="Aptos"/>
          <w:bCs/>
          <w:color w:val="000000"/>
          <w:spacing w:val="-1"/>
          <w:kern w:val="2"/>
          <w:sz w:val="20"/>
          <w:szCs w:val="20"/>
          <w14:ligatures w14:val="standardContextual"/>
        </w:rPr>
        <w:t>. All mechanical equipment located on the roof of a building shall be screened by the building parapet or penthouse so that the equipment is not visible from the adjacent properties at grade.</w:t>
      </w:r>
    </w:p>
    <w:p w14:paraId="6A119572" w14:textId="77777777" w:rsidR="0043070D" w:rsidRPr="00D95521" w:rsidRDefault="0043070D" w:rsidP="00790536">
      <w:pPr>
        <w:widowControl/>
        <w:autoSpaceDE/>
        <w:autoSpaceDN/>
        <w:adjustRightInd/>
        <w:jc w:val="both"/>
        <w:rPr>
          <w:rFonts w:eastAsia="Aptos"/>
          <w:bCs/>
          <w:color w:val="000000"/>
          <w:spacing w:val="-1"/>
          <w:kern w:val="2"/>
          <w:sz w:val="20"/>
          <w:szCs w:val="20"/>
          <w14:ligatures w14:val="standardContextual"/>
        </w:rPr>
      </w:pPr>
    </w:p>
    <w:p w14:paraId="3F9F3365" w14:textId="49C96913" w:rsidR="0043070D" w:rsidRPr="00D95521" w:rsidRDefault="0043070D" w:rsidP="00790536">
      <w:pPr>
        <w:pStyle w:val="ListParagraph"/>
        <w:numPr>
          <w:ilvl w:val="0"/>
          <w:numId w:val="224"/>
        </w:numPr>
        <w:jc w:val="both"/>
        <w:rPr>
          <w:rFonts w:eastAsia="Aptos"/>
          <w:bCs/>
          <w:color w:val="000000"/>
          <w:spacing w:val="-1"/>
          <w:kern w:val="2"/>
          <w:sz w:val="20"/>
          <w:szCs w:val="20"/>
          <w14:ligatures w14:val="standardContextual"/>
        </w:rPr>
      </w:pPr>
      <w:r w:rsidRPr="00D95521">
        <w:rPr>
          <w:rFonts w:eastAsia="Aptos"/>
          <w:bCs/>
          <w:color w:val="000000"/>
          <w:spacing w:val="-1"/>
          <w:kern w:val="2"/>
          <w:sz w:val="20"/>
          <w:szCs w:val="20"/>
          <w:u w:val="single"/>
          <w14:ligatures w14:val="standardContextual"/>
        </w:rPr>
        <w:t xml:space="preserve">Parking </w:t>
      </w:r>
      <w:r w:rsidR="002C3A1A">
        <w:rPr>
          <w:rFonts w:eastAsia="Aptos"/>
          <w:bCs/>
          <w:color w:val="000000"/>
          <w:spacing w:val="-1"/>
          <w:kern w:val="2"/>
          <w:sz w:val="20"/>
          <w:szCs w:val="20"/>
          <w:u w:val="single"/>
          <w14:ligatures w14:val="standardContextual"/>
        </w:rPr>
        <w:t>a</w:t>
      </w:r>
      <w:r w:rsidRPr="00D95521">
        <w:rPr>
          <w:rFonts w:eastAsia="Aptos"/>
          <w:bCs/>
          <w:color w:val="000000"/>
          <w:spacing w:val="-1"/>
          <w:kern w:val="2"/>
          <w:sz w:val="20"/>
          <w:szCs w:val="20"/>
          <w:u w:val="single"/>
          <w14:ligatures w14:val="standardContextual"/>
        </w:rPr>
        <w:t>reas</w:t>
      </w:r>
      <w:r w:rsidRPr="00D95521">
        <w:rPr>
          <w:rFonts w:eastAsia="Aptos"/>
          <w:bCs/>
          <w:color w:val="000000"/>
          <w:spacing w:val="-1"/>
          <w:kern w:val="2"/>
          <w:sz w:val="20"/>
          <w:szCs w:val="20"/>
          <w14:ligatures w14:val="standardContextual"/>
        </w:rPr>
        <w:t xml:space="preserve">. </w:t>
      </w:r>
    </w:p>
    <w:p w14:paraId="598382A1" w14:textId="77777777" w:rsidR="0043070D" w:rsidRPr="00D95521" w:rsidRDefault="0043070D" w:rsidP="00790536">
      <w:pPr>
        <w:pStyle w:val="ListParagraph"/>
        <w:jc w:val="both"/>
        <w:rPr>
          <w:rFonts w:eastAsia="Aptos"/>
          <w:bCs/>
          <w:color w:val="000000"/>
          <w:spacing w:val="-1"/>
          <w:kern w:val="2"/>
          <w:sz w:val="20"/>
          <w:szCs w:val="20"/>
          <w14:ligatures w14:val="standardContextual"/>
        </w:rPr>
      </w:pPr>
    </w:p>
    <w:p w14:paraId="25374BA2" w14:textId="5922A1DA" w:rsidR="0043070D" w:rsidRPr="00D95521" w:rsidRDefault="0043070D" w:rsidP="00790536">
      <w:pPr>
        <w:pStyle w:val="ListParagraph"/>
        <w:numPr>
          <w:ilvl w:val="0"/>
          <w:numId w:val="229"/>
        </w:numPr>
        <w:jc w:val="both"/>
        <w:rPr>
          <w:rFonts w:eastAsia="Aptos"/>
          <w:bCs/>
          <w:color w:val="000000"/>
          <w:spacing w:val="-1"/>
          <w:kern w:val="2"/>
          <w:sz w:val="20"/>
          <w:szCs w:val="20"/>
          <w14:ligatures w14:val="standardContextual"/>
        </w:rPr>
      </w:pPr>
      <w:r w:rsidRPr="00D95521">
        <w:rPr>
          <w:rFonts w:eastAsia="Aptos"/>
          <w:bCs/>
          <w:color w:val="000000"/>
          <w:spacing w:val="-1"/>
          <w:kern w:val="2"/>
          <w:sz w:val="20"/>
          <w:szCs w:val="20"/>
          <w:u w:val="single"/>
          <w14:ligatures w14:val="standardContextual"/>
        </w:rPr>
        <w:t>With open space between the parking area and right-of-way</w:t>
      </w:r>
      <w:r w:rsidRPr="00D95521">
        <w:rPr>
          <w:rFonts w:eastAsia="Aptos"/>
          <w:bCs/>
          <w:i/>
          <w:iCs/>
          <w:color w:val="000000"/>
          <w:spacing w:val="-1"/>
          <w:kern w:val="2"/>
          <w:sz w:val="20"/>
          <w:szCs w:val="20"/>
          <w14:ligatures w14:val="standardContextual"/>
        </w:rPr>
        <w:t xml:space="preserve">. </w:t>
      </w:r>
      <w:r w:rsidR="0013658B">
        <w:rPr>
          <w:rFonts w:eastAsia="Aptos"/>
          <w:bCs/>
          <w:color w:val="000000"/>
          <w:spacing w:val="-1"/>
          <w:kern w:val="2"/>
          <w:sz w:val="20"/>
          <w:szCs w:val="20"/>
          <w14:ligatures w14:val="standardContextual"/>
        </w:rPr>
        <w:t>For Lot 4</w:t>
      </w:r>
      <w:r w:rsidR="00714E6E">
        <w:rPr>
          <w:rFonts w:eastAsia="Aptos"/>
          <w:bCs/>
          <w:color w:val="000000"/>
          <w:spacing w:val="-1"/>
          <w:kern w:val="2"/>
          <w:sz w:val="20"/>
          <w:szCs w:val="20"/>
          <w14:ligatures w14:val="standardContextual"/>
        </w:rPr>
        <w:t xml:space="preserve"> and Lot 1</w:t>
      </w:r>
      <w:r w:rsidR="008B3F66">
        <w:rPr>
          <w:rFonts w:eastAsia="Aptos"/>
          <w:bCs/>
          <w:color w:val="000000"/>
          <w:spacing w:val="-1"/>
          <w:kern w:val="2"/>
          <w:sz w:val="20"/>
          <w:szCs w:val="20"/>
          <w14:ligatures w14:val="standardContextual"/>
        </w:rPr>
        <w:t>, a</w:t>
      </w:r>
      <w:r w:rsidRPr="00D95521">
        <w:rPr>
          <w:rFonts w:eastAsia="Aptos"/>
          <w:bCs/>
          <w:color w:val="000000"/>
          <w:spacing w:val="-1"/>
          <w:kern w:val="2"/>
          <w:sz w:val="20"/>
          <w:szCs w:val="20"/>
          <w14:ligatures w14:val="standardContextual"/>
        </w:rPr>
        <w:t>ll parking areas with open space between the parking area and the right-of-way shall be screened with an ornamental metal fence with adjacent landscaping between the fence and the right-of-way, excluding alleys, as follows:</w:t>
      </w:r>
    </w:p>
    <w:p w14:paraId="555D43F7" w14:textId="77777777" w:rsidR="0043070D" w:rsidRPr="00D95521" w:rsidRDefault="0043070D" w:rsidP="00790536">
      <w:pPr>
        <w:pStyle w:val="ListParagraph"/>
        <w:jc w:val="both"/>
        <w:rPr>
          <w:rFonts w:eastAsia="Aptos"/>
          <w:bCs/>
          <w:color w:val="000000"/>
          <w:spacing w:val="-1"/>
          <w:kern w:val="2"/>
          <w:sz w:val="20"/>
          <w:szCs w:val="20"/>
          <w14:ligatures w14:val="standardContextual"/>
        </w:rPr>
      </w:pPr>
    </w:p>
    <w:p w14:paraId="76054AD2" w14:textId="77777777" w:rsidR="0043070D" w:rsidRPr="00D95521" w:rsidRDefault="0043070D" w:rsidP="00790536">
      <w:pPr>
        <w:pStyle w:val="ListParagraph"/>
        <w:numPr>
          <w:ilvl w:val="0"/>
          <w:numId w:val="230"/>
        </w:numPr>
        <w:ind w:left="2160"/>
        <w:jc w:val="both"/>
        <w:rPr>
          <w:rFonts w:eastAsia="Aptos"/>
          <w:bCs/>
          <w:color w:val="000000"/>
          <w:spacing w:val="-1"/>
          <w:kern w:val="2"/>
          <w:sz w:val="20"/>
          <w:szCs w:val="20"/>
          <w14:ligatures w14:val="standardContextual"/>
        </w:rPr>
      </w:pPr>
      <w:r w:rsidRPr="00D95521">
        <w:rPr>
          <w:rFonts w:eastAsia="Aptos"/>
          <w:bCs/>
          <w:color w:val="000000"/>
          <w:spacing w:val="-1"/>
          <w:kern w:val="2"/>
          <w:sz w:val="20"/>
          <w:szCs w:val="20"/>
          <w14:ligatures w14:val="standardContextual"/>
        </w:rPr>
        <w:t>Fence shall be 3 ½ - 4 feet in height;</w:t>
      </w:r>
    </w:p>
    <w:p w14:paraId="4414504D" w14:textId="77777777" w:rsidR="0043070D" w:rsidRPr="00D95521" w:rsidRDefault="0043070D" w:rsidP="00790536">
      <w:pPr>
        <w:pStyle w:val="ListParagraph"/>
        <w:ind w:left="2160"/>
        <w:jc w:val="both"/>
        <w:rPr>
          <w:rFonts w:eastAsia="Aptos"/>
          <w:bCs/>
          <w:color w:val="000000"/>
          <w:spacing w:val="-1"/>
          <w:kern w:val="2"/>
          <w:sz w:val="20"/>
          <w:szCs w:val="20"/>
          <w14:ligatures w14:val="standardContextual"/>
        </w:rPr>
      </w:pPr>
    </w:p>
    <w:p w14:paraId="5A59771B" w14:textId="77777777" w:rsidR="0043070D" w:rsidRPr="00D95521" w:rsidRDefault="0043070D" w:rsidP="00790536">
      <w:pPr>
        <w:pStyle w:val="ListParagraph"/>
        <w:numPr>
          <w:ilvl w:val="0"/>
          <w:numId w:val="230"/>
        </w:numPr>
        <w:ind w:left="2160"/>
        <w:jc w:val="both"/>
        <w:rPr>
          <w:rFonts w:eastAsia="Aptos"/>
          <w:bCs/>
          <w:color w:val="000000"/>
          <w:spacing w:val="-1"/>
          <w:kern w:val="2"/>
          <w:sz w:val="20"/>
          <w:szCs w:val="20"/>
          <w14:ligatures w14:val="standardContextual"/>
        </w:rPr>
      </w:pPr>
      <w:r w:rsidRPr="00D95521">
        <w:rPr>
          <w:rFonts w:eastAsia="Aptos"/>
          <w:bCs/>
          <w:color w:val="000000"/>
          <w:spacing w:val="-1"/>
          <w:kern w:val="2"/>
          <w:sz w:val="20"/>
          <w:szCs w:val="20"/>
          <w14:ligatures w14:val="standardContextual"/>
        </w:rPr>
        <w:t>Landscaping shall consist of shrubs and/or plants, with a mature height no greater than 3 feet and no less than 50% opacity; and</w:t>
      </w:r>
    </w:p>
    <w:p w14:paraId="353B3E8C" w14:textId="77777777" w:rsidR="0043070D" w:rsidRPr="00D95521" w:rsidRDefault="0043070D" w:rsidP="00790536">
      <w:pPr>
        <w:pStyle w:val="ListParagraph"/>
        <w:ind w:left="2160"/>
        <w:jc w:val="both"/>
        <w:rPr>
          <w:rFonts w:eastAsia="Aptos"/>
          <w:bCs/>
          <w:color w:val="000000"/>
          <w:spacing w:val="-1"/>
          <w:kern w:val="2"/>
          <w:sz w:val="20"/>
          <w:szCs w:val="20"/>
          <w14:ligatures w14:val="standardContextual"/>
        </w:rPr>
      </w:pPr>
    </w:p>
    <w:p w14:paraId="3CDB3E60" w14:textId="77777777" w:rsidR="0043070D" w:rsidRPr="00D95521" w:rsidRDefault="0043070D" w:rsidP="00790536">
      <w:pPr>
        <w:pStyle w:val="ListParagraph"/>
        <w:numPr>
          <w:ilvl w:val="0"/>
          <w:numId w:val="230"/>
        </w:numPr>
        <w:ind w:left="2160"/>
        <w:jc w:val="both"/>
        <w:rPr>
          <w:rFonts w:eastAsia="Aptos"/>
          <w:bCs/>
          <w:color w:val="000000"/>
          <w:spacing w:val="-1"/>
          <w:kern w:val="2"/>
          <w:sz w:val="20"/>
          <w:szCs w:val="20"/>
          <w14:ligatures w14:val="standardContextual"/>
        </w:rPr>
      </w:pPr>
      <w:r w:rsidRPr="00D95521">
        <w:rPr>
          <w:rFonts w:eastAsia="Aptos"/>
          <w:bCs/>
          <w:color w:val="000000"/>
          <w:spacing w:val="-1"/>
          <w:kern w:val="2"/>
          <w:sz w:val="20"/>
          <w:szCs w:val="20"/>
          <w14:ligatures w14:val="standardContextual"/>
        </w:rPr>
        <w:t>The fence and landscaping screening shall be located within 10 feet of the right-of-way.</w:t>
      </w:r>
    </w:p>
    <w:p w14:paraId="41F4C796" w14:textId="77777777" w:rsidR="0043070D" w:rsidRPr="00D95521" w:rsidRDefault="0043070D" w:rsidP="00790536">
      <w:pPr>
        <w:pStyle w:val="ListParagraph"/>
        <w:ind w:left="2160"/>
        <w:jc w:val="both"/>
        <w:rPr>
          <w:rFonts w:eastAsia="Aptos"/>
          <w:bCs/>
          <w:color w:val="000000"/>
          <w:spacing w:val="-1"/>
          <w:kern w:val="2"/>
          <w:sz w:val="20"/>
          <w:szCs w:val="20"/>
          <w14:ligatures w14:val="standardContextual"/>
        </w:rPr>
      </w:pPr>
    </w:p>
    <w:p w14:paraId="442C980D" w14:textId="7C861175" w:rsidR="00714E6E" w:rsidRPr="00714E6E" w:rsidRDefault="0043070D" w:rsidP="00714E6E">
      <w:pPr>
        <w:pStyle w:val="ListParagraph"/>
        <w:numPr>
          <w:ilvl w:val="0"/>
          <w:numId w:val="230"/>
        </w:numPr>
        <w:ind w:left="2160"/>
        <w:jc w:val="both"/>
        <w:rPr>
          <w:rFonts w:eastAsia="Aptos"/>
          <w:bCs/>
          <w:color w:val="000000"/>
          <w:spacing w:val="-1"/>
          <w:kern w:val="2"/>
          <w:sz w:val="20"/>
          <w:szCs w:val="20"/>
          <w14:ligatures w14:val="standardContextual"/>
        </w:rPr>
      </w:pPr>
      <w:r w:rsidRPr="00D95521">
        <w:rPr>
          <w:rFonts w:eastAsia="Aptos"/>
          <w:bCs/>
          <w:color w:val="000000"/>
          <w:spacing w:val="-1"/>
          <w:kern w:val="2"/>
          <w:sz w:val="20"/>
          <w:szCs w:val="20"/>
          <w14:ligatures w14:val="standardContextual"/>
        </w:rPr>
        <w:t xml:space="preserve">For purposes of this </w:t>
      </w:r>
      <w:r w:rsidR="002C3A1A">
        <w:rPr>
          <w:rFonts w:eastAsia="Aptos"/>
          <w:bCs/>
          <w:color w:val="000000"/>
          <w:spacing w:val="-1"/>
          <w:kern w:val="2"/>
          <w:sz w:val="20"/>
          <w:szCs w:val="20"/>
          <w14:ligatures w14:val="standardContextual"/>
        </w:rPr>
        <w:t>s</w:t>
      </w:r>
      <w:r w:rsidRPr="00D95521">
        <w:rPr>
          <w:rFonts w:eastAsia="Aptos"/>
          <w:bCs/>
          <w:color w:val="000000"/>
          <w:spacing w:val="-1"/>
          <w:kern w:val="2"/>
          <w:sz w:val="20"/>
          <w:szCs w:val="20"/>
          <w14:ligatures w14:val="standardContextual"/>
        </w:rPr>
        <w:t xml:space="preserve">ubsection, open space shall include the area between the parking area </w:t>
      </w:r>
      <w:r w:rsidRPr="00714E6E">
        <w:rPr>
          <w:rFonts w:eastAsia="Aptos"/>
          <w:bCs/>
          <w:color w:val="000000"/>
          <w:spacing w:val="-1"/>
          <w:kern w:val="2"/>
          <w:sz w:val="20"/>
          <w:szCs w:val="20"/>
          <w14:ligatures w14:val="standardContextual"/>
        </w:rPr>
        <w:t>and the right-of-way where no portion of a building is situated.</w:t>
      </w:r>
    </w:p>
    <w:p w14:paraId="4F48E360" w14:textId="77777777" w:rsidR="00714E6E" w:rsidRPr="00714E6E" w:rsidRDefault="00714E6E" w:rsidP="00714E6E">
      <w:pPr>
        <w:pStyle w:val="ListParagraph"/>
        <w:ind w:left="2160"/>
        <w:jc w:val="both"/>
        <w:rPr>
          <w:rFonts w:eastAsia="Aptos"/>
          <w:bCs/>
          <w:color w:val="000000"/>
          <w:spacing w:val="-1"/>
          <w:kern w:val="2"/>
          <w:sz w:val="20"/>
          <w:szCs w:val="20"/>
          <w14:ligatures w14:val="standardContextual"/>
        </w:rPr>
      </w:pPr>
    </w:p>
    <w:p w14:paraId="1BB5002C" w14:textId="3E58A8AB" w:rsidR="0013658B" w:rsidRPr="00714E6E" w:rsidRDefault="0013658B" w:rsidP="00714E6E">
      <w:pPr>
        <w:pStyle w:val="ListParagraph"/>
        <w:numPr>
          <w:ilvl w:val="0"/>
          <w:numId w:val="230"/>
        </w:numPr>
        <w:ind w:left="2160"/>
        <w:jc w:val="both"/>
        <w:rPr>
          <w:sz w:val="20"/>
          <w:szCs w:val="20"/>
        </w:rPr>
      </w:pPr>
      <w:r w:rsidRPr="00714E6E">
        <w:rPr>
          <w:sz w:val="20"/>
          <w:szCs w:val="20"/>
        </w:rPr>
        <w:t>For Lot 2 or Lot 3, complying with the foregoing requirements shall be condition for the issuance of permits for future development occurring on Lot 1, Lot 2 or Lot 3.</w:t>
      </w:r>
    </w:p>
    <w:p w14:paraId="08247F8B" w14:textId="77777777" w:rsidR="008B3F66" w:rsidRPr="0013658B" w:rsidRDefault="008B3F66" w:rsidP="0013658B">
      <w:pPr>
        <w:pStyle w:val="ListParagraph"/>
        <w:rPr>
          <w:rFonts w:eastAsia="Aptos"/>
          <w:bCs/>
          <w:color w:val="000000"/>
          <w:spacing w:val="-1"/>
          <w:kern w:val="2"/>
          <w:sz w:val="20"/>
          <w:szCs w:val="20"/>
          <w14:ligatures w14:val="standardContextual"/>
        </w:rPr>
      </w:pPr>
    </w:p>
    <w:p w14:paraId="2C2C6C74" w14:textId="77777777" w:rsidR="0043070D" w:rsidRPr="00D95521" w:rsidRDefault="0043070D" w:rsidP="00790536">
      <w:pPr>
        <w:jc w:val="both"/>
        <w:rPr>
          <w:rFonts w:eastAsia="Aptos"/>
          <w:bCs/>
          <w:i/>
          <w:iCs/>
          <w:color w:val="000000"/>
          <w:spacing w:val="-1"/>
          <w:kern w:val="2"/>
          <w:sz w:val="20"/>
          <w:szCs w:val="20"/>
          <w14:ligatures w14:val="standardContextual"/>
        </w:rPr>
      </w:pPr>
    </w:p>
    <w:p w14:paraId="3F495E5B" w14:textId="77777777" w:rsidR="0043070D" w:rsidRPr="00D95521" w:rsidRDefault="0043070D" w:rsidP="00790536">
      <w:pPr>
        <w:pStyle w:val="ListParagraph"/>
        <w:numPr>
          <w:ilvl w:val="0"/>
          <w:numId w:val="224"/>
        </w:numPr>
        <w:jc w:val="both"/>
        <w:rPr>
          <w:rFonts w:eastAsia="Aptos"/>
          <w:bCs/>
          <w:color w:val="000000"/>
          <w:spacing w:val="-1"/>
          <w:kern w:val="2"/>
          <w:sz w:val="20"/>
          <w:szCs w:val="20"/>
          <w14:ligatures w14:val="standardContextual"/>
        </w:rPr>
      </w:pPr>
      <w:r w:rsidRPr="00D95521">
        <w:rPr>
          <w:rFonts w:eastAsia="Aptos"/>
          <w:bCs/>
          <w:color w:val="000000"/>
          <w:spacing w:val="-1"/>
          <w:kern w:val="2"/>
          <w:sz w:val="20"/>
          <w:szCs w:val="20"/>
          <w:u w:val="single"/>
          <w14:ligatures w14:val="standardContextual"/>
        </w:rPr>
        <w:t>Loading areas</w:t>
      </w:r>
      <w:r w:rsidRPr="00D95521">
        <w:rPr>
          <w:rFonts w:eastAsia="Aptos"/>
          <w:bCs/>
          <w:i/>
          <w:iCs/>
          <w:color w:val="000000"/>
          <w:spacing w:val="-1"/>
          <w:kern w:val="2"/>
          <w:sz w:val="20"/>
          <w:szCs w:val="20"/>
          <w14:ligatures w14:val="standardContextual"/>
        </w:rPr>
        <w:t xml:space="preserve">. </w:t>
      </w:r>
      <w:r w:rsidRPr="00D95521">
        <w:rPr>
          <w:rFonts w:eastAsia="Aptos"/>
          <w:bCs/>
          <w:color w:val="000000"/>
          <w:spacing w:val="-1"/>
          <w:kern w:val="2"/>
          <w:sz w:val="20"/>
          <w:szCs w:val="20"/>
          <w14:ligatures w14:val="standardContextual"/>
        </w:rPr>
        <w:t>All loading areas shall be screened by a fence 6 feet in height, with 100% opacity, constructed of wood, wood composite, or vinyl, only.</w:t>
      </w:r>
    </w:p>
    <w:p w14:paraId="7CB59615" w14:textId="77777777" w:rsidR="0043070D" w:rsidRPr="00D95521" w:rsidRDefault="0043070D" w:rsidP="00790536">
      <w:pPr>
        <w:pStyle w:val="ListParagraph"/>
        <w:jc w:val="both"/>
        <w:rPr>
          <w:rFonts w:eastAsia="Aptos"/>
          <w:bCs/>
          <w:i/>
          <w:iCs/>
          <w:color w:val="000000"/>
          <w:spacing w:val="-1"/>
          <w:kern w:val="2"/>
          <w:sz w:val="20"/>
          <w:szCs w:val="20"/>
          <w14:ligatures w14:val="standardContextual"/>
        </w:rPr>
      </w:pPr>
    </w:p>
    <w:p w14:paraId="5D4B9957" w14:textId="77777777" w:rsidR="0043070D" w:rsidRPr="00D95521" w:rsidRDefault="0043070D" w:rsidP="00790536">
      <w:pPr>
        <w:pStyle w:val="ListParagraph"/>
        <w:numPr>
          <w:ilvl w:val="0"/>
          <w:numId w:val="231"/>
        </w:numPr>
        <w:jc w:val="both"/>
        <w:rPr>
          <w:rFonts w:eastAsia="Aptos"/>
          <w:bCs/>
          <w:color w:val="000000"/>
          <w:spacing w:val="-1"/>
          <w:kern w:val="2"/>
          <w:sz w:val="20"/>
          <w:szCs w:val="20"/>
          <w14:ligatures w14:val="standardContextual"/>
        </w:rPr>
      </w:pPr>
      <w:r w:rsidRPr="00D95521">
        <w:rPr>
          <w:rFonts w:eastAsia="Aptos"/>
          <w:bCs/>
          <w:color w:val="000000"/>
          <w:spacing w:val="-1"/>
          <w:kern w:val="2"/>
          <w:sz w:val="20"/>
          <w:szCs w:val="20"/>
          <w:u w:val="single"/>
          <w14:ligatures w14:val="standardContextual"/>
        </w:rPr>
        <w:t>Exempt</w:t>
      </w:r>
      <w:r w:rsidRPr="00D95521">
        <w:rPr>
          <w:rFonts w:eastAsia="Aptos"/>
          <w:bCs/>
          <w:color w:val="000000"/>
          <w:spacing w:val="-1"/>
          <w:kern w:val="2"/>
          <w:sz w:val="20"/>
          <w:szCs w:val="20"/>
          <w14:ligatures w14:val="standardContextual"/>
        </w:rPr>
        <w:t xml:space="preserve">. Screening shall not be required for loading spaces that are utilized no more than 4 hours per day and not overnight. </w:t>
      </w:r>
    </w:p>
    <w:p w14:paraId="3846863B" w14:textId="77777777" w:rsidR="0043070D" w:rsidRPr="00D95521" w:rsidRDefault="0043070D" w:rsidP="00790536">
      <w:pPr>
        <w:widowControl/>
        <w:autoSpaceDE/>
        <w:autoSpaceDN/>
        <w:adjustRightInd/>
        <w:jc w:val="both"/>
        <w:rPr>
          <w:rFonts w:eastAsia="Aptos"/>
          <w:bCs/>
          <w:color w:val="000000"/>
          <w:spacing w:val="-1"/>
          <w:kern w:val="2"/>
          <w:sz w:val="20"/>
          <w:szCs w:val="20"/>
          <w:u w:val="single"/>
          <w14:ligatures w14:val="standardContextual"/>
        </w:rPr>
      </w:pPr>
    </w:p>
    <w:p w14:paraId="0498674B" w14:textId="77777777" w:rsidR="0043070D" w:rsidRPr="00D95521" w:rsidRDefault="0043070D" w:rsidP="00790536">
      <w:pPr>
        <w:pStyle w:val="ListParagraph"/>
        <w:widowControl/>
        <w:numPr>
          <w:ilvl w:val="0"/>
          <w:numId w:val="224"/>
        </w:numPr>
        <w:autoSpaceDE/>
        <w:autoSpaceDN/>
        <w:adjustRightInd/>
        <w:jc w:val="both"/>
        <w:rPr>
          <w:rFonts w:eastAsia="Aptos"/>
          <w:bCs/>
          <w:color w:val="000000"/>
          <w:spacing w:val="-1"/>
          <w:kern w:val="2"/>
          <w:sz w:val="20"/>
          <w:szCs w:val="20"/>
          <w14:ligatures w14:val="standardContextual"/>
        </w:rPr>
      </w:pPr>
      <w:r w:rsidRPr="00D95521">
        <w:rPr>
          <w:rFonts w:eastAsia="Aptos"/>
          <w:bCs/>
          <w:color w:val="000000"/>
          <w:spacing w:val="-1"/>
          <w:kern w:val="2"/>
          <w:sz w:val="20"/>
          <w:szCs w:val="20"/>
          <w:u w:val="single"/>
          <w14:ligatures w14:val="standardContextual"/>
        </w:rPr>
        <w:lastRenderedPageBreak/>
        <w:t>Outdoor storage areas</w:t>
      </w:r>
      <w:r w:rsidRPr="00D95521">
        <w:rPr>
          <w:rFonts w:eastAsia="Aptos"/>
          <w:bCs/>
          <w:color w:val="000000"/>
          <w:spacing w:val="-1"/>
          <w:kern w:val="2"/>
          <w:sz w:val="20"/>
          <w:szCs w:val="20"/>
          <w14:ligatures w14:val="standardContextual"/>
        </w:rPr>
        <w:t>. All outdoor storage areas shall be screened by a fence 6 feet in height, with 100% opacity, constructed of wood, wood composite, or vinyl, only.</w:t>
      </w:r>
    </w:p>
    <w:p w14:paraId="4EA5972B" w14:textId="77777777" w:rsidR="00845620" w:rsidRPr="00D95521" w:rsidRDefault="00845620" w:rsidP="00790536">
      <w:pPr>
        <w:pStyle w:val="ListParagraph"/>
        <w:widowControl/>
        <w:autoSpaceDE/>
        <w:autoSpaceDN/>
        <w:adjustRightInd/>
        <w:jc w:val="both"/>
        <w:rPr>
          <w:rFonts w:eastAsia="Aptos"/>
          <w:bCs/>
          <w:color w:val="000000"/>
          <w:spacing w:val="-1"/>
          <w:kern w:val="2"/>
          <w:sz w:val="20"/>
          <w:szCs w:val="20"/>
          <w14:ligatures w14:val="standardContextual"/>
        </w:rPr>
      </w:pPr>
    </w:p>
    <w:p w14:paraId="76B30274" w14:textId="4D6E81F2" w:rsidR="00845620" w:rsidRPr="00D95521" w:rsidRDefault="00845620" w:rsidP="00790536">
      <w:pPr>
        <w:pStyle w:val="ListParagraph"/>
        <w:numPr>
          <w:ilvl w:val="0"/>
          <w:numId w:val="224"/>
        </w:numPr>
        <w:jc w:val="both"/>
        <w:rPr>
          <w:color w:val="000000" w:themeColor="text1"/>
          <w:sz w:val="20"/>
          <w:szCs w:val="20"/>
        </w:rPr>
      </w:pPr>
      <w:r w:rsidRPr="00D95521">
        <w:rPr>
          <w:bCs/>
          <w:color w:val="000000" w:themeColor="text1"/>
          <w:spacing w:val="-1"/>
          <w:sz w:val="20"/>
          <w:szCs w:val="20"/>
          <w:u w:val="single"/>
        </w:rPr>
        <w:t>Lot 4 Requirements</w:t>
      </w:r>
      <w:r w:rsidRPr="00D95521">
        <w:rPr>
          <w:bCs/>
          <w:color w:val="000000" w:themeColor="text1"/>
          <w:spacing w:val="-1"/>
          <w:sz w:val="20"/>
          <w:szCs w:val="20"/>
        </w:rPr>
        <w:t xml:space="preserve">. In addition to the screening standards set forth in this section, the following </w:t>
      </w:r>
      <w:r w:rsidR="003D47EB" w:rsidRPr="00D95521">
        <w:rPr>
          <w:bCs/>
          <w:color w:val="000000" w:themeColor="text1"/>
          <w:spacing w:val="-1"/>
          <w:sz w:val="20"/>
          <w:szCs w:val="20"/>
        </w:rPr>
        <w:t xml:space="preserve">screening </w:t>
      </w:r>
      <w:r w:rsidRPr="00D95521">
        <w:rPr>
          <w:bCs/>
          <w:color w:val="000000" w:themeColor="text1"/>
          <w:spacing w:val="-1"/>
          <w:sz w:val="20"/>
          <w:szCs w:val="20"/>
        </w:rPr>
        <w:t>standards shall apply to Lot 4 only</w:t>
      </w:r>
      <w:r w:rsidR="003D47EB" w:rsidRPr="00D95521">
        <w:rPr>
          <w:bCs/>
          <w:color w:val="000000" w:themeColor="text1"/>
          <w:spacing w:val="-1"/>
          <w:sz w:val="20"/>
          <w:szCs w:val="20"/>
        </w:rPr>
        <w:t>.</w:t>
      </w:r>
    </w:p>
    <w:p w14:paraId="09CD95EF" w14:textId="77777777" w:rsidR="003D47EB" w:rsidRPr="00D95521" w:rsidRDefault="003D47EB" w:rsidP="00790536">
      <w:pPr>
        <w:pStyle w:val="ListParagraph"/>
        <w:jc w:val="both"/>
        <w:rPr>
          <w:color w:val="000000" w:themeColor="text1"/>
          <w:sz w:val="20"/>
          <w:szCs w:val="20"/>
        </w:rPr>
      </w:pPr>
    </w:p>
    <w:p w14:paraId="6BFD40DA" w14:textId="647B213E" w:rsidR="00EA5D6C" w:rsidRPr="00D95521" w:rsidRDefault="00F97B18" w:rsidP="00790536">
      <w:pPr>
        <w:pStyle w:val="BodyText"/>
        <w:numPr>
          <w:ilvl w:val="0"/>
          <w:numId w:val="250"/>
        </w:numPr>
        <w:tabs>
          <w:tab w:val="left" w:pos="840"/>
        </w:tabs>
        <w:kinsoku w:val="0"/>
        <w:overflowPunct w:val="0"/>
        <w:spacing w:after="120"/>
        <w:ind w:right="102"/>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t xml:space="preserve">Building perimeters and equipment shall be screened from the line of sight of residential neighborhoods using non-deciduous trees providing </w:t>
      </w:r>
      <w:r w:rsidR="00E2158A" w:rsidRPr="00D95521">
        <w:rPr>
          <w:rFonts w:ascii="Times New Roman" w:hAnsi="Times New Roman" w:cs="Times New Roman"/>
          <w:color w:val="000000" w:themeColor="text1"/>
          <w:sz w:val="20"/>
          <w:szCs w:val="20"/>
        </w:rPr>
        <w:t>no less than</w:t>
      </w:r>
      <w:r w:rsidRPr="00D95521">
        <w:rPr>
          <w:rFonts w:ascii="Times New Roman" w:hAnsi="Times New Roman" w:cs="Times New Roman"/>
          <w:color w:val="000000" w:themeColor="text1"/>
          <w:sz w:val="20"/>
          <w:szCs w:val="20"/>
        </w:rPr>
        <w:t xml:space="preserve"> 90% opacity</w:t>
      </w:r>
      <w:r w:rsidR="00E21933" w:rsidRPr="00D95521">
        <w:rPr>
          <w:rFonts w:ascii="Times New Roman" w:hAnsi="Times New Roman" w:cs="Times New Roman"/>
          <w:color w:val="000000" w:themeColor="text1"/>
          <w:sz w:val="20"/>
          <w:szCs w:val="20"/>
        </w:rPr>
        <w:t>.</w:t>
      </w:r>
    </w:p>
    <w:p w14:paraId="7E426EF7" w14:textId="33DC2701" w:rsidR="0043070D" w:rsidRPr="00D95521" w:rsidRDefault="00064BC3" w:rsidP="00790536">
      <w:pPr>
        <w:pStyle w:val="BodyText"/>
        <w:tabs>
          <w:tab w:val="left" w:pos="840"/>
        </w:tabs>
        <w:kinsoku w:val="0"/>
        <w:overflowPunct w:val="0"/>
        <w:spacing w:after="120"/>
        <w:ind w:left="0" w:firstLine="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t xml:space="preserve"> </w:t>
      </w:r>
    </w:p>
    <w:p w14:paraId="02EB2AFB" w14:textId="1C64061A" w:rsidR="00DD5344" w:rsidRPr="00D95521" w:rsidRDefault="00A768D6" w:rsidP="00790536">
      <w:pPr>
        <w:pStyle w:val="BodyText"/>
        <w:numPr>
          <w:ilvl w:val="0"/>
          <w:numId w:val="278"/>
        </w:numPr>
        <w:kinsoku w:val="0"/>
        <w:overflowPunct w:val="0"/>
        <w:spacing w:after="120"/>
        <w:ind w:left="360"/>
        <w:jc w:val="both"/>
        <w:rPr>
          <w:rFonts w:ascii="Times New Roman" w:hAnsi="Times New Roman" w:cs="Times New Roman"/>
          <w:color w:val="000000" w:themeColor="text1"/>
          <w:sz w:val="20"/>
          <w:szCs w:val="20"/>
        </w:rPr>
      </w:pPr>
      <w:r w:rsidRPr="00D95521">
        <w:rPr>
          <w:rFonts w:ascii="Times New Roman" w:hAnsi="Times New Roman" w:cs="Times New Roman"/>
          <w:b/>
          <w:bCs/>
          <w:color w:val="000000" w:themeColor="text1"/>
          <w:u w:val="single"/>
        </w:rPr>
        <w:t>LANDSCAPING</w:t>
      </w:r>
      <w:r w:rsidR="009A7B85" w:rsidRPr="00D95521">
        <w:rPr>
          <w:rFonts w:ascii="Times New Roman" w:hAnsi="Times New Roman" w:cs="Times New Roman"/>
          <w:b/>
          <w:bCs/>
          <w:color w:val="000000" w:themeColor="text1"/>
          <w:u w:val="single"/>
        </w:rPr>
        <w:t xml:space="preserve"> STANDARDS.</w:t>
      </w:r>
    </w:p>
    <w:p w14:paraId="0F202BD2" w14:textId="7BE9C068" w:rsidR="002B514F" w:rsidRPr="00D95521" w:rsidRDefault="002B514F" w:rsidP="00790536">
      <w:pPr>
        <w:pStyle w:val="BodyText"/>
        <w:kinsoku w:val="0"/>
        <w:overflowPunct w:val="0"/>
        <w:ind w:left="0" w:firstLine="0"/>
        <w:jc w:val="both"/>
        <w:rPr>
          <w:rFonts w:ascii="Times New Roman" w:hAnsi="Times New Roman" w:cs="Times New Roman"/>
          <w:sz w:val="20"/>
          <w:szCs w:val="20"/>
        </w:rPr>
      </w:pPr>
      <w:r w:rsidRPr="00D95521">
        <w:rPr>
          <w:rFonts w:ascii="Times New Roman" w:hAnsi="Times New Roman" w:cs="Times New Roman"/>
          <w:sz w:val="20"/>
          <w:szCs w:val="20"/>
        </w:rPr>
        <w:t xml:space="preserve">The following </w:t>
      </w:r>
      <w:r w:rsidR="00B537FE" w:rsidRPr="00D95521">
        <w:rPr>
          <w:rFonts w:ascii="Times New Roman" w:hAnsi="Times New Roman" w:cs="Times New Roman"/>
          <w:sz w:val="20"/>
          <w:szCs w:val="20"/>
        </w:rPr>
        <w:t>S</w:t>
      </w:r>
      <w:r w:rsidRPr="00D95521">
        <w:rPr>
          <w:rFonts w:ascii="Times New Roman" w:hAnsi="Times New Roman" w:cs="Times New Roman"/>
          <w:sz w:val="20"/>
          <w:szCs w:val="20"/>
        </w:rPr>
        <w:t>tandards shall apply to all lots in The Pavilion PUD unless specifically stated otherwise.</w:t>
      </w:r>
    </w:p>
    <w:p w14:paraId="634DA0E3" w14:textId="77777777" w:rsidR="002B514F" w:rsidRPr="00D95521" w:rsidRDefault="002B514F" w:rsidP="00790536">
      <w:pPr>
        <w:pStyle w:val="BodyText"/>
        <w:kinsoku w:val="0"/>
        <w:overflowPunct w:val="0"/>
        <w:ind w:left="0" w:firstLine="0"/>
        <w:jc w:val="both"/>
        <w:rPr>
          <w:rFonts w:ascii="Times New Roman" w:hAnsi="Times New Roman" w:cs="Times New Roman"/>
          <w:sz w:val="20"/>
          <w:szCs w:val="20"/>
        </w:rPr>
      </w:pPr>
    </w:p>
    <w:p w14:paraId="658E08C0" w14:textId="6081098A" w:rsidR="00E045BB" w:rsidRPr="00D95521" w:rsidRDefault="00E045BB" w:rsidP="00790536">
      <w:pPr>
        <w:pStyle w:val="ListParagraph"/>
        <w:widowControl/>
        <w:numPr>
          <w:ilvl w:val="0"/>
          <w:numId w:val="216"/>
        </w:numPr>
        <w:autoSpaceDE/>
        <w:autoSpaceDN/>
        <w:adjustRightInd/>
        <w:jc w:val="both"/>
        <w:rPr>
          <w:rFonts w:eastAsia="Times New Roman"/>
          <w:color w:val="000000" w:themeColor="text1"/>
          <w:sz w:val="20"/>
          <w:szCs w:val="20"/>
          <w:u w:val="single"/>
        </w:rPr>
      </w:pPr>
      <w:r w:rsidRPr="00D95521">
        <w:rPr>
          <w:rFonts w:eastAsia="Times New Roman"/>
          <w:color w:val="000000" w:themeColor="text1"/>
          <w:sz w:val="20"/>
          <w:szCs w:val="20"/>
          <w:u w:val="single"/>
        </w:rPr>
        <w:t>Definitions</w:t>
      </w:r>
      <w:r w:rsidRPr="00D95521">
        <w:rPr>
          <w:rFonts w:eastAsia="Times New Roman"/>
          <w:color w:val="000000" w:themeColor="text1"/>
          <w:sz w:val="20"/>
          <w:szCs w:val="20"/>
        </w:rPr>
        <w:t xml:space="preserve">. The following definitions are applicable to The Pavilion PUD </w:t>
      </w:r>
      <w:r w:rsidR="00B537FE" w:rsidRPr="00D95521">
        <w:rPr>
          <w:rFonts w:eastAsia="Times New Roman"/>
          <w:color w:val="000000" w:themeColor="text1"/>
          <w:sz w:val="20"/>
          <w:szCs w:val="20"/>
        </w:rPr>
        <w:t>L</w:t>
      </w:r>
      <w:r w:rsidR="00DC6C66" w:rsidRPr="00D95521">
        <w:rPr>
          <w:rFonts w:eastAsia="Times New Roman"/>
          <w:color w:val="000000" w:themeColor="text1"/>
          <w:sz w:val="20"/>
          <w:szCs w:val="20"/>
        </w:rPr>
        <w:t>andscaping</w:t>
      </w:r>
      <w:r w:rsidRPr="00D95521">
        <w:rPr>
          <w:rFonts w:eastAsia="Times New Roman"/>
          <w:color w:val="000000" w:themeColor="text1"/>
          <w:sz w:val="20"/>
          <w:szCs w:val="20"/>
        </w:rPr>
        <w:t xml:space="preserve"> </w:t>
      </w:r>
      <w:r w:rsidR="00B537FE" w:rsidRPr="00D95521">
        <w:rPr>
          <w:rFonts w:eastAsia="Times New Roman"/>
          <w:color w:val="000000" w:themeColor="text1"/>
          <w:sz w:val="20"/>
          <w:szCs w:val="20"/>
        </w:rPr>
        <w:t>s</w:t>
      </w:r>
      <w:r w:rsidRPr="00D95521">
        <w:rPr>
          <w:rFonts w:eastAsia="Times New Roman"/>
          <w:color w:val="000000" w:themeColor="text1"/>
          <w:sz w:val="20"/>
          <w:szCs w:val="20"/>
        </w:rPr>
        <w:t xml:space="preserve">tandards: </w:t>
      </w:r>
    </w:p>
    <w:p w14:paraId="55CD4A0E" w14:textId="77777777" w:rsidR="00E045BB" w:rsidRPr="00D95521" w:rsidRDefault="00E045BB" w:rsidP="00790536">
      <w:pPr>
        <w:widowControl/>
        <w:jc w:val="both"/>
        <w:rPr>
          <w:rFonts w:eastAsia="Times New Roman"/>
          <w:b/>
          <w:bCs/>
          <w:color w:val="000000" w:themeColor="text1"/>
          <w:sz w:val="20"/>
          <w:szCs w:val="20"/>
        </w:rPr>
      </w:pPr>
    </w:p>
    <w:p w14:paraId="55522ED1" w14:textId="22EE8577" w:rsidR="006648B0" w:rsidRPr="00D95521" w:rsidRDefault="00E045BB" w:rsidP="00790536">
      <w:pPr>
        <w:pStyle w:val="ListParagraph"/>
        <w:widowControl/>
        <w:numPr>
          <w:ilvl w:val="0"/>
          <w:numId w:val="246"/>
        </w:numPr>
        <w:autoSpaceDE/>
        <w:autoSpaceDN/>
        <w:adjustRightInd/>
        <w:ind w:left="1440"/>
        <w:jc w:val="both"/>
        <w:rPr>
          <w:rFonts w:eastAsia="Times New Roman"/>
          <w:b/>
          <w:bCs/>
          <w:color w:val="000000" w:themeColor="text1"/>
          <w:sz w:val="20"/>
          <w:szCs w:val="20"/>
        </w:rPr>
      </w:pPr>
      <w:r w:rsidRPr="00D95521">
        <w:rPr>
          <w:rFonts w:eastAsia="Times New Roman"/>
          <w:color w:val="000000" w:themeColor="text1"/>
          <w:sz w:val="20"/>
          <w:szCs w:val="20"/>
          <w:u w:val="single"/>
        </w:rPr>
        <w:t>Corner lot</w:t>
      </w:r>
      <w:r w:rsidRPr="00D95521">
        <w:rPr>
          <w:rFonts w:eastAsia="Times New Roman"/>
          <w:i/>
          <w:iCs/>
          <w:color w:val="000000" w:themeColor="text1"/>
          <w:sz w:val="20"/>
          <w:szCs w:val="20"/>
        </w:rPr>
        <w:t>.</w:t>
      </w:r>
      <w:r w:rsidRPr="00D95521">
        <w:rPr>
          <w:rFonts w:eastAsia="Times New Roman"/>
          <w:color w:val="000000" w:themeColor="text1"/>
          <w:sz w:val="20"/>
          <w:szCs w:val="20"/>
        </w:rPr>
        <w:t xml:space="preserve"> </w:t>
      </w:r>
      <w:r w:rsidR="00B975FB" w:rsidRPr="00D95521">
        <w:rPr>
          <w:rFonts w:eastAsia="Times New Roman"/>
          <w:color w:val="000000" w:themeColor="text1"/>
          <w:sz w:val="20"/>
          <w:szCs w:val="20"/>
        </w:rPr>
        <w:t>A corner lot has 2 front yards. The standards applicable to the front yard</w:t>
      </w:r>
      <w:r w:rsidR="00AE4D0D" w:rsidRPr="00D95521">
        <w:rPr>
          <w:rFonts w:eastAsia="Times New Roman"/>
          <w:color w:val="000000" w:themeColor="text1"/>
          <w:sz w:val="20"/>
          <w:szCs w:val="20"/>
        </w:rPr>
        <w:t xml:space="preserve"> or frontage</w:t>
      </w:r>
      <w:r w:rsidR="00B975FB" w:rsidRPr="00D95521">
        <w:rPr>
          <w:rFonts w:eastAsia="Times New Roman"/>
          <w:color w:val="000000" w:themeColor="text1"/>
          <w:sz w:val="20"/>
          <w:szCs w:val="20"/>
        </w:rPr>
        <w:t xml:space="preserve"> shall apply to both the </w:t>
      </w:r>
      <w:r w:rsidR="00B975FB" w:rsidRPr="00D95521">
        <w:rPr>
          <w:sz w:val="20"/>
          <w:szCs w:val="20"/>
        </w:rPr>
        <w:t>45</w:t>
      </w:r>
      <w:r w:rsidR="00B975FB" w:rsidRPr="00D95521">
        <w:rPr>
          <w:sz w:val="20"/>
          <w:szCs w:val="20"/>
          <w:vertAlign w:val="superscript"/>
        </w:rPr>
        <w:t>th</w:t>
      </w:r>
      <w:r w:rsidR="00B975FB" w:rsidRPr="00D95521">
        <w:rPr>
          <w:sz w:val="20"/>
          <w:szCs w:val="20"/>
        </w:rPr>
        <w:t xml:space="preserve"> Street lot line/frontage (north) and the Fran Lin lot line/frontage (west)</w:t>
      </w:r>
      <w:r w:rsidR="00B975FB" w:rsidRPr="00D95521">
        <w:rPr>
          <w:rFonts w:eastAsia="Times New Roman"/>
          <w:color w:val="000000" w:themeColor="text1"/>
          <w:sz w:val="20"/>
          <w:szCs w:val="20"/>
        </w:rPr>
        <w:t xml:space="preserve"> on a corner lot.</w:t>
      </w:r>
    </w:p>
    <w:p w14:paraId="2A76DE52" w14:textId="77777777" w:rsidR="00B16441" w:rsidRPr="00D95521" w:rsidRDefault="00B16441" w:rsidP="00790536">
      <w:pPr>
        <w:pStyle w:val="ListParagraph"/>
        <w:widowControl/>
        <w:autoSpaceDE/>
        <w:autoSpaceDN/>
        <w:adjustRightInd/>
        <w:ind w:left="1440"/>
        <w:jc w:val="both"/>
        <w:rPr>
          <w:rFonts w:eastAsia="Times New Roman"/>
          <w:b/>
          <w:bCs/>
          <w:color w:val="000000" w:themeColor="text1"/>
          <w:sz w:val="20"/>
          <w:szCs w:val="20"/>
        </w:rPr>
      </w:pPr>
    </w:p>
    <w:p w14:paraId="06EC8E8C" w14:textId="62C8E65F" w:rsidR="00EB5336" w:rsidRPr="00D95521" w:rsidRDefault="00EB5336" w:rsidP="00790536">
      <w:pPr>
        <w:pStyle w:val="ListParagraph"/>
        <w:widowControl/>
        <w:numPr>
          <w:ilvl w:val="0"/>
          <w:numId w:val="246"/>
        </w:numPr>
        <w:autoSpaceDE/>
        <w:autoSpaceDN/>
        <w:adjustRightInd/>
        <w:ind w:left="1440"/>
        <w:jc w:val="both"/>
        <w:rPr>
          <w:rFonts w:eastAsia="Times New Roman"/>
          <w:color w:val="000000" w:themeColor="text1"/>
          <w:sz w:val="20"/>
          <w:szCs w:val="20"/>
        </w:rPr>
      </w:pPr>
      <w:r w:rsidRPr="00D95521">
        <w:rPr>
          <w:rFonts w:eastAsia="Times New Roman"/>
          <w:color w:val="000000" w:themeColor="text1"/>
          <w:sz w:val="20"/>
          <w:szCs w:val="20"/>
          <w:u w:val="single"/>
        </w:rPr>
        <w:t xml:space="preserve">Landscape </w:t>
      </w:r>
      <w:r w:rsidR="00DC1FA2">
        <w:rPr>
          <w:rFonts w:eastAsia="Times New Roman"/>
          <w:color w:val="000000" w:themeColor="text1"/>
          <w:sz w:val="20"/>
          <w:szCs w:val="20"/>
          <w:u w:val="single"/>
        </w:rPr>
        <w:t>m</w:t>
      </w:r>
      <w:r w:rsidRPr="00D95521">
        <w:rPr>
          <w:rFonts w:eastAsia="Times New Roman"/>
          <w:color w:val="000000" w:themeColor="text1"/>
          <w:sz w:val="20"/>
          <w:szCs w:val="20"/>
          <w:u w:val="single"/>
        </w:rPr>
        <w:t>aterial</w:t>
      </w:r>
      <w:r w:rsidRPr="00D95521">
        <w:rPr>
          <w:rFonts w:eastAsia="Times New Roman"/>
          <w:color w:val="000000" w:themeColor="text1"/>
          <w:sz w:val="20"/>
          <w:szCs w:val="20"/>
        </w:rPr>
        <w:t xml:space="preserve">. Landscape </w:t>
      </w:r>
      <w:r w:rsidR="00DC1FA2">
        <w:rPr>
          <w:rFonts w:eastAsia="Times New Roman"/>
          <w:color w:val="000000" w:themeColor="text1"/>
          <w:sz w:val="20"/>
          <w:szCs w:val="20"/>
        </w:rPr>
        <w:t>m</w:t>
      </w:r>
      <w:r w:rsidRPr="00D95521">
        <w:rPr>
          <w:rFonts w:eastAsia="Times New Roman"/>
          <w:color w:val="000000" w:themeColor="text1"/>
          <w:sz w:val="20"/>
          <w:szCs w:val="20"/>
        </w:rPr>
        <w:t>aterial</w:t>
      </w:r>
      <w:r w:rsidR="00D60DFC" w:rsidRPr="00D95521">
        <w:rPr>
          <w:rFonts w:eastAsia="Times New Roman"/>
          <w:color w:val="000000" w:themeColor="text1"/>
          <w:sz w:val="20"/>
          <w:szCs w:val="20"/>
        </w:rPr>
        <w:t xml:space="preserve"> means all </w:t>
      </w:r>
      <w:r w:rsidR="005954FD" w:rsidRPr="00D95521">
        <w:rPr>
          <w:rFonts w:eastAsia="Times New Roman"/>
          <w:color w:val="000000" w:themeColor="text1"/>
          <w:sz w:val="20"/>
          <w:szCs w:val="20"/>
        </w:rPr>
        <w:t xml:space="preserve">plant material, including trees, shrubs, live ground cover and plants, as well as </w:t>
      </w:r>
      <w:r w:rsidR="002B298D" w:rsidRPr="00D95521">
        <w:rPr>
          <w:rFonts w:eastAsia="Times New Roman"/>
          <w:color w:val="000000" w:themeColor="text1"/>
          <w:sz w:val="20"/>
          <w:szCs w:val="20"/>
        </w:rPr>
        <w:t>stone</w:t>
      </w:r>
      <w:r w:rsidR="006A7FD5" w:rsidRPr="00D95521">
        <w:rPr>
          <w:rFonts w:eastAsia="Times New Roman"/>
          <w:color w:val="000000" w:themeColor="text1"/>
          <w:sz w:val="20"/>
          <w:szCs w:val="20"/>
        </w:rPr>
        <w:t xml:space="preserve"> and </w:t>
      </w:r>
      <w:r w:rsidR="002B298D" w:rsidRPr="00D95521">
        <w:rPr>
          <w:rFonts w:eastAsia="Times New Roman"/>
          <w:color w:val="000000" w:themeColor="text1"/>
          <w:sz w:val="20"/>
          <w:szCs w:val="20"/>
        </w:rPr>
        <w:t>mulch</w:t>
      </w:r>
      <w:r w:rsidR="00343492" w:rsidRPr="00D95521">
        <w:rPr>
          <w:rFonts w:eastAsia="Times New Roman"/>
          <w:color w:val="000000" w:themeColor="text1"/>
          <w:sz w:val="20"/>
          <w:szCs w:val="20"/>
        </w:rPr>
        <w:t>.</w:t>
      </w:r>
      <w:r w:rsidR="002B298D" w:rsidRPr="00D95521">
        <w:rPr>
          <w:rFonts w:eastAsia="Times New Roman"/>
          <w:color w:val="000000" w:themeColor="text1"/>
          <w:sz w:val="20"/>
          <w:szCs w:val="20"/>
        </w:rPr>
        <w:t xml:space="preserve"> </w:t>
      </w:r>
    </w:p>
    <w:p w14:paraId="0BCC97F1" w14:textId="77777777" w:rsidR="006A7FD5" w:rsidRPr="00D95521" w:rsidRDefault="006A7FD5" w:rsidP="00790536">
      <w:pPr>
        <w:pStyle w:val="ListParagraph"/>
        <w:widowControl/>
        <w:autoSpaceDE/>
        <w:autoSpaceDN/>
        <w:adjustRightInd/>
        <w:ind w:left="1440"/>
        <w:jc w:val="both"/>
        <w:rPr>
          <w:rFonts w:eastAsia="Times New Roman"/>
          <w:color w:val="000000" w:themeColor="text1"/>
          <w:sz w:val="20"/>
          <w:szCs w:val="20"/>
        </w:rPr>
      </w:pPr>
    </w:p>
    <w:p w14:paraId="032638D4" w14:textId="18D1BC53" w:rsidR="00345692" w:rsidRPr="00D95521" w:rsidRDefault="00345692" w:rsidP="00790536">
      <w:pPr>
        <w:pStyle w:val="ListParagraph"/>
        <w:widowControl/>
        <w:numPr>
          <w:ilvl w:val="0"/>
          <w:numId w:val="246"/>
        </w:numPr>
        <w:autoSpaceDE/>
        <w:autoSpaceDN/>
        <w:adjustRightInd/>
        <w:ind w:left="1440"/>
        <w:jc w:val="both"/>
        <w:rPr>
          <w:rFonts w:eastAsia="Times New Roman"/>
          <w:color w:val="000000" w:themeColor="text1"/>
          <w:sz w:val="20"/>
          <w:szCs w:val="20"/>
        </w:rPr>
      </w:pPr>
      <w:r w:rsidRPr="00D95521">
        <w:rPr>
          <w:rFonts w:eastAsia="Times New Roman"/>
          <w:color w:val="000000" w:themeColor="text1"/>
          <w:sz w:val="20"/>
          <w:szCs w:val="20"/>
          <w:u w:val="single"/>
        </w:rPr>
        <w:t xml:space="preserve">Planting </w:t>
      </w:r>
      <w:r w:rsidR="00DC1FA2">
        <w:rPr>
          <w:rFonts w:eastAsia="Times New Roman"/>
          <w:color w:val="000000" w:themeColor="text1"/>
          <w:sz w:val="20"/>
          <w:szCs w:val="20"/>
          <w:u w:val="single"/>
        </w:rPr>
        <w:t>a</w:t>
      </w:r>
      <w:r w:rsidRPr="00D95521">
        <w:rPr>
          <w:rFonts w:eastAsia="Times New Roman"/>
          <w:color w:val="000000" w:themeColor="text1"/>
          <w:sz w:val="20"/>
          <w:szCs w:val="20"/>
          <w:u w:val="single"/>
        </w:rPr>
        <w:t>rea</w:t>
      </w:r>
      <w:r w:rsidR="00815D53" w:rsidRPr="00D95521">
        <w:rPr>
          <w:rFonts w:eastAsia="Times New Roman"/>
          <w:color w:val="000000" w:themeColor="text1"/>
          <w:sz w:val="20"/>
          <w:szCs w:val="20"/>
        </w:rPr>
        <w:t>.</w:t>
      </w:r>
      <w:r w:rsidR="00815D53" w:rsidRPr="00D95521">
        <w:rPr>
          <w:rFonts w:eastAsia="Times New Roman"/>
          <w:b/>
          <w:bCs/>
          <w:color w:val="000000" w:themeColor="text1"/>
          <w:sz w:val="20"/>
          <w:szCs w:val="20"/>
        </w:rPr>
        <w:t xml:space="preserve"> </w:t>
      </w:r>
      <w:r w:rsidR="005F58ED" w:rsidRPr="00D95521">
        <w:rPr>
          <w:bCs/>
          <w:color w:val="000000" w:themeColor="text1"/>
          <w:spacing w:val="-1"/>
          <w:sz w:val="20"/>
          <w:szCs w:val="20"/>
        </w:rPr>
        <w:t xml:space="preserve">Planting </w:t>
      </w:r>
      <w:r w:rsidR="00DC1FA2">
        <w:rPr>
          <w:bCs/>
          <w:color w:val="000000" w:themeColor="text1"/>
          <w:spacing w:val="-1"/>
          <w:sz w:val="20"/>
          <w:szCs w:val="20"/>
        </w:rPr>
        <w:t>a</w:t>
      </w:r>
      <w:r w:rsidR="005F58ED" w:rsidRPr="00D95521">
        <w:rPr>
          <w:bCs/>
          <w:color w:val="000000" w:themeColor="text1"/>
          <w:spacing w:val="-1"/>
          <w:sz w:val="20"/>
          <w:szCs w:val="20"/>
        </w:rPr>
        <w:t>rea</w:t>
      </w:r>
      <w:r w:rsidR="00815D53" w:rsidRPr="00D95521">
        <w:rPr>
          <w:rFonts w:eastAsia="Times New Roman"/>
          <w:color w:val="000000" w:themeColor="text1"/>
          <w:sz w:val="20"/>
          <w:szCs w:val="20"/>
        </w:rPr>
        <w:t xml:space="preserve"> </w:t>
      </w:r>
      <w:r w:rsidR="00AE51AE" w:rsidRPr="00D95521">
        <w:rPr>
          <w:rFonts w:eastAsia="Times New Roman"/>
          <w:color w:val="000000" w:themeColor="text1"/>
          <w:sz w:val="20"/>
          <w:szCs w:val="20"/>
        </w:rPr>
        <w:t>means</w:t>
      </w:r>
      <w:r w:rsidR="00815D53" w:rsidRPr="00D95521">
        <w:rPr>
          <w:rFonts w:eastAsia="Times New Roman"/>
          <w:color w:val="000000" w:themeColor="text1"/>
          <w:sz w:val="20"/>
          <w:szCs w:val="20"/>
        </w:rPr>
        <w:t xml:space="preserve"> all pervious surfaces</w:t>
      </w:r>
      <w:r w:rsidR="00B16441" w:rsidRPr="00D95521">
        <w:rPr>
          <w:rFonts w:eastAsia="Times New Roman"/>
          <w:color w:val="000000" w:themeColor="text1"/>
          <w:sz w:val="20"/>
          <w:szCs w:val="20"/>
        </w:rPr>
        <w:t xml:space="preserve"> on a lot</w:t>
      </w:r>
      <w:r w:rsidR="00260B90" w:rsidRPr="00D95521">
        <w:rPr>
          <w:rFonts w:eastAsia="Times New Roman"/>
          <w:color w:val="000000" w:themeColor="text1"/>
          <w:sz w:val="20"/>
          <w:szCs w:val="20"/>
        </w:rPr>
        <w:t>; also referred to as Landscape Area.</w:t>
      </w:r>
    </w:p>
    <w:p w14:paraId="6D3C182D" w14:textId="77777777" w:rsidR="00B975FB" w:rsidRPr="00D95521" w:rsidRDefault="00B975FB" w:rsidP="00790536">
      <w:pPr>
        <w:pStyle w:val="ListParagraph"/>
        <w:widowControl/>
        <w:autoSpaceDE/>
        <w:autoSpaceDN/>
        <w:adjustRightInd/>
        <w:ind w:left="1530"/>
        <w:jc w:val="both"/>
        <w:rPr>
          <w:rFonts w:eastAsia="Times New Roman"/>
          <w:b/>
          <w:bCs/>
          <w:color w:val="000000" w:themeColor="text1"/>
          <w:sz w:val="20"/>
          <w:szCs w:val="20"/>
        </w:rPr>
      </w:pPr>
    </w:p>
    <w:p w14:paraId="07B11ACE" w14:textId="6E4EFAC9" w:rsidR="006648B0" w:rsidRPr="00D95521" w:rsidRDefault="006648B0" w:rsidP="00790536">
      <w:pPr>
        <w:pStyle w:val="ListParagraph"/>
        <w:widowControl/>
        <w:numPr>
          <w:ilvl w:val="0"/>
          <w:numId w:val="216"/>
        </w:numPr>
        <w:autoSpaceDE/>
        <w:autoSpaceDN/>
        <w:adjustRightInd/>
        <w:ind w:hanging="450"/>
        <w:jc w:val="both"/>
        <w:rPr>
          <w:bCs/>
          <w:i/>
          <w:iCs/>
          <w:color w:val="000000" w:themeColor="text1"/>
          <w:spacing w:val="-1"/>
          <w:sz w:val="20"/>
          <w:szCs w:val="20"/>
        </w:rPr>
      </w:pPr>
      <w:r w:rsidRPr="00D95521">
        <w:rPr>
          <w:bCs/>
          <w:color w:val="000000" w:themeColor="text1"/>
          <w:spacing w:val="-1"/>
          <w:sz w:val="20"/>
          <w:szCs w:val="20"/>
          <w:u w:val="single"/>
        </w:rPr>
        <w:t>Requirements</w:t>
      </w:r>
      <w:r w:rsidRPr="00D95521">
        <w:rPr>
          <w:bCs/>
          <w:i/>
          <w:iCs/>
          <w:color w:val="000000" w:themeColor="text1"/>
          <w:spacing w:val="-1"/>
          <w:sz w:val="20"/>
          <w:szCs w:val="20"/>
        </w:rPr>
        <w:t>.</w:t>
      </w:r>
      <w:r w:rsidRPr="00D95521">
        <w:rPr>
          <w:bCs/>
          <w:color w:val="000000" w:themeColor="text1"/>
          <w:spacing w:val="-1"/>
          <w:sz w:val="20"/>
          <w:szCs w:val="20"/>
        </w:rPr>
        <w:t xml:space="preserve"> </w:t>
      </w:r>
      <w:r w:rsidR="00F8758A" w:rsidRPr="00D95521">
        <w:rPr>
          <w:bCs/>
          <w:color w:val="000000" w:themeColor="text1"/>
          <w:spacing w:val="-1"/>
          <w:sz w:val="20"/>
          <w:szCs w:val="20"/>
        </w:rPr>
        <w:t>L</w:t>
      </w:r>
      <w:r w:rsidRPr="00D95521">
        <w:rPr>
          <w:bCs/>
          <w:color w:val="000000" w:themeColor="text1"/>
          <w:spacing w:val="-1"/>
          <w:sz w:val="20"/>
          <w:szCs w:val="20"/>
        </w:rPr>
        <w:t xml:space="preserve">andscaping </w:t>
      </w:r>
      <w:r w:rsidR="00F8758A" w:rsidRPr="00D95521">
        <w:rPr>
          <w:bCs/>
          <w:color w:val="000000" w:themeColor="text1"/>
          <w:spacing w:val="-1"/>
          <w:sz w:val="20"/>
          <w:szCs w:val="20"/>
        </w:rPr>
        <w:t xml:space="preserve">on all lots </w:t>
      </w:r>
      <w:r w:rsidRPr="00D95521">
        <w:rPr>
          <w:bCs/>
          <w:color w:val="000000" w:themeColor="text1"/>
          <w:spacing w:val="-1"/>
          <w:sz w:val="20"/>
          <w:szCs w:val="20"/>
        </w:rPr>
        <w:t xml:space="preserve">shall comply with the following </w:t>
      </w:r>
      <w:r w:rsidR="00973E24" w:rsidRPr="00D95521">
        <w:rPr>
          <w:bCs/>
          <w:color w:val="000000" w:themeColor="text1"/>
          <w:spacing w:val="-1"/>
          <w:sz w:val="20"/>
          <w:szCs w:val="20"/>
        </w:rPr>
        <w:t>Standards</w:t>
      </w:r>
      <w:r w:rsidR="00152289" w:rsidRPr="00D95521">
        <w:rPr>
          <w:bCs/>
          <w:color w:val="000000" w:themeColor="text1"/>
          <w:spacing w:val="-1"/>
          <w:sz w:val="20"/>
          <w:szCs w:val="20"/>
        </w:rPr>
        <w:t xml:space="preserve">. </w:t>
      </w:r>
    </w:p>
    <w:p w14:paraId="131C9469" w14:textId="77777777" w:rsidR="003F27C6" w:rsidRPr="00D95521" w:rsidRDefault="003F27C6" w:rsidP="00790536">
      <w:pPr>
        <w:widowControl/>
        <w:autoSpaceDE/>
        <w:autoSpaceDN/>
        <w:adjustRightInd/>
        <w:jc w:val="both"/>
        <w:rPr>
          <w:bCs/>
          <w:color w:val="000000" w:themeColor="text1"/>
          <w:spacing w:val="-1"/>
          <w:sz w:val="20"/>
          <w:szCs w:val="20"/>
        </w:rPr>
      </w:pPr>
    </w:p>
    <w:p w14:paraId="4606E1F1" w14:textId="206135F7" w:rsidR="00DD7325" w:rsidRPr="00D95521" w:rsidRDefault="00DD7325" w:rsidP="00790536">
      <w:pPr>
        <w:pStyle w:val="ListParagraph"/>
        <w:widowControl/>
        <w:numPr>
          <w:ilvl w:val="1"/>
          <w:numId w:val="207"/>
        </w:numPr>
        <w:autoSpaceDE/>
        <w:autoSpaceDN/>
        <w:adjustRightInd/>
        <w:ind w:left="1440" w:hanging="450"/>
        <w:jc w:val="both"/>
        <w:rPr>
          <w:bCs/>
          <w:color w:val="000000" w:themeColor="text1"/>
          <w:spacing w:val="-1"/>
          <w:sz w:val="20"/>
          <w:szCs w:val="20"/>
        </w:rPr>
      </w:pPr>
      <w:r w:rsidRPr="00D95521">
        <w:rPr>
          <w:bCs/>
          <w:color w:val="000000" w:themeColor="text1"/>
          <w:spacing w:val="-1"/>
          <w:sz w:val="20"/>
          <w:szCs w:val="20"/>
          <w:u w:val="single"/>
        </w:rPr>
        <w:t xml:space="preserve">Required </w:t>
      </w:r>
      <w:r w:rsidR="00DC1FA2">
        <w:rPr>
          <w:bCs/>
          <w:color w:val="000000" w:themeColor="text1"/>
          <w:spacing w:val="-1"/>
          <w:sz w:val="20"/>
          <w:szCs w:val="20"/>
          <w:u w:val="single"/>
        </w:rPr>
        <w:t>p</w:t>
      </w:r>
      <w:r w:rsidRPr="00D95521">
        <w:rPr>
          <w:bCs/>
          <w:color w:val="000000" w:themeColor="text1"/>
          <w:spacing w:val="-1"/>
          <w:sz w:val="20"/>
          <w:szCs w:val="20"/>
          <w:u w:val="single"/>
        </w:rPr>
        <w:t xml:space="preserve">lant </w:t>
      </w:r>
      <w:r w:rsidR="00DC1FA2">
        <w:rPr>
          <w:bCs/>
          <w:color w:val="000000" w:themeColor="text1"/>
          <w:spacing w:val="-1"/>
          <w:sz w:val="20"/>
          <w:szCs w:val="20"/>
          <w:u w:val="single"/>
        </w:rPr>
        <w:t>m</w:t>
      </w:r>
      <w:r w:rsidRPr="00D95521">
        <w:rPr>
          <w:bCs/>
          <w:color w:val="000000" w:themeColor="text1"/>
          <w:spacing w:val="-1"/>
          <w:sz w:val="20"/>
          <w:szCs w:val="20"/>
          <w:u w:val="single"/>
        </w:rPr>
        <w:t>aterial</w:t>
      </w:r>
      <w:r w:rsidRPr="00D95521">
        <w:rPr>
          <w:bCs/>
          <w:color w:val="000000" w:themeColor="text1"/>
          <w:spacing w:val="-1"/>
          <w:sz w:val="20"/>
          <w:szCs w:val="20"/>
        </w:rPr>
        <w:t xml:space="preserve">. </w:t>
      </w:r>
    </w:p>
    <w:p w14:paraId="1116A602" w14:textId="77777777" w:rsidR="00DD7325" w:rsidRPr="00D95521" w:rsidRDefault="00DD7325" w:rsidP="00790536">
      <w:pPr>
        <w:pStyle w:val="ListParagraph"/>
        <w:widowControl/>
        <w:autoSpaceDE/>
        <w:autoSpaceDN/>
        <w:adjustRightInd/>
        <w:ind w:left="1440"/>
        <w:jc w:val="both"/>
        <w:rPr>
          <w:bCs/>
          <w:color w:val="000000" w:themeColor="text1"/>
          <w:spacing w:val="-1"/>
          <w:sz w:val="20"/>
          <w:szCs w:val="20"/>
          <w:u w:val="single"/>
        </w:rPr>
      </w:pPr>
    </w:p>
    <w:p w14:paraId="2CEB4AD5" w14:textId="77777777" w:rsidR="00DD7325" w:rsidRPr="00D95521" w:rsidRDefault="00DD7325" w:rsidP="00790536">
      <w:pPr>
        <w:pStyle w:val="ListParagraph"/>
        <w:widowControl/>
        <w:numPr>
          <w:ilvl w:val="0"/>
          <w:numId w:val="218"/>
        </w:numPr>
        <w:autoSpaceDE/>
        <w:autoSpaceDN/>
        <w:adjustRightInd/>
        <w:jc w:val="both"/>
        <w:rPr>
          <w:bCs/>
          <w:color w:val="000000" w:themeColor="text1"/>
          <w:spacing w:val="-1"/>
          <w:sz w:val="20"/>
          <w:szCs w:val="20"/>
        </w:rPr>
      </w:pPr>
      <w:r w:rsidRPr="00D95521">
        <w:rPr>
          <w:bCs/>
          <w:color w:val="000000" w:themeColor="text1"/>
          <w:spacing w:val="-1"/>
          <w:sz w:val="20"/>
          <w:szCs w:val="20"/>
          <w:u w:val="single"/>
        </w:rPr>
        <w:t>Frontage trees</w:t>
      </w:r>
      <w:r w:rsidRPr="00D95521">
        <w:rPr>
          <w:bCs/>
          <w:i/>
          <w:iCs/>
          <w:color w:val="000000" w:themeColor="text1"/>
          <w:spacing w:val="-1"/>
          <w:sz w:val="20"/>
          <w:szCs w:val="20"/>
        </w:rPr>
        <w:t>.</w:t>
      </w:r>
      <w:r w:rsidRPr="00D95521">
        <w:rPr>
          <w:bCs/>
          <w:color w:val="000000" w:themeColor="text1"/>
          <w:spacing w:val="-1"/>
          <w:sz w:val="20"/>
          <w:szCs w:val="20"/>
        </w:rPr>
        <w:t xml:space="preserve"> One shade tree per 30 linear feet of road frontage shall be required. </w:t>
      </w:r>
    </w:p>
    <w:p w14:paraId="59A29862" w14:textId="77777777" w:rsidR="00DD7325" w:rsidRPr="00D95521" w:rsidRDefault="00DD7325" w:rsidP="00790536">
      <w:pPr>
        <w:pStyle w:val="ListParagraph"/>
        <w:widowControl/>
        <w:autoSpaceDE/>
        <w:autoSpaceDN/>
        <w:adjustRightInd/>
        <w:ind w:left="2160"/>
        <w:jc w:val="both"/>
        <w:rPr>
          <w:bCs/>
          <w:color w:val="000000" w:themeColor="text1"/>
          <w:spacing w:val="-1"/>
          <w:sz w:val="20"/>
          <w:szCs w:val="20"/>
        </w:rPr>
      </w:pPr>
    </w:p>
    <w:p w14:paraId="4DBCBA9F" w14:textId="77777777" w:rsidR="00DD7325" w:rsidRPr="00D95521" w:rsidRDefault="00DD7325" w:rsidP="00790536">
      <w:pPr>
        <w:pStyle w:val="ListParagraph"/>
        <w:widowControl/>
        <w:numPr>
          <w:ilvl w:val="0"/>
          <w:numId w:val="218"/>
        </w:numPr>
        <w:autoSpaceDE/>
        <w:autoSpaceDN/>
        <w:adjustRightInd/>
        <w:jc w:val="both"/>
        <w:rPr>
          <w:bCs/>
          <w:color w:val="000000" w:themeColor="text1"/>
          <w:spacing w:val="-1"/>
          <w:sz w:val="20"/>
          <w:szCs w:val="20"/>
        </w:rPr>
      </w:pPr>
      <w:r w:rsidRPr="00D95521">
        <w:rPr>
          <w:bCs/>
          <w:color w:val="000000" w:themeColor="text1"/>
          <w:spacing w:val="-1"/>
          <w:sz w:val="20"/>
          <w:szCs w:val="20"/>
          <w:u w:val="single"/>
        </w:rPr>
        <w:t>Parkway trees</w:t>
      </w:r>
      <w:r w:rsidRPr="00D95521">
        <w:rPr>
          <w:bCs/>
          <w:i/>
          <w:iCs/>
          <w:color w:val="000000" w:themeColor="text1"/>
          <w:spacing w:val="-1"/>
          <w:sz w:val="20"/>
          <w:szCs w:val="20"/>
        </w:rPr>
        <w:t>.</w:t>
      </w:r>
      <w:r w:rsidRPr="00D95521">
        <w:rPr>
          <w:bCs/>
          <w:color w:val="000000" w:themeColor="text1"/>
          <w:spacing w:val="-1"/>
          <w:sz w:val="20"/>
          <w:szCs w:val="20"/>
        </w:rPr>
        <w:t xml:space="preserve"> For parkways equal to or greater than 5 feet in width, one shade tree per 30 linear feet of road frontage, excluding alleys, shall be required.</w:t>
      </w:r>
    </w:p>
    <w:p w14:paraId="5C50497D" w14:textId="77777777" w:rsidR="00DD7325" w:rsidRPr="00D95521" w:rsidRDefault="00DD7325" w:rsidP="00790536">
      <w:pPr>
        <w:pStyle w:val="ListParagraph"/>
        <w:widowControl/>
        <w:autoSpaceDE/>
        <w:autoSpaceDN/>
        <w:adjustRightInd/>
        <w:ind w:left="2160"/>
        <w:jc w:val="both"/>
        <w:rPr>
          <w:bCs/>
          <w:color w:val="000000" w:themeColor="text1"/>
          <w:spacing w:val="-1"/>
          <w:sz w:val="20"/>
          <w:szCs w:val="20"/>
        </w:rPr>
      </w:pPr>
    </w:p>
    <w:p w14:paraId="0F20378D" w14:textId="26C0225D" w:rsidR="00DD7325" w:rsidRPr="00D95521" w:rsidRDefault="00DD7325" w:rsidP="00790536">
      <w:pPr>
        <w:pStyle w:val="ListParagraph"/>
        <w:widowControl/>
        <w:numPr>
          <w:ilvl w:val="0"/>
          <w:numId w:val="218"/>
        </w:numPr>
        <w:autoSpaceDE/>
        <w:autoSpaceDN/>
        <w:adjustRightInd/>
        <w:jc w:val="both"/>
        <w:rPr>
          <w:bCs/>
          <w:color w:val="000000" w:themeColor="text1"/>
          <w:spacing w:val="-1"/>
          <w:sz w:val="20"/>
          <w:szCs w:val="20"/>
        </w:rPr>
      </w:pPr>
      <w:r w:rsidRPr="00D95521">
        <w:rPr>
          <w:bCs/>
          <w:color w:val="000000" w:themeColor="text1"/>
          <w:spacing w:val="-1"/>
          <w:sz w:val="20"/>
          <w:szCs w:val="20"/>
          <w:u w:val="single"/>
        </w:rPr>
        <w:t xml:space="preserve">Parking </w:t>
      </w:r>
      <w:r w:rsidR="00DC1FA2">
        <w:rPr>
          <w:bCs/>
          <w:color w:val="000000" w:themeColor="text1"/>
          <w:spacing w:val="-1"/>
          <w:sz w:val="20"/>
          <w:szCs w:val="20"/>
          <w:u w:val="single"/>
        </w:rPr>
        <w:t>l</w:t>
      </w:r>
      <w:r w:rsidRPr="00D95521">
        <w:rPr>
          <w:bCs/>
          <w:color w:val="000000" w:themeColor="text1"/>
          <w:spacing w:val="-1"/>
          <w:sz w:val="20"/>
          <w:szCs w:val="20"/>
          <w:u w:val="single"/>
        </w:rPr>
        <w:t xml:space="preserve">ot </w:t>
      </w:r>
      <w:r w:rsidR="00DC1FA2">
        <w:rPr>
          <w:bCs/>
          <w:color w:val="000000" w:themeColor="text1"/>
          <w:spacing w:val="-1"/>
          <w:sz w:val="20"/>
          <w:szCs w:val="20"/>
          <w:u w:val="single"/>
        </w:rPr>
        <w:t>i</w:t>
      </w:r>
      <w:r w:rsidRPr="00D95521">
        <w:rPr>
          <w:bCs/>
          <w:color w:val="000000" w:themeColor="text1"/>
          <w:spacing w:val="-1"/>
          <w:sz w:val="20"/>
          <w:szCs w:val="20"/>
          <w:u w:val="single"/>
        </w:rPr>
        <w:t>sland trees</w:t>
      </w:r>
      <w:r w:rsidRPr="00D95521">
        <w:rPr>
          <w:bCs/>
          <w:i/>
          <w:iCs/>
          <w:color w:val="000000" w:themeColor="text1"/>
          <w:spacing w:val="-1"/>
          <w:sz w:val="20"/>
          <w:szCs w:val="20"/>
        </w:rPr>
        <w:t xml:space="preserve">. </w:t>
      </w:r>
      <w:r w:rsidRPr="00D95521">
        <w:rPr>
          <w:bCs/>
          <w:color w:val="000000" w:themeColor="text1"/>
          <w:spacing w:val="-1"/>
          <w:sz w:val="20"/>
          <w:szCs w:val="20"/>
        </w:rPr>
        <w:t xml:space="preserve">One shade tree shall be required per parking island. (See The Pavilion PUD Parking and Drive Standards.) </w:t>
      </w:r>
    </w:p>
    <w:p w14:paraId="61FFC85B" w14:textId="77777777" w:rsidR="00DD7325" w:rsidRPr="00D95521" w:rsidRDefault="00DD7325" w:rsidP="00790536">
      <w:pPr>
        <w:pStyle w:val="ListParagraph"/>
        <w:widowControl/>
        <w:autoSpaceDE/>
        <w:autoSpaceDN/>
        <w:adjustRightInd/>
        <w:ind w:left="2160"/>
        <w:jc w:val="both"/>
        <w:rPr>
          <w:bCs/>
          <w:color w:val="000000" w:themeColor="text1"/>
          <w:spacing w:val="-1"/>
          <w:sz w:val="20"/>
          <w:szCs w:val="20"/>
        </w:rPr>
      </w:pPr>
    </w:p>
    <w:p w14:paraId="2CB62460" w14:textId="2DA864C7" w:rsidR="00DD7325" w:rsidRPr="00D95521" w:rsidRDefault="00DD7325" w:rsidP="00790536">
      <w:pPr>
        <w:pStyle w:val="ListParagraph"/>
        <w:widowControl/>
        <w:numPr>
          <w:ilvl w:val="0"/>
          <w:numId w:val="218"/>
        </w:numPr>
        <w:autoSpaceDE/>
        <w:autoSpaceDN/>
        <w:adjustRightInd/>
        <w:jc w:val="both"/>
        <w:rPr>
          <w:bCs/>
          <w:color w:val="000000" w:themeColor="text1"/>
          <w:spacing w:val="-1"/>
          <w:sz w:val="20"/>
          <w:szCs w:val="20"/>
        </w:rPr>
      </w:pPr>
      <w:r w:rsidRPr="00D95521">
        <w:rPr>
          <w:bCs/>
          <w:color w:val="000000" w:themeColor="text1"/>
          <w:spacing w:val="-1"/>
          <w:sz w:val="20"/>
          <w:szCs w:val="20"/>
          <w:u w:val="single"/>
        </w:rPr>
        <w:t xml:space="preserve">Parking </w:t>
      </w:r>
      <w:r w:rsidR="00DC1FA2">
        <w:rPr>
          <w:bCs/>
          <w:color w:val="000000" w:themeColor="text1"/>
          <w:spacing w:val="-1"/>
          <w:sz w:val="20"/>
          <w:szCs w:val="20"/>
          <w:u w:val="single"/>
        </w:rPr>
        <w:t>a</w:t>
      </w:r>
      <w:r w:rsidRPr="00D95521">
        <w:rPr>
          <w:bCs/>
          <w:color w:val="000000" w:themeColor="text1"/>
          <w:spacing w:val="-1"/>
          <w:sz w:val="20"/>
          <w:szCs w:val="20"/>
          <w:u w:val="single"/>
        </w:rPr>
        <w:t>rea trees</w:t>
      </w:r>
      <w:r w:rsidRPr="00D95521">
        <w:rPr>
          <w:bCs/>
          <w:color w:val="000000" w:themeColor="text1"/>
          <w:spacing w:val="-1"/>
          <w:sz w:val="20"/>
          <w:szCs w:val="20"/>
        </w:rPr>
        <w:t>. See The Pavilion PUD Screening Standards.</w:t>
      </w:r>
    </w:p>
    <w:p w14:paraId="629E3E21" w14:textId="77777777" w:rsidR="00DD7325" w:rsidRPr="00D95521" w:rsidRDefault="00DD7325" w:rsidP="00790536">
      <w:pPr>
        <w:pStyle w:val="ListParagraph"/>
        <w:widowControl/>
        <w:autoSpaceDE/>
        <w:autoSpaceDN/>
        <w:adjustRightInd/>
        <w:ind w:left="2160"/>
        <w:jc w:val="both"/>
        <w:rPr>
          <w:bCs/>
          <w:color w:val="000000" w:themeColor="text1"/>
          <w:spacing w:val="-1"/>
          <w:sz w:val="20"/>
          <w:szCs w:val="20"/>
        </w:rPr>
      </w:pPr>
    </w:p>
    <w:p w14:paraId="6BC26E39" w14:textId="6EACDAA6" w:rsidR="00DD7325" w:rsidRPr="00D95521" w:rsidRDefault="00DD7325" w:rsidP="00790536">
      <w:pPr>
        <w:pStyle w:val="ListParagraph"/>
        <w:widowControl/>
        <w:numPr>
          <w:ilvl w:val="0"/>
          <w:numId w:val="218"/>
        </w:numPr>
        <w:autoSpaceDE/>
        <w:autoSpaceDN/>
        <w:adjustRightInd/>
        <w:jc w:val="both"/>
        <w:rPr>
          <w:bCs/>
          <w:color w:val="000000" w:themeColor="text1"/>
          <w:spacing w:val="-1"/>
          <w:sz w:val="20"/>
          <w:szCs w:val="20"/>
        </w:rPr>
      </w:pPr>
      <w:r w:rsidRPr="00D95521">
        <w:rPr>
          <w:bCs/>
          <w:color w:val="000000" w:themeColor="text1"/>
          <w:spacing w:val="-1"/>
          <w:sz w:val="20"/>
          <w:szCs w:val="20"/>
          <w:u w:val="single"/>
        </w:rPr>
        <w:t xml:space="preserve">Shrubs, </w:t>
      </w:r>
      <w:r w:rsidR="00DC1FA2">
        <w:rPr>
          <w:bCs/>
          <w:color w:val="000000" w:themeColor="text1"/>
          <w:spacing w:val="-1"/>
          <w:sz w:val="20"/>
          <w:szCs w:val="20"/>
          <w:u w:val="single"/>
        </w:rPr>
        <w:t>p</w:t>
      </w:r>
      <w:r w:rsidRPr="00D95521">
        <w:rPr>
          <w:bCs/>
          <w:color w:val="000000" w:themeColor="text1"/>
          <w:spacing w:val="-1"/>
          <w:sz w:val="20"/>
          <w:szCs w:val="20"/>
          <w:u w:val="single"/>
        </w:rPr>
        <w:t>lants</w:t>
      </w:r>
      <w:r w:rsidRPr="00D95521">
        <w:rPr>
          <w:bCs/>
          <w:color w:val="000000" w:themeColor="text1"/>
          <w:spacing w:val="-1"/>
          <w:sz w:val="20"/>
          <w:szCs w:val="20"/>
        </w:rPr>
        <w:t>. All shrubs, plants, or live ground cover shall be between 18 – 24 inches from paved surfaces and lot lines.</w:t>
      </w:r>
    </w:p>
    <w:p w14:paraId="7249011B" w14:textId="77777777" w:rsidR="00DD7325" w:rsidRPr="00D95521" w:rsidRDefault="00DD7325" w:rsidP="00790536">
      <w:pPr>
        <w:pStyle w:val="ListParagraph"/>
        <w:widowControl/>
        <w:autoSpaceDE/>
        <w:autoSpaceDN/>
        <w:adjustRightInd/>
        <w:ind w:left="2160"/>
        <w:jc w:val="both"/>
        <w:rPr>
          <w:bCs/>
          <w:color w:val="000000" w:themeColor="text1"/>
          <w:spacing w:val="-1"/>
          <w:sz w:val="20"/>
          <w:szCs w:val="20"/>
        </w:rPr>
      </w:pPr>
    </w:p>
    <w:p w14:paraId="61E7F09A" w14:textId="77777777" w:rsidR="00DD7325" w:rsidRPr="00D95521" w:rsidRDefault="00DD7325" w:rsidP="00790536">
      <w:pPr>
        <w:pStyle w:val="ListParagraph"/>
        <w:widowControl/>
        <w:numPr>
          <w:ilvl w:val="1"/>
          <w:numId w:val="207"/>
        </w:numPr>
        <w:autoSpaceDE/>
        <w:autoSpaceDN/>
        <w:adjustRightInd/>
        <w:ind w:left="1440" w:hanging="450"/>
        <w:jc w:val="both"/>
        <w:rPr>
          <w:bCs/>
          <w:color w:val="000000" w:themeColor="text1"/>
          <w:spacing w:val="-1"/>
          <w:sz w:val="20"/>
          <w:szCs w:val="20"/>
        </w:rPr>
      </w:pPr>
      <w:r w:rsidRPr="00D95521">
        <w:rPr>
          <w:bCs/>
          <w:color w:val="000000" w:themeColor="text1"/>
          <w:spacing w:val="-1"/>
          <w:sz w:val="20"/>
          <w:szCs w:val="20"/>
          <w:u w:val="single"/>
        </w:rPr>
        <w:t>Permitted trees</w:t>
      </w:r>
      <w:r w:rsidRPr="00D95521">
        <w:rPr>
          <w:bCs/>
          <w:i/>
          <w:iCs/>
          <w:color w:val="000000" w:themeColor="text1"/>
          <w:spacing w:val="-1"/>
          <w:sz w:val="20"/>
          <w:szCs w:val="20"/>
        </w:rPr>
        <w:t>.</w:t>
      </w:r>
      <w:r w:rsidRPr="00D95521">
        <w:rPr>
          <w:bCs/>
          <w:color w:val="000000" w:themeColor="text1"/>
          <w:spacing w:val="-1"/>
          <w:sz w:val="20"/>
          <w:szCs w:val="20"/>
        </w:rPr>
        <w:t xml:space="preserve"> All trees permitted to be planted within the Town are on a list maintained by the Zoning Administrator. Only permitted trees shall be planted on any lot.</w:t>
      </w:r>
    </w:p>
    <w:p w14:paraId="0067C18D" w14:textId="77777777" w:rsidR="00DD7325" w:rsidRPr="00D95521" w:rsidRDefault="00DD7325" w:rsidP="00790536">
      <w:pPr>
        <w:pStyle w:val="ListParagraph"/>
        <w:widowControl/>
        <w:autoSpaceDE/>
        <w:autoSpaceDN/>
        <w:adjustRightInd/>
        <w:ind w:left="1440"/>
        <w:jc w:val="both"/>
        <w:rPr>
          <w:bCs/>
          <w:color w:val="000000" w:themeColor="text1"/>
          <w:spacing w:val="-1"/>
          <w:sz w:val="20"/>
          <w:szCs w:val="20"/>
        </w:rPr>
      </w:pPr>
    </w:p>
    <w:p w14:paraId="423E6750" w14:textId="0BD20E1C" w:rsidR="003F27C6" w:rsidRPr="00D95521" w:rsidRDefault="00C522F2" w:rsidP="00790536">
      <w:pPr>
        <w:pStyle w:val="ListParagraph"/>
        <w:widowControl/>
        <w:numPr>
          <w:ilvl w:val="1"/>
          <w:numId w:val="207"/>
        </w:numPr>
        <w:autoSpaceDE/>
        <w:autoSpaceDN/>
        <w:adjustRightInd/>
        <w:ind w:left="1440" w:hanging="450"/>
        <w:jc w:val="both"/>
        <w:rPr>
          <w:bCs/>
          <w:color w:val="000000" w:themeColor="text1"/>
          <w:spacing w:val="-1"/>
          <w:sz w:val="20"/>
          <w:szCs w:val="20"/>
        </w:rPr>
      </w:pPr>
      <w:r w:rsidRPr="00D95521">
        <w:rPr>
          <w:bCs/>
          <w:color w:val="000000" w:themeColor="text1"/>
          <w:spacing w:val="-1"/>
          <w:sz w:val="20"/>
          <w:szCs w:val="20"/>
          <w:u w:val="single"/>
        </w:rPr>
        <w:t xml:space="preserve">Required </w:t>
      </w:r>
      <w:r w:rsidR="00341B00">
        <w:rPr>
          <w:bCs/>
          <w:color w:val="000000" w:themeColor="text1"/>
          <w:spacing w:val="-1"/>
          <w:sz w:val="20"/>
          <w:szCs w:val="20"/>
          <w:u w:val="single"/>
        </w:rPr>
        <w:t>t</w:t>
      </w:r>
      <w:r w:rsidR="009421B3" w:rsidRPr="00D95521">
        <w:rPr>
          <w:bCs/>
          <w:color w:val="000000" w:themeColor="text1"/>
          <w:spacing w:val="-1"/>
          <w:sz w:val="20"/>
          <w:szCs w:val="20"/>
          <w:u w:val="single"/>
        </w:rPr>
        <w:t xml:space="preserve">ree and </w:t>
      </w:r>
      <w:r w:rsidR="00341B00">
        <w:rPr>
          <w:bCs/>
          <w:color w:val="000000" w:themeColor="text1"/>
          <w:spacing w:val="-1"/>
          <w:sz w:val="20"/>
          <w:szCs w:val="20"/>
          <w:u w:val="single"/>
        </w:rPr>
        <w:t>s</w:t>
      </w:r>
      <w:r w:rsidR="009421B3" w:rsidRPr="00D95521">
        <w:rPr>
          <w:bCs/>
          <w:color w:val="000000" w:themeColor="text1"/>
          <w:spacing w:val="-1"/>
          <w:sz w:val="20"/>
          <w:szCs w:val="20"/>
          <w:u w:val="single"/>
        </w:rPr>
        <w:t>hrub</w:t>
      </w:r>
      <w:r w:rsidR="00341B00">
        <w:rPr>
          <w:bCs/>
          <w:color w:val="000000" w:themeColor="text1"/>
          <w:spacing w:val="-1"/>
          <w:sz w:val="20"/>
          <w:szCs w:val="20"/>
          <w:u w:val="single"/>
        </w:rPr>
        <w:t xml:space="preserve"> size</w:t>
      </w:r>
      <w:r w:rsidR="003F27C6" w:rsidRPr="00D95521">
        <w:rPr>
          <w:bCs/>
          <w:color w:val="000000" w:themeColor="text1"/>
          <w:spacing w:val="-1"/>
          <w:sz w:val="20"/>
          <w:szCs w:val="20"/>
        </w:rPr>
        <w:t xml:space="preserve">. </w:t>
      </w:r>
      <w:r w:rsidR="009D7007" w:rsidRPr="00D95521">
        <w:rPr>
          <w:bCs/>
          <w:color w:val="000000" w:themeColor="text1"/>
          <w:spacing w:val="-1"/>
          <w:sz w:val="20"/>
          <w:szCs w:val="20"/>
        </w:rPr>
        <w:t xml:space="preserve">At </w:t>
      </w:r>
      <w:r w:rsidR="004C11B0" w:rsidRPr="00D95521">
        <w:rPr>
          <w:bCs/>
          <w:color w:val="000000" w:themeColor="text1"/>
          <w:spacing w:val="-1"/>
          <w:sz w:val="20"/>
          <w:szCs w:val="20"/>
        </w:rPr>
        <w:t>installation</w:t>
      </w:r>
      <w:r w:rsidR="009D7007" w:rsidRPr="00D95521">
        <w:rPr>
          <w:bCs/>
          <w:color w:val="000000" w:themeColor="text1"/>
          <w:spacing w:val="-1"/>
          <w:sz w:val="20"/>
          <w:szCs w:val="20"/>
        </w:rPr>
        <w:t xml:space="preserve">, the </w:t>
      </w:r>
      <w:r w:rsidR="008304BE" w:rsidRPr="00D95521">
        <w:rPr>
          <w:bCs/>
          <w:color w:val="000000" w:themeColor="text1"/>
          <w:spacing w:val="-1"/>
          <w:sz w:val="20"/>
          <w:szCs w:val="20"/>
        </w:rPr>
        <w:t>following shall apply:</w:t>
      </w:r>
    </w:p>
    <w:p w14:paraId="7A78F7D2" w14:textId="77777777" w:rsidR="00F054E4" w:rsidRPr="00D95521" w:rsidRDefault="00F054E4" w:rsidP="00790536">
      <w:pPr>
        <w:widowControl/>
        <w:autoSpaceDE/>
        <w:autoSpaceDN/>
        <w:adjustRightInd/>
        <w:jc w:val="both"/>
        <w:rPr>
          <w:bCs/>
          <w:color w:val="000000" w:themeColor="text1"/>
          <w:spacing w:val="-1"/>
          <w:sz w:val="20"/>
          <w:szCs w:val="20"/>
        </w:rPr>
      </w:pPr>
    </w:p>
    <w:p w14:paraId="100EE5E5" w14:textId="0369681F" w:rsidR="00F054E4" w:rsidRPr="00D95521" w:rsidRDefault="00F054E4" w:rsidP="00790536">
      <w:pPr>
        <w:pStyle w:val="ListParagraph"/>
        <w:widowControl/>
        <w:numPr>
          <w:ilvl w:val="0"/>
          <w:numId w:val="209"/>
        </w:numPr>
        <w:autoSpaceDE/>
        <w:autoSpaceDN/>
        <w:adjustRightInd/>
        <w:ind w:left="2160"/>
        <w:jc w:val="both"/>
        <w:rPr>
          <w:bCs/>
          <w:color w:val="000000" w:themeColor="text1"/>
          <w:spacing w:val="-1"/>
          <w:sz w:val="20"/>
          <w:szCs w:val="20"/>
        </w:rPr>
      </w:pPr>
      <w:r w:rsidRPr="00D95521">
        <w:rPr>
          <w:bCs/>
          <w:color w:val="000000" w:themeColor="text1"/>
          <w:spacing w:val="-1"/>
          <w:sz w:val="20"/>
          <w:szCs w:val="20"/>
          <w:u w:val="single"/>
        </w:rPr>
        <w:t>Non-deciduous trees</w:t>
      </w:r>
      <w:r w:rsidRPr="00D95521">
        <w:rPr>
          <w:bCs/>
          <w:i/>
          <w:iCs/>
          <w:color w:val="000000" w:themeColor="text1"/>
          <w:spacing w:val="-1"/>
          <w:sz w:val="20"/>
          <w:szCs w:val="20"/>
        </w:rPr>
        <w:t>.</w:t>
      </w:r>
      <w:r w:rsidRPr="00D95521">
        <w:rPr>
          <w:bCs/>
          <w:color w:val="000000" w:themeColor="text1"/>
          <w:spacing w:val="-1"/>
          <w:sz w:val="20"/>
          <w:szCs w:val="20"/>
        </w:rPr>
        <w:t xml:space="preserve"> All non-deciduous trees at installation shall measure </w:t>
      </w:r>
      <w:r w:rsidR="00646F27" w:rsidRPr="00D95521">
        <w:rPr>
          <w:bCs/>
          <w:color w:val="000000" w:themeColor="text1"/>
          <w:spacing w:val="-1"/>
          <w:sz w:val="20"/>
          <w:szCs w:val="20"/>
        </w:rPr>
        <w:t xml:space="preserve">no less than </w:t>
      </w:r>
      <w:r w:rsidR="006C41E0" w:rsidRPr="00D95521">
        <w:rPr>
          <w:bCs/>
          <w:color w:val="000000" w:themeColor="text1"/>
          <w:spacing w:val="-1"/>
          <w:sz w:val="20"/>
          <w:szCs w:val="20"/>
        </w:rPr>
        <w:t>2.5 inches in caliper measured 3 feet from grade.</w:t>
      </w:r>
      <w:r w:rsidRPr="00D95521">
        <w:rPr>
          <w:bCs/>
          <w:color w:val="000000" w:themeColor="text1"/>
          <w:spacing w:val="-1"/>
          <w:sz w:val="20"/>
          <w:szCs w:val="20"/>
        </w:rPr>
        <w:t xml:space="preserve"> </w:t>
      </w:r>
    </w:p>
    <w:p w14:paraId="0EE2FF6C" w14:textId="77777777" w:rsidR="00D418E1" w:rsidRPr="00D95521" w:rsidRDefault="00D418E1" w:rsidP="00790536">
      <w:pPr>
        <w:pStyle w:val="ListParagraph"/>
        <w:widowControl/>
        <w:autoSpaceDE/>
        <w:autoSpaceDN/>
        <w:adjustRightInd/>
        <w:ind w:left="2160"/>
        <w:jc w:val="both"/>
        <w:rPr>
          <w:bCs/>
          <w:color w:val="000000" w:themeColor="text1"/>
          <w:spacing w:val="-1"/>
          <w:sz w:val="20"/>
          <w:szCs w:val="20"/>
        </w:rPr>
      </w:pPr>
    </w:p>
    <w:p w14:paraId="66DE3E06" w14:textId="77777777" w:rsidR="0068734E" w:rsidRPr="00D95521" w:rsidRDefault="00D418E1" w:rsidP="00790536">
      <w:pPr>
        <w:pStyle w:val="ListParagraph"/>
        <w:widowControl/>
        <w:numPr>
          <w:ilvl w:val="0"/>
          <w:numId w:val="209"/>
        </w:numPr>
        <w:autoSpaceDE/>
        <w:autoSpaceDN/>
        <w:adjustRightInd/>
        <w:ind w:left="2160"/>
        <w:jc w:val="both"/>
        <w:rPr>
          <w:bCs/>
          <w:color w:val="000000" w:themeColor="text1"/>
          <w:spacing w:val="-1"/>
          <w:sz w:val="20"/>
          <w:szCs w:val="20"/>
        </w:rPr>
      </w:pPr>
      <w:r w:rsidRPr="00D95521">
        <w:rPr>
          <w:bCs/>
          <w:color w:val="000000" w:themeColor="text1"/>
          <w:spacing w:val="-1"/>
          <w:sz w:val="20"/>
          <w:szCs w:val="20"/>
          <w:u w:val="single"/>
        </w:rPr>
        <w:t>Shade trees</w:t>
      </w:r>
      <w:r w:rsidRPr="00D95521">
        <w:rPr>
          <w:bCs/>
          <w:i/>
          <w:iCs/>
          <w:color w:val="000000" w:themeColor="text1"/>
          <w:spacing w:val="-1"/>
          <w:sz w:val="20"/>
          <w:szCs w:val="20"/>
        </w:rPr>
        <w:t xml:space="preserve">. </w:t>
      </w:r>
      <w:r w:rsidRPr="00D95521">
        <w:rPr>
          <w:bCs/>
          <w:color w:val="000000" w:themeColor="text1"/>
          <w:spacing w:val="-1"/>
          <w:sz w:val="20"/>
          <w:szCs w:val="20"/>
        </w:rPr>
        <w:t>All shade trees at installation shall measure no less than 1.75 in</w:t>
      </w:r>
      <w:r w:rsidR="00D51C7B" w:rsidRPr="00D95521">
        <w:rPr>
          <w:bCs/>
          <w:color w:val="000000" w:themeColor="text1"/>
          <w:spacing w:val="-1"/>
          <w:sz w:val="20"/>
          <w:szCs w:val="20"/>
        </w:rPr>
        <w:t>ches</w:t>
      </w:r>
      <w:r w:rsidRPr="00D95521">
        <w:rPr>
          <w:bCs/>
          <w:color w:val="000000" w:themeColor="text1"/>
          <w:spacing w:val="-1"/>
          <w:sz w:val="20"/>
          <w:szCs w:val="20"/>
        </w:rPr>
        <w:t xml:space="preserve"> in caliper for small and medium tree species, and no less than 2 inches in caliper for large tree species, measured 3 feet from grade.</w:t>
      </w:r>
      <w:r w:rsidR="0068734E" w:rsidRPr="00D95521">
        <w:rPr>
          <w:bCs/>
          <w:color w:val="000000" w:themeColor="text1"/>
          <w:spacing w:val="-1"/>
          <w:sz w:val="20"/>
          <w:szCs w:val="20"/>
        </w:rPr>
        <w:t xml:space="preserve"> </w:t>
      </w:r>
    </w:p>
    <w:p w14:paraId="68275A34" w14:textId="77777777" w:rsidR="0068734E" w:rsidRPr="00D95521" w:rsidRDefault="0068734E" w:rsidP="00790536">
      <w:pPr>
        <w:pStyle w:val="ListParagraph"/>
        <w:widowControl/>
        <w:autoSpaceDE/>
        <w:autoSpaceDN/>
        <w:adjustRightInd/>
        <w:ind w:left="2160"/>
        <w:jc w:val="both"/>
        <w:rPr>
          <w:bCs/>
          <w:color w:val="000000" w:themeColor="text1"/>
          <w:spacing w:val="-1"/>
          <w:sz w:val="20"/>
          <w:szCs w:val="20"/>
        </w:rPr>
      </w:pPr>
    </w:p>
    <w:p w14:paraId="7C449A47" w14:textId="28094BF5" w:rsidR="00F054E4" w:rsidRPr="00D95521" w:rsidRDefault="0068734E" w:rsidP="00790536">
      <w:pPr>
        <w:pStyle w:val="ListParagraph"/>
        <w:widowControl/>
        <w:numPr>
          <w:ilvl w:val="0"/>
          <w:numId w:val="209"/>
        </w:numPr>
        <w:autoSpaceDE/>
        <w:autoSpaceDN/>
        <w:adjustRightInd/>
        <w:ind w:left="2160"/>
        <w:jc w:val="both"/>
        <w:rPr>
          <w:bCs/>
          <w:color w:val="000000" w:themeColor="text1"/>
          <w:spacing w:val="-1"/>
          <w:sz w:val="20"/>
          <w:szCs w:val="20"/>
        </w:rPr>
      </w:pPr>
      <w:r w:rsidRPr="00D95521">
        <w:rPr>
          <w:bCs/>
          <w:color w:val="000000" w:themeColor="text1"/>
          <w:spacing w:val="-1"/>
          <w:sz w:val="20"/>
          <w:szCs w:val="20"/>
          <w:u w:val="single"/>
        </w:rPr>
        <w:lastRenderedPageBreak/>
        <w:t>Shrubs.</w:t>
      </w:r>
      <w:r w:rsidRPr="00D95521">
        <w:rPr>
          <w:bCs/>
          <w:color w:val="000000" w:themeColor="text1"/>
          <w:spacing w:val="-1"/>
          <w:sz w:val="20"/>
          <w:szCs w:val="20"/>
        </w:rPr>
        <w:t xml:space="preserve"> All shrubs at installation shall measure no less than 30 inches in height in a minimum 3-gallon container. </w:t>
      </w:r>
    </w:p>
    <w:p w14:paraId="739497B8" w14:textId="77777777" w:rsidR="005D2AE9" w:rsidRPr="00D95521" w:rsidRDefault="005D2AE9" w:rsidP="00790536">
      <w:pPr>
        <w:widowControl/>
        <w:autoSpaceDE/>
        <w:autoSpaceDN/>
        <w:adjustRightInd/>
        <w:jc w:val="both"/>
        <w:rPr>
          <w:bCs/>
          <w:color w:val="000000" w:themeColor="text1"/>
          <w:spacing w:val="-1"/>
          <w:sz w:val="20"/>
          <w:szCs w:val="20"/>
        </w:rPr>
      </w:pPr>
    </w:p>
    <w:p w14:paraId="4B1E3FD9" w14:textId="141C7921" w:rsidR="005D2AE9" w:rsidRPr="00D95521" w:rsidRDefault="00C522F2" w:rsidP="00790536">
      <w:pPr>
        <w:pStyle w:val="ListParagraph"/>
        <w:widowControl/>
        <w:numPr>
          <w:ilvl w:val="1"/>
          <w:numId w:val="207"/>
        </w:numPr>
        <w:autoSpaceDE/>
        <w:autoSpaceDN/>
        <w:adjustRightInd/>
        <w:ind w:left="1440" w:hanging="450"/>
        <w:jc w:val="both"/>
        <w:rPr>
          <w:bCs/>
          <w:color w:val="000000" w:themeColor="text1"/>
          <w:spacing w:val="-1"/>
          <w:sz w:val="20"/>
          <w:szCs w:val="20"/>
        </w:rPr>
      </w:pPr>
      <w:r w:rsidRPr="00D95521">
        <w:rPr>
          <w:bCs/>
          <w:color w:val="000000" w:themeColor="text1"/>
          <w:spacing w:val="-1"/>
          <w:sz w:val="20"/>
          <w:szCs w:val="20"/>
          <w:u w:val="single"/>
        </w:rPr>
        <w:t xml:space="preserve">Required </w:t>
      </w:r>
      <w:r w:rsidR="00341B00">
        <w:rPr>
          <w:bCs/>
          <w:color w:val="000000" w:themeColor="text1"/>
          <w:spacing w:val="-1"/>
          <w:sz w:val="20"/>
          <w:szCs w:val="20"/>
          <w:u w:val="single"/>
        </w:rPr>
        <w:t>p</w:t>
      </w:r>
      <w:r w:rsidR="005D2AE9" w:rsidRPr="00D95521">
        <w:rPr>
          <w:bCs/>
          <w:color w:val="000000" w:themeColor="text1"/>
          <w:spacing w:val="-1"/>
          <w:sz w:val="20"/>
          <w:szCs w:val="20"/>
          <w:u w:val="single"/>
        </w:rPr>
        <w:t>lacement</w:t>
      </w:r>
      <w:r w:rsidR="001831C5" w:rsidRPr="00D95521">
        <w:rPr>
          <w:bCs/>
          <w:color w:val="000000" w:themeColor="text1"/>
          <w:spacing w:val="-1"/>
          <w:sz w:val="20"/>
          <w:szCs w:val="20"/>
          <w:u w:val="single"/>
        </w:rPr>
        <w:t xml:space="preserve"> of </w:t>
      </w:r>
      <w:r w:rsidR="00341B00">
        <w:rPr>
          <w:bCs/>
          <w:color w:val="000000" w:themeColor="text1"/>
          <w:spacing w:val="-1"/>
          <w:sz w:val="20"/>
          <w:szCs w:val="20"/>
          <w:u w:val="single"/>
        </w:rPr>
        <w:t>l</w:t>
      </w:r>
      <w:r w:rsidR="001831C5" w:rsidRPr="00D95521">
        <w:rPr>
          <w:bCs/>
          <w:color w:val="000000" w:themeColor="text1"/>
          <w:spacing w:val="-1"/>
          <w:sz w:val="20"/>
          <w:szCs w:val="20"/>
          <w:u w:val="single"/>
        </w:rPr>
        <w:t xml:space="preserve">andscape </w:t>
      </w:r>
      <w:r w:rsidR="00341B00">
        <w:rPr>
          <w:bCs/>
          <w:color w:val="000000" w:themeColor="text1"/>
          <w:spacing w:val="-1"/>
          <w:sz w:val="20"/>
          <w:szCs w:val="20"/>
          <w:u w:val="single"/>
        </w:rPr>
        <w:t>m</w:t>
      </w:r>
      <w:r w:rsidR="001831C5" w:rsidRPr="00D95521">
        <w:rPr>
          <w:bCs/>
          <w:color w:val="000000" w:themeColor="text1"/>
          <w:spacing w:val="-1"/>
          <w:sz w:val="20"/>
          <w:szCs w:val="20"/>
          <w:u w:val="single"/>
        </w:rPr>
        <w:t>aterials</w:t>
      </w:r>
      <w:r w:rsidR="005D2AE9" w:rsidRPr="00D95521">
        <w:rPr>
          <w:bCs/>
          <w:color w:val="000000" w:themeColor="text1"/>
          <w:spacing w:val="-1"/>
          <w:sz w:val="20"/>
          <w:szCs w:val="20"/>
        </w:rPr>
        <w:t>.</w:t>
      </w:r>
      <w:r w:rsidR="00DD5945" w:rsidRPr="00D95521">
        <w:rPr>
          <w:bCs/>
          <w:color w:val="000000" w:themeColor="text1"/>
          <w:spacing w:val="-1"/>
          <w:sz w:val="20"/>
          <w:szCs w:val="20"/>
        </w:rPr>
        <w:t xml:space="preserve"> </w:t>
      </w:r>
    </w:p>
    <w:p w14:paraId="231E697B" w14:textId="77777777" w:rsidR="005D2AE9" w:rsidRPr="00D95521" w:rsidRDefault="005D2AE9" w:rsidP="00790536">
      <w:pPr>
        <w:widowControl/>
        <w:autoSpaceDE/>
        <w:autoSpaceDN/>
        <w:adjustRightInd/>
        <w:ind w:left="990"/>
        <w:jc w:val="both"/>
        <w:rPr>
          <w:bCs/>
          <w:color w:val="000000" w:themeColor="text1"/>
          <w:spacing w:val="-1"/>
          <w:sz w:val="20"/>
          <w:szCs w:val="20"/>
        </w:rPr>
      </w:pPr>
    </w:p>
    <w:p w14:paraId="3BD5AD19" w14:textId="5E9AE97F" w:rsidR="00FC1E63" w:rsidRPr="00D95521" w:rsidRDefault="007B1C23" w:rsidP="00790536">
      <w:pPr>
        <w:pStyle w:val="ListParagraph"/>
        <w:widowControl/>
        <w:numPr>
          <w:ilvl w:val="0"/>
          <w:numId w:val="237"/>
        </w:numPr>
        <w:autoSpaceDE/>
        <w:autoSpaceDN/>
        <w:adjustRightInd/>
        <w:ind w:left="2160"/>
        <w:jc w:val="both"/>
        <w:rPr>
          <w:bCs/>
          <w:color w:val="000000" w:themeColor="text1"/>
          <w:spacing w:val="-1"/>
          <w:sz w:val="20"/>
          <w:szCs w:val="20"/>
        </w:rPr>
      </w:pPr>
      <w:r w:rsidRPr="00D95521">
        <w:rPr>
          <w:bCs/>
          <w:color w:val="000000" w:themeColor="text1"/>
          <w:spacing w:val="-1"/>
          <w:sz w:val="20"/>
          <w:szCs w:val="20"/>
          <w:u w:val="single"/>
        </w:rPr>
        <w:t>Proximity</w:t>
      </w:r>
      <w:r w:rsidRPr="00D95521">
        <w:rPr>
          <w:bCs/>
          <w:color w:val="000000" w:themeColor="text1"/>
          <w:spacing w:val="-1"/>
          <w:sz w:val="20"/>
          <w:szCs w:val="20"/>
        </w:rPr>
        <w:t xml:space="preserve">. </w:t>
      </w:r>
      <w:r w:rsidR="00FC1E63" w:rsidRPr="00D95521">
        <w:rPr>
          <w:bCs/>
          <w:color w:val="000000" w:themeColor="text1"/>
          <w:spacing w:val="-1"/>
          <w:sz w:val="20"/>
          <w:szCs w:val="20"/>
        </w:rPr>
        <w:t>At matur</w:t>
      </w:r>
      <w:r w:rsidR="00D624AC" w:rsidRPr="00D95521">
        <w:rPr>
          <w:bCs/>
          <w:color w:val="000000" w:themeColor="text1"/>
          <w:spacing w:val="-1"/>
          <w:sz w:val="20"/>
          <w:szCs w:val="20"/>
        </w:rPr>
        <w:t xml:space="preserve">e </w:t>
      </w:r>
      <w:r w:rsidR="00F17E27" w:rsidRPr="00D95521">
        <w:rPr>
          <w:bCs/>
          <w:color w:val="000000" w:themeColor="text1"/>
          <w:spacing w:val="-1"/>
          <w:sz w:val="20"/>
          <w:szCs w:val="20"/>
        </w:rPr>
        <w:t>height and width</w:t>
      </w:r>
      <w:r w:rsidR="00FC1E63" w:rsidRPr="00D95521">
        <w:rPr>
          <w:bCs/>
          <w:color w:val="000000" w:themeColor="text1"/>
          <w:spacing w:val="-1"/>
          <w:sz w:val="20"/>
          <w:szCs w:val="20"/>
        </w:rPr>
        <w:t>, t</w:t>
      </w:r>
      <w:r w:rsidR="005670D6" w:rsidRPr="00D95521">
        <w:rPr>
          <w:bCs/>
          <w:color w:val="000000" w:themeColor="text1"/>
          <w:spacing w:val="-1"/>
          <w:sz w:val="20"/>
          <w:szCs w:val="20"/>
        </w:rPr>
        <w:t>rees shall be</w:t>
      </w:r>
      <w:r w:rsidR="00FC1E63" w:rsidRPr="00D95521">
        <w:rPr>
          <w:bCs/>
          <w:color w:val="000000" w:themeColor="text1"/>
          <w:spacing w:val="-1"/>
          <w:sz w:val="20"/>
          <w:szCs w:val="20"/>
        </w:rPr>
        <w:t>:</w:t>
      </w:r>
    </w:p>
    <w:p w14:paraId="1BD7F546" w14:textId="77777777" w:rsidR="00FC1E63" w:rsidRPr="00D95521" w:rsidRDefault="00FC1E63" w:rsidP="00790536">
      <w:pPr>
        <w:pStyle w:val="ListParagraph"/>
        <w:widowControl/>
        <w:autoSpaceDE/>
        <w:autoSpaceDN/>
        <w:adjustRightInd/>
        <w:ind w:left="2160"/>
        <w:jc w:val="both"/>
        <w:rPr>
          <w:bCs/>
          <w:color w:val="000000" w:themeColor="text1"/>
          <w:spacing w:val="-1"/>
          <w:sz w:val="20"/>
          <w:szCs w:val="20"/>
        </w:rPr>
      </w:pPr>
    </w:p>
    <w:p w14:paraId="50C26DE7" w14:textId="5D1EFF7D" w:rsidR="006D799C" w:rsidRPr="00D95521" w:rsidRDefault="000B59FB" w:rsidP="00790536">
      <w:pPr>
        <w:pStyle w:val="ListParagraph"/>
        <w:widowControl/>
        <w:numPr>
          <w:ilvl w:val="0"/>
          <w:numId w:val="247"/>
        </w:numPr>
        <w:autoSpaceDE/>
        <w:autoSpaceDN/>
        <w:adjustRightInd/>
        <w:ind w:left="2880"/>
        <w:jc w:val="both"/>
        <w:rPr>
          <w:bCs/>
          <w:color w:val="000000" w:themeColor="text1"/>
          <w:spacing w:val="-1"/>
          <w:sz w:val="20"/>
          <w:szCs w:val="20"/>
        </w:rPr>
      </w:pPr>
      <w:r w:rsidRPr="00D95521">
        <w:rPr>
          <w:bCs/>
          <w:color w:val="000000" w:themeColor="text1"/>
          <w:spacing w:val="-1"/>
          <w:sz w:val="20"/>
          <w:szCs w:val="20"/>
        </w:rPr>
        <w:t>No</w:t>
      </w:r>
      <w:r w:rsidR="006D799C" w:rsidRPr="00D95521">
        <w:rPr>
          <w:bCs/>
          <w:color w:val="000000" w:themeColor="text1"/>
          <w:spacing w:val="-1"/>
          <w:sz w:val="20"/>
          <w:szCs w:val="20"/>
        </w:rPr>
        <w:t xml:space="preserve"> nearer than 3 feet to any paved surface</w:t>
      </w:r>
      <w:r w:rsidRPr="00D95521">
        <w:rPr>
          <w:bCs/>
          <w:color w:val="000000" w:themeColor="text1"/>
          <w:spacing w:val="-1"/>
          <w:sz w:val="20"/>
          <w:szCs w:val="20"/>
        </w:rPr>
        <w:t xml:space="preserve">, measured from the </w:t>
      </w:r>
      <w:r w:rsidR="00497402" w:rsidRPr="00D95521">
        <w:rPr>
          <w:bCs/>
          <w:color w:val="000000" w:themeColor="text1"/>
          <w:spacing w:val="-1"/>
          <w:sz w:val="20"/>
          <w:szCs w:val="20"/>
        </w:rPr>
        <w:t>trunk at grade.</w:t>
      </w:r>
    </w:p>
    <w:p w14:paraId="158A8027" w14:textId="77777777" w:rsidR="006D799C" w:rsidRPr="00D95521" w:rsidRDefault="006D799C" w:rsidP="00790536">
      <w:pPr>
        <w:pStyle w:val="ListParagraph"/>
        <w:widowControl/>
        <w:autoSpaceDE/>
        <w:autoSpaceDN/>
        <w:adjustRightInd/>
        <w:ind w:left="2880"/>
        <w:jc w:val="both"/>
        <w:rPr>
          <w:bCs/>
          <w:color w:val="000000" w:themeColor="text1"/>
          <w:spacing w:val="-1"/>
          <w:sz w:val="20"/>
          <w:szCs w:val="20"/>
        </w:rPr>
      </w:pPr>
    </w:p>
    <w:p w14:paraId="5313FAD5" w14:textId="6A2CEC7C" w:rsidR="00F72F2A" w:rsidRPr="00D95521" w:rsidRDefault="00F72F2A" w:rsidP="00790536">
      <w:pPr>
        <w:pStyle w:val="ListParagraph"/>
        <w:widowControl/>
        <w:numPr>
          <w:ilvl w:val="0"/>
          <w:numId w:val="247"/>
        </w:numPr>
        <w:autoSpaceDE/>
        <w:autoSpaceDN/>
        <w:adjustRightInd/>
        <w:ind w:left="2880"/>
        <w:jc w:val="both"/>
        <w:rPr>
          <w:bCs/>
          <w:color w:val="000000" w:themeColor="text1"/>
          <w:spacing w:val="-1"/>
          <w:sz w:val="20"/>
          <w:szCs w:val="20"/>
        </w:rPr>
      </w:pPr>
      <w:r w:rsidRPr="00D95521">
        <w:rPr>
          <w:bCs/>
          <w:color w:val="000000" w:themeColor="text1"/>
          <w:spacing w:val="-1"/>
          <w:sz w:val="20"/>
          <w:szCs w:val="20"/>
        </w:rPr>
        <w:t>N</w:t>
      </w:r>
      <w:r w:rsidR="005734E2" w:rsidRPr="00D95521">
        <w:rPr>
          <w:bCs/>
          <w:color w:val="000000" w:themeColor="text1"/>
          <w:spacing w:val="-1"/>
          <w:sz w:val="20"/>
          <w:szCs w:val="20"/>
        </w:rPr>
        <w:t xml:space="preserve">o </w:t>
      </w:r>
      <w:r w:rsidR="003E5687" w:rsidRPr="00D95521">
        <w:rPr>
          <w:bCs/>
          <w:color w:val="000000" w:themeColor="text1"/>
          <w:spacing w:val="-1"/>
          <w:sz w:val="20"/>
          <w:szCs w:val="20"/>
        </w:rPr>
        <w:t xml:space="preserve">nearer </w:t>
      </w:r>
      <w:r w:rsidR="005734E2" w:rsidRPr="00D95521">
        <w:rPr>
          <w:bCs/>
          <w:color w:val="000000" w:themeColor="text1"/>
          <w:spacing w:val="-1"/>
          <w:sz w:val="20"/>
          <w:szCs w:val="20"/>
        </w:rPr>
        <w:t xml:space="preserve">than 5 feet </w:t>
      </w:r>
      <w:r w:rsidR="00FD60BE" w:rsidRPr="00D95521">
        <w:rPr>
          <w:bCs/>
          <w:color w:val="000000" w:themeColor="text1"/>
          <w:spacing w:val="-1"/>
          <w:sz w:val="20"/>
          <w:szCs w:val="20"/>
        </w:rPr>
        <w:t>to</w:t>
      </w:r>
      <w:r w:rsidR="00931EFB" w:rsidRPr="00D95521">
        <w:rPr>
          <w:bCs/>
          <w:color w:val="000000" w:themeColor="text1"/>
          <w:spacing w:val="-1"/>
          <w:sz w:val="20"/>
          <w:szCs w:val="20"/>
        </w:rPr>
        <w:t xml:space="preserve"> </w:t>
      </w:r>
      <w:r w:rsidR="00403CCD" w:rsidRPr="00D95521">
        <w:rPr>
          <w:bCs/>
          <w:color w:val="000000" w:themeColor="text1"/>
          <w:spacing w:val="-1"/>
          <w:sz w:val="20"/>
          <w:szCs w:val="20"/>
        </w:rPr>
        <w:t>streetlights</w:t>
      </w:r>
      <w:r w:rsidR="00A00B67" w:rsidRPr="00D95521">
        <w:rPr>
          <w:bCs/>
          <w:color w:val="000000" w:themeColor="text1"/>
          <w:spacing w:val="-1"/>
          <w:sz w:val="20"/>
          <w:szCs w:val="20"/>
        </w:rPr>
        <w:t xml:space="preserve">, mechanical equipment, service lines, </w:t>
      </w:r>
      <w:r w:rsidR="00566ABD" w:rsidRPr="00D95521">
        <w:rPr>
          <w:bCs/>
          <w:color w:val="000000" w:themeColor="text1"/>
          <w:spacing w:val="-1"/>
          <w:sz w:val="20"/>
          <w:szCs w:val="20"/>
        </w:rPr>
        <w:t xml:space="preserve">or </w:t>
      </w:r>
      <w:r w:rsidR="00A00B67" w:rsidRPr="00D95521">
        <w:rPr>
          <w:bCs/>
          <w:color w:val="000000" w:themeColor="text1"/>
          <w:spacing w:val="-1"/>
          <w:sz w:val="20"/>
          <w:szCs w:val="20"/>
        </w:rPr>
        <w:t>walls.</w:t>
      </w:r>
    </w:p>
    <w:p w14:paraId="237E0462" w14:textId="77777777" w:rsidR="00F72F2A" w:rsidRPr="00D95521" w:rsidRDefault="00F72F2A" w:rsidP="00790536">
      <w:pPr>
        <w:pStyle w:val="ListParagraph"/>
        <w:widowControl/>
        <w:autoSpaceDE/>
        <w:autoSpaceDN/>
        <w:adjustRightInd/>
        <w:ind w:left="2880"/>
        <w:jc w:val="both"/>
        <w:rPr>
          <w:bCs/>
          <w:color w:val="000000" w:themeColor="text1"/>
          <w:spacing w:val="-1"/>
          <w:sz w:val="20"/>
          <w:szCs w:val="20"/>
        </w:rPr>
      </w:pPr>
    </w:p>
    <w:p w14:paraId="6412B271" w14:textId="18956751" w:rsidR="00F72F2A" w:rsidRPr="00D95521" w:rsidRDefault="00A00B67" w:rsidP="00790536">
      <w:pPr>
        <w:pStyle w:val="ListParagraph"/>
        <w:widowControl/>
        <w:numPr>
          <w:ilvl w:val="0"/>
          <w:numId w:val="247"/>
        </w:numPr>
        <w:autoSpaceDE/>
        <w:autoSpaceDN/>
        <w:adjustRightInd/>
        <w:ind w:left="2880"/>
        <w:jc w:val="both"/>
        <w:rPr>
          <w:bCs/>
          <w:color w:val="000000" w:themeColor="text1"/>
          <w:spacing w:val="-1"/>
          <w:sz w:val="20"/>
          <w:szCs w:val="20"/>
        </w:rPr>
      </w:pPr>
      <w:r w:rsidRPr="00D95521">
        <w:rPr>
          <w:bCs/>
          <w:color w:val="000000" w:themeColor="text1"/>
          <w:spacing w:val="-1"/>
          <w:sz w:val="20"/>
          <w:szCs w:val="20"/>
        </w:rPr>
        <w:t xml:space="preserve">No </w:t>
      </w:r>
      <w:r w:rsidR="003E5687" w:rsidRPr="00D95521">
        <w:rPr>
          <w:bCs/>
          <w:color w:val="000000" w:themeColor="text1"/>
          <w:spacing w:val="-1"/>
          <w:sz w:val="20"/>
          <w:szCs w:val="20"/>
        </w:rPr>
        <w:t xml:space="preserve">nearer </w:t>
      </w:r>
      <w:r w:rsidRPr="00D95521">
        <w:rPr>
          <w:bCs/>
          <w:color w:val="000000" w:themeColor="text1"/>
          <w:spacing w:val="-1"/>
          <w:sz w:val="20"/>
          <w:szCs w:val="20"/>
        </w:rPr>
        <w:t xml:space="preserve">than 6 feet </w:t>
      </w:r>
      <w:r w:rsidR="00FD60BE" w:rsidRPr="00D95521">
        <w:rPr>
          <w:bCs/>
          <w:color w:val="000000" w:themeColor="text1"/>
          <w:spacing w:val="-1"/>
          <w:sz w:val="20"/>
          <w:szCs w:val="20"/>
        </w:rPr>
        <w:t>to</w:t>
      </w:r>
      <w:r w:rsidRPr="00D95521">
        <w:rPr>
          <w:bCs/>
          <w:color w:val="000000" w:themeColor="text1"/>
          <w:spacing w:val="-1"/>
          <w:sz w:val="20"/>
          <w:szCs w:val="20"/>
        </w:rPr>
        <w:t xml:space="preserve"> eaves, awnings, canopies, </w:t>
      </w:r>
      <w:r w:rsidR="00566ABD" w:rsidRPr="00D95521">
        <w:rPr>
          <w:bCs/>
          <w:color w:val="000000" w:themeColor="text1"/>
          <w:spacing w:val="-1"/>
          <w:sz w:val="20"/>
          <w:szCs w:val="20"/>
        </w:rPr>
        <w:t xml:space="preserve">or </w:t>
      </w:r>
      <w:r w:rsidRPr="00D95521">
        <w:rPr>
          <w:bCs/>
          <w:color w:val="000000" w:themeColor="text1"/>
          <w:spacing w:val="-1"/>
          <w:sz w:val="20"/>
          <w:szCs w:val="20"/>
        </w:rPr>
        <w:t xml:space="preserve">overhead </w:t>
      </w:r>
      <w:r w:rsidR="00D97CBE" w:rsidRPr="00D95521">
        <w:rPr>
          <w:bCs/>
          <w:color w:val="000000" w:themeColor="text1"/>
          <w:spacing w:val="-1"/>
          <w:sz w:val="20"/>
          <w:szCs w:val="20"/>
        </w:rPr>
        <w:t>obstruction</w:t>
      </w:r>
      <w:r w:rsidR="00230561" w:rsidRPr="00D95521">
        <w:rPr>
          <w:bCs/>
          <w:color w:val="000000" w:themeColor="text1"/>
          <w:spacing w:val="-1"/>
          <w:sz w:val="20"/>
          <w:szCs w:val="20"/>
        </w:rPr>
        <w:t>s</w:t>
      </w:r>
      <w:r w:rsidR="00353339" w:rsidRPr="00D95521">
        <w:rPr>
          <w:bCs/>
          <w:color w:val="000000" w:themeColor="text1"/>
          <w:spacing w:val="-1"/>
          <w:sz w:val="20"/>
          <w:szCs w:val="20"/>
        </w:rPr>
        <w:t xml:space="preserve"> </w:t>
      </w:r>
      <w:r w:rsidR="00C9109E" w:rsidRPr="00D95521">
        <w:rPr>
          <w:bCs/>
          <w:color w:val="000000" w:themeColor="text1"/>
          <w:spacing w:val="-1"/>
          <w:sz w:val="20"/>
          <w:szCs w:val="20"/>
        </w:rPr>
        <w:t xml:space="preserve">that </w:t>
      </w:r>
      <w:r w:rsidR="00230561" w:rsidRPr="00D95521">
        <w:rPr>
          <w:bCs/>
          <w:color w:val="000000" w:themeColor="text1"/>
          <w:spacing w:val="-1"/>
          <w:sz w:val="20"/>
          <w:szCs w:val="20"/>
        </w:rPr>
        <w:t>are</w:t>
      </w:r>
      <w:r w:rsidR="00C9109E" w:rsidRPr="00D95521">
        <w:rPr>
          <w:bCs/>
          <w:color w:val="000000" w:themeColor="text1"/>
          <w:spacing w:val="-1"/>
          <w:sz w:val="20"/>
          <w:szCs w:val="20"/>
        </w:rPr>
        <w:t xml:space="preserve"> </w:t>
      </w:r>
      <w:r w:rsidR="003961EA" w:rsidRPr="00D95521">
        <w:rPr>
          <w:bCs/>
          <w:color w:val="000000" w:themeColor="text1"/>
          <w:spacing w:val="-1"/>
          <w:sz w:val="20"/>
          <w:szCs w:val="20"/>
        </w:rPr>
        <w:t>less than</w:t>
      </w:r>
      <w:r w:rsidR="00230561" w:rsidRPr="00D95521">
        <w:rPr>
          <w:bCs/>
          <w:color w:val="000000" w:themeColor="text1"/>
          <w:spacing w:val="-1"/>
          <w:sz w:val="20"/>
          <w:szCs w:val="20"/>
        </w:rPr>
        <w:t xml:space="preserve"> </w:t>
      </w:r>
      <w:r w:rsidR="003961EA" w:rsidRPr="00D95521">
        <w:rPr>
          <w:bCs/>
          <w:color w:val="000000" w:themeColor="text1"/>
          <w:spacing w:val="-1"/>
          <w:sz w:val="20"/>
          <w:szCs w:val="20"/>
        </w:rPr>
        <w:t>2-stories</w:t>
      </w:r>
      <w:r w:rsidR="00C9109E" w:rsidRPr="00D95521">
        <w:rPr>
          <w:bCs/>
          <w:color w:val="000000" w:themeColor="text1"/>
          <w:spacing w:val="-1"/>
          <w:sz w:val="20"/>
          <w:szCs w:val="20"/>
        </w:rPr>
        <w:t xml:space="preserve"> in height</w:t>
      </w:r>
      <w:r w:rsidR="00F72F2A" w:rsidRPr="00D95521">
        <w:rPr>
          <w:bCs/>
          <w:color w:val="000000" w:themeColor="text1"/>
          <w:spacing w:val="-1"/>
          <w:sz w:val="20"/>
          <w:szCs w:val="20"/>
        </w:rPr>
        <w:t>.</w:t>
      </w:r>
    </w:p>
    <w:p w14:paraId="740627A8" w14:textId="77777777" w:rsidR="00F72F2A" w:rsidRPr="00D95521" w:rsidRDefault="00F72F2A" w:rsidP="00790536">
      <w:pPr>
        <w:pStyle w:val="ListParagraph"/>
        <w:widowControl/>
        <w:autoSpaceDE/>
        <w:autoSpaceDN/>
        <w:adjustRightInd/>
        <w:ind w:left="2880"/>
        <w:jc w:val="both"/>
        <w:rPr>
          <w:bCs/>
          <w:color w:val="000000" w:themeColor="text1"/>
          <w:spacing w:val="-1"/>
          <w:sz w:val="20"/>
          <w:szCs w:val="20"/>
        </w:rPr>
      </w:pPr>
    </w:p>
    <w:p w14:paraId="247A2C98" w14:textId="64642696" w:rsidR="00D87D7D" w:rsidRPr="00D95521" w:rsidRDefault="00D97CBE" w:rsidP="00790536">
      <w:pPr>
        <w:pStyle w:val="ListParagraph"/>
        <w:widowControl/>
        <w:numPr>
          <w:ilvl w:val="0"/>
          <w:numId w:val="247"/>
        </w:numPr>
        <w:autoSpaceDE/>
        <w:autoSpaceDN/>
        <w:adjustRightInd/>
        <w:ind w:left="2880"/>
        <w:jc w:val="both"/>
        <w:rPr>
          <w:bCs/>
          <w:color w:val="000000" w:themeColor="text1"/>
          <w:spacing w:val="-1"/>
          <w:sz w:val="20"/>
          <w:szCs w:val="20"/>
        </w:rPr>
      </w:pPr>
      <w:r w:rsidRPr="00D95521">
        <w:rPr>
          <w:bCs/>
          <w:color w:val="000000" w:themeColor="text1"/>
          <w:spacing w:val="-1"/>
          <w:sz w:val="20"/>
          <w:szCs w:val="20"/>
        </w:rPr>
        <w:t xml:space="preserve">No </w:t>
      </w:r>
      <w:r w:rsidR="00FD60BE" w:rsidRPr="00D95521">
        <w:rPr>
          <w:bCs/>
          <w:color w:val="000000" w:themeColor="text1"/>
          <w:spacing w:val="-1"/>
          <w:sz w:val="20"/>
          <w:szCs w:val="20"/>
        </w:rPr>
        <w:t>nearer</w:t>
      </w:r>
      <w:r w:rsidRPr="00D95521">
        <w:rPr>
          <w:bCs/>
          <w:color w:val="000000" w:themeColor="text1"/>
          <w:spacing w:val="-1"/>
          <w:sz w:val="20"/>
          <w:szCs w:val="20"/>
        </w:rPr>
        <w:t xml:space="preserve"> than 8 feet </w:t>
      </w:r>
      <w:r w:rsidR="00FD60BE" w:rsidRPr="00D95521">
        <w:rPr>
          <w:bCs/>
          <w:color w:val="000000" w:themeColor="text1"/>
          <w:spacing w:val="-1"/>
          <w:sz w:val="20"/>
          <w:szCs w:val="20"/>
        </w:rPr>
        <w:t>to</w:t>
      </w:r>
      <w:r w:rsidRPr="00D95521">
        <w:rPr>
          <w:bCs/>
          <w:color w:val="000000" w:themeColor="text1"/>
          <w:spacing w:val="-1"/>
          <w:sz w:val="20"/>
          <w:szCs w:val="20"/>
        </w:rPr>
        <w:t xml:space="preserve"> balconies </w:t>
      </w:r>
      <w:r w:rsidR="004E51EA" w:rsidRPr="00D95521">
        <w:rPr>
          <w:bCs/>
          <w:color w:val="000000" w:themeColor="text1"/>
          <w:spacing w:val="-1"/>
          <w:sz w:val="20"/>
          <w:szCs w:val="20"/>
        </w:rPr>
        <w:t xml:space="preserve">or </w:t>
      </w:r>
      <w:r w:rsidR="00C34A7F" w:rsidRPr="00D95521">
        <w:rPr>
          <w:bCs/>
          <w:color w:val="000000" w:themeColor="text1"/>
          <w:spacing w:val="-1"/>
          <w:sz w:val="20"/>
          <w:szCs w:val="20"/>
        </w:rPr>
        <w:t>overhead obstruction</w:t>
      </w:r>
      <w:r w:rsidR="00622718" w:rsidRPr="00D95521">
        <w:rPr>
          <w:bCs/>
          <w:color w:val="000000" w:themeColor="text1"/>
          <w:spacing w:val="-1"/>
          <w:sz w:val="20"/>
          <w:szCs w:val="20"/>
        </w:rPr>
        <w:t>s</w:t>
      </w:r>
      <w:r w:rsidR="00C34A7F" w:rsidRPr="00D95521">
        <w:rPr>
          <w:bCs/>
          <w:color w:val="000000" w:themeColor="text1"/>
          <w:spacing w:val="-1"/>
          <w:sz w:val="20"/>
          <w:szCs w:val="20"/>
        </w:rPr>
        <w:t xml:space="preserve"> that </w:t>
      </w:r>
      <w:r w:rsidR="00622718" w:rsidRPr="00D95521">
        <w:rPr>
          <w:bCs/>
          <w:color w:val="000000" w:themeColor="text1"/>
          <w:spacing w:val="-1"/>
          <w:sz w:val="20"/>
          <w:szCs w:val="20"/>
        </w:rPr>
        <w:t>are</w:t>
      </w:r>
      <w:r w:rsidR="00C34A7F" w:rsidRPr="00D95521">
        <w:rPr>
          <w:bCs/>
          <w:color w:val="000000" w:themeColor="text1"/>
          <w:spacing w:val="-1"/>
          <w:sz w:val="20"/>
          <w:szCs w:val="20"/>
        </w:rPr>
        <w:t xml:space="preserve"> 2-stories</w:t>
      </w:r>
      <w:r w:rsidR="008C5A0C" w:rsidRPr="00D95521">
        <w:rPr>
          <w:bCs/>
          <w:color w:val="000000" w:themeColor="text1"/>
          <w:spacing w:val="-1"/>
          <w:sz w:val="20"/>
          <w:szCs w:val="20"/>
        </w:rPr>
        <w:t xml:space="preserve"> or greater</w:t>
      </w:r>
      <w:r w:rsidR="00830AF7" w:rsidRPr="00D95521">
        <w:rPr>
          <w:bCs/>
          <w:color w:val="000000" w:themeColor="text1"/>
          <w:spacing w:val="-1"/>
          <w:sz w:val="20"/>
          <w:szCs w:val="20"/>
        </w:rPr>
        <w:t xml:space="preserve"> in height</w:t>
      </w:r>
      <w:r w:rsidR="00C34A7F" w:rsidRPr="00D95521">
        <w:rPr>
          <w:bCs/>
          <w:color w:val="000000" w:themeColor="text1"/>
          <w:spacing w:val="-1"/>
          <w:sz w:val="20"/>
          <w:szCs w:val="20"/>
        </w:rPr>
        <w:t>.</w:t>
      </w:r>
    </w:p>
    <w:p w14:paraId="0CB3BCB6" w14:textId="77777777" w:rsidR="00D87D7D" w:rsidRPr="00D95521" w:rsidRDefault="00D87D7D" w:rsidP="00790536">
      <w:pPr>
        <w:pStyle w:val="ListParagraph"/>
        <w:widowControl/>
        <w:autoSpaceDE/>
        <w:autoSpaceDN/>
        <w:adjustRightInd/>
        <w:ind w:left="2160"/>
        <w:jc w:val="both"/>
        <w:rPr>
          <w:color w:val="000000" w:themeColor="text1"/>
          <w:sz w:val="20"/>
          <w:szCs w:val="20"/>
        </w:rPr>
      </w:pPr>
    </w:p>
    <w:p w14:paraId="3EA0AD64" w14:textId="4D20ADA2" w:rsidR="00776C21" w:rsidRPr="00D95521" w:rsidRDefault="00427B69" w:rsidP="00790536">
      <w:pPr>
        <w:pStyle w:val="ListParagraph"/>
        <w:widowControl/>
        <w:numPr>
          <w:ilvl w:val="0"/>
          <w:numId w:val="237"/>
        </w:numPr>
        <w:autoSpaceDE/>
        <w:autoSpaceDN/>
        <w:adjustRightInd/>
        <w:ind w:left="2160"/>
        <w:jc w:val="both"/>
        <w:rPr>
          <w:color w:val="000000" w:themeColor="text1"/>
          <w:sz w:val="20"/>
          <w:szCs w:val="20"/>
        </w:rPr>
      </w:pPr>
      <w:r w:rsidRPr="00D95521">
        <w:rPr>
          <w:color w:val="000000" w:themeColor="text1"/>
          <w:sz w:val="20"/>
          <w:szCs w:val="20"/>
          <w:u w:val="single"/>
        </w:rPr>
        <w:t>Benefi</w:t>
      </w:r>
      <w:r w:rsidR="00942D3E" w:rsidRPr="00D95521">
        <w:rPr>
          <w:color w:val="000000" w:themeColor="text1"/>
          <w:sz w:val="20"/>
          <w:szCs w:val="20"/>
          <w:u w:val="single"/>
        </w:rPr>
        <w:t xml:space="preserve">cial </w:t>
      </w:r>
      <w:r w:rsidR="00D8316A">
        <w:rPr>
          <w:color w:val="000000" w:themeColor="text1"/>
          <w:sz w:val="20"/>
          <w:szCs w:val="20"/>
          <w:u w:val="single"/>
        </w:rPr>
        <w:t>e</w:t>
      </w:r>
      <w:r w:rsidR="00942D3E" w:rsidRPr="00D95521">
        <w:rPr>
          <w:color w:val="000000" w:themeColor="text1"/>
          <w:sz w:val="20"/>
          <w:szCs w:val="20"/>
          <w:u w:val="single"/>
        </w:rPr>
        <w:t>ffect</w:t>
      </w:r>
      <w:r w:rsidRPr="00D95521">
        <w:rPr>
          <w:color w:val="000000" w:themeColor="text1"/>
          <w:sz w:val="20"/>
          <w:szCs w:val="20"/>
        </w:rPr>
        <w:t xml:space="preserve">. </w:t>
      </w:r>
      <w:r w:rsidR="00DB3DF0" w:rsidRPr="00D95521">
        <w:rPr>
          <w:color w:val="000000" w:themeColor="text1"/>
          <w:sz w:val="20"/>
          <w:szCs w:val="20"/>
        </w:rPr>
        <w:t>All trees shall be strategically placed to provide shade and/or enhance building exteriors.</w:t>
      </w:r>
    </w:p>
    <w:p w14:paraId="40D681B7" w14:textId="77777777" w:rsidR="00776C21" w:rsidRPr="00D95521" w:rsidRDefault="00776C21" w:rsidP="00790536">
      <w:pPr>
        <w:pStyle w:val="ListParagraph"/>
        <w:widowControl/>
        <w:autoSpaceDE/>
        <w:autoSpaceDN/>
        <w:adjustRightInd/>
        <w:ind w:left="2160"/>
        <w:jc w:val="both"/>
        <w:rPr>
          <w:color w:val="000000" w:themeColor="text1"/>
          <w:sz w:val="20"/>
          <w:szCs w:val="20"/>
        </w:rPr>
      </w:pPr>
    </w:p>
    <w:p w14:paraId="5D8BFF28" w14:textId="3E494C3A" w:rsidR="00104417" w:rsidRPr="00D95521" w:rsidRDefault="00B70705" w:rsidP="00790536">
      <w:pPr>
        <w:pStyle w:val="ListParagraph"/>
        <w:widowControl/>
        <w:numPr>
          <w:ilvl w:val="0"/>
          <w:numId w:val="237"/>
        </w:numPr>
        <w:autoSpaceDE/>
        <w:autoSpaceDN/>
        <w:adjustRightInd/>
        <w:ind w:left="2160"/>
        <w:jc w:val="both"/>
        <w:rPr>
          <w:color w:val="000000" w:themeColor="text1"/>
          <w:sz w:val="20"/>
          <w:szCs w:val="20"/>
        </w:rPr>
      </w:pPr>
      <w:r w:rsidRPr="00D95521">
        <w:rPr>
          <w:color w:val="000000" w:themeColor="text1"/>
          <w:sz w:val="20"/>
          <w:szCs w:val="20"/>
          <w:u w:val="single"/>
        </w:rPr>
        <w:t xml:space="preserve">Site </w:t>
      </w:r>
      <w:r w:rsidR="00D8316A">
        <w:rPr>
          <w:color w:val="000000" w:themeColor="text1"/>
          <w:sz w:val="20"/>
          <w:szCs w:val="20"/>
          <w:u w:val="single"/>
        </w:rPr>
        <w:t>triangle</w:t>
      </w:r>
      <w:r w:rsidRPr="00D95521">
        <w:rPr>
          <w:color w:val="000000" w:themeColor="text1"/>
          <w:sz w:val="20"/>
          <w:szCs w:val="20"/>
        </w:rPr>
        <w:t xml:space="preserve">. </w:t>
      </w:r>
      <w:r w:rsidR="00776C21" w:rsidRPr="00D95521">
        <w:rPr>
          <w:color w:val="000000" w:themeColor="text1"/>
          <w:sz w:val="20"/>
          <w:szCs w:val="20"/>
        </w:rPr>
        <w:t>Tree placement shall not obstruct driver sight lines, including required sight triangles.</w:t>
      </w:r>
    </w:p>
    <w:p w14:paraId="23B66EEB" w14:textId="77777777" w:rsidR="00776C21" w:rsidRPr="00D95521" w:rsidRDefault="00776C21" w:rsidP="00790536">
      <w:pPr>
        <w:pStyle w:val="ListParagraph"/>
        <w:widowControl/>
        <w:autoSpaceDE/>
        <w:autoSpaceDN/>
        <w:adjustRightInd/>
        <w:ind w:left="2160"/>
        <w:jc w:val="both"/>
        <w:rPr>
          <w:color w:val="000000" w:themeColor="text1"/>
          <w:sz w:val="20"/>
          <w:szCs w:val="20"/>
        </w:rPr>
      </w:pPr>
    </w:p>
    <w:p w14:paraId="58A2B3FF" w14:textId="7155E7AD" w:rsidR="00104417" w:rsidRPr="00D95521" w:rsidRDefault="00B70705" w:rsidP="00790536">
      <w:pPr>
        <w:pStyle w:val="ListParagraph"/>
        <w:widowControl/>
        <w:numPr>
          <w:ilvl w:val="0"/>
          <w:numId w:val="237"/>
        </w:numPr>
        <w:autoSpaceDE/>
        <w:autoSpaceDN/>
        <w:adjustRightInd/>
        <w:ind w:left="2160"/>
        <w:jc w:val="both"/>
        <w:rPr>
          <w:rStyle w:val="Emphasis"/>
          <w:i w:val="0"/>
          <w:iCs w:val="0"/>
          <w:color w:val="000000" w:themeColor="text1"/>
          <w:sz w:val="20"/>
          <w:szCs w:val="20"/>
        </w:rPr>
      </w:pPr>
      <w:r w:rsidRPr="00D95521">
        <w:rPr>
          <w:rStyle w:val="Emphasis"/>
          <w:i w:val="0"/>
          <w:iCs w:val="0"/>
          <w:color w:val="000000"/>
          <w:sz w:val="20"/>
          <w:szCs w:val="20"/>
          <w:u w:val="single"/>
        </w:rPr>
        <w:t xml:space="preserve">Root </w:t>
      </w:r>
      <w:r w:rsidR="00D8316A">
        <w:rPr>
          <w:rStyle w:val="Emphasis"/>
          <w:i w:val="0"/>
          <w:iCs w:val="0"/>
          <w:color w:val="000000"/>
          <w:sz w:val="20"/>
          <w:szCs w:val="20"/>
          <w:u w:val="single"/>
        </w:rPr>
        <w:t>g</w:t>
      </w:r>
      <w:r w:rsidRPr="00D95521">
        <w:rPr>
          <w:rStyle w:val="Emphasis"/>
          <w:i w:val="0"/>
          <w:iCs w:val="0"/>
          <w:color w:val="000000"/>
          <w:sz w:val="20"/>
          <w:szCs w:val="20"/>
          <w:u w:val="single"/>
        </w:rPr>
        <w:t>rowth</w:t>
      </w:r>
      <w:r w:rsidRPr="00D95521">
        <w:rPr>
          <w:rStyle w:val="Emphasis"/>
          <w:i w:val="0"/>
          <w:iCs w:val="0"/>
          <w:color w:val="000000"/>
          <w:sz w:val="20"/>
          <w:szCs w:val="20"/>
        </w:rPr>
        <w:t xml:space="preserve">. </w:t>
      </w:r>
      <w:r w:rsidR="00112671" w:rsidRPr="00D95521">
        <w:rPr>
          <w:rStyle w:val="Emphasis"/>
          <w:i w:val="0"/>
          <w:iCs w:val="0"/>
          <w:color w:val="000000"/>
          <w:sz w:val="20"/>
          <w:szCs w:val="20"/>
        </w:rPr>
        <w:t>Tree placement shall account for root growth to prevent damage to site improvements.</w:t>
      </w:r>
    </w:p>
    <w:p w14:paraId="637BA7A2" w14:textId="77777777" w:rsidR="00CB77BE" w:rsidRPr="00D95521" w:rsidRDefault="00CB77BE" w:rsidP="00790536">
      <w:pPr>
        <w:pStyle w:val="ListParagraph"/>
        <w:widowControl/>
        <w:autoSpaceDE/>
        <w:autoSpaceDN/>
        <w:adjustRightInd/>
        <w:ind w:left="2160"/>
        <w:jc w:val="both"/>
        <w:rPr>
          <w:rStyle w:val="Emphasis"/>
          <w:i w:val="0"/>
          <w:iCs w:val="0"/>
          <w:color w:val="000000" w:themeColor="text1"/>
          <w:sz w:val="20"/>
          <w:szCs w:val="20"/>
        </w:rPr>
      </w:pPr>
    </w:p>
    <w:p w14:paraId="6D8F15A3" w14:textId="0E112FF4" w:rsidR="00CB77BE" w:rsidRPr="00D95521" w:rsidRDefault="00986B95" w:rsidP="00790536">
      <w:pPr>
        <w:pStyle w:val="BodyText"/>
        <w:numPr>
          <w:ilvl w:val="0"/>
          <w:numId w:val="237"/>
        </w:numPr>
        <w:tabs>
          <w:tab w:val="left" w:pos="840"/>
        </w:tabs>
        <w:kinsoku w:val="0"/>
        <w:overflowPunct w:val="0"/>
        <w:spacing w:after="120"/>
        <w:ind w:left="2160" w:right="192"/>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u w:val="single"/>
        </w:rPr>
        <w:t xml:space="preserve">Base of </w:t>
      </w:r>
      <w:r w:rsidR="00D8316A">
        <w:rPr>
          <w:rFonts w:ascii="Times New Roman" w:hAnsi="Times New Roman" w:cs="Times New Roman"/>
          <w:color w:val="000000" w:themeColor="text1"/>
          <w:sz w:val="20"/>
          <w:szCs w:val="20"/>
          <w:u w:val="single"/>
        </w:rPr>
        <w:t>m</w:t>
      </w:r>
      <w:r w:rsidRPr="00D95521">
        <w:rPr>
          <w:rFonts w:ascii="Times New Roman" w:hAnsi="Times New Roman" w:cs="Times New Roman"/>
          <w:color w:val="000000" w:themeColor="text1"/>
          <w:sz w:val="20"/>
          <w:szCs w:val="20"/>
          <w:u w:val="single"/>
        </w:rPr>
        <w:t xml:space="preserve">onument </w:t>
      </w:r>
      <w:r w:rsidR="00D8316A">
        <w:rPr>
          <w:rFonts w:ascii="Times New Roman" w:hAnsi="Times New Roman" w:cs="Times New Roman"/>
          <w:color w:val="000000" w:themeColor="text1"/>
          <w:sz w:val="20"/>
          <w:szCs w:val="20"/>
          <w:u w:val="single"/>
        </w:rPr>
        <w:t>s</w:t>
      </w:r>
      <w:r w:rsidR="00A40D61" w:rsidRPr="00D95521">
        <w:rPr>
          <w:rFonts w:ascii="Times New Roman" w:hAnsi="Times New Roman" w:cs="Times New Roman"/>
          <w:color w:val="000000" w:themeColor="text1"/>
          <w:sz w:val="20"/>
          <w:szCs w:val="20"/>
          <w:u w:val="single"/>
        </w:rPr>
        <w:t>ig</w:t>
      </w:r>
      <w:r w:rsidRPr="00D95521">
        <w:rPr>
          <w:rFonts w:ascii="Times New Roman" w:hAnsi="Times New Roman" w:cs="Times New Roman"/>
          <w:color w:val="000000" w:themeColor="text1"/>
          <w:sz w:val="20"/>
          <w:szCs w:val="20"/>
          <w:u w:val="single"/>
        </w:rPr>
        <w:t>n</w:t>
      </w:r>
      <w:r w:rsidR="007C3EEF" w:rsidRPr="00D95521">
        <w:rPr>
          <w:rFonts w:ascii="Times New Roman" w:hAnsi="Times New Roman" w:cs="Times New Roman"/>
          <w:color w:val="000000" w:themeColor="text1"/>
          <w:sz w:val="20"/>
          <w:szCs w:val="20"/>
        </w:rPr>
        <w:t>.</w:t>
      </w:r>
      <w:r w:rsidR="00A40D61" w:rsidRPr="00D95521">
        <w:rPr>
          <w:rFonts w:ascii="Times New Roman" w:hAnsi="Times New Roman" w:cs="Times New Roman"/>
          <w:color w:val="000000" w:themeColor="text1"/>
          <w:sz w:val="20"/>
          <w:szCs w:val="20"/>
        </w:rPr>
        <w:t xml:space="preserve"> </w:t>
      </w:r>
      <w:r w:rsidR="00CB77BE" w:rsidRPr="00D95521">
        <w:rPr>
          <w:rFonts w:ascii="Times New Roman" w:hAnsi="Times New Roman" w:cs="Times New Roman"/>
          <w:color w:val="000000" w:themeColor="text1"/>
          <w:sz w:val="20"/>
          <w:szCs w:val="20"/>
        </w:rPr>
        <w:t>Landscape plantings shall be provided around the base of any monument sign in an area equal to the gross area of one face of the sign.</w:t>
      </w:r>
    </w:p>
    <w:p w14:paraId="519DB0E2" w14:textId="191E258F" w:rsidR="00CB77BE" w:rsidRPr="00D95521" w:rsidRDefault="00EE3578" w:rsidP="00790536">
      <w:pPr>
        <w:pStyle w:val="BodyText"/>
        <w:numPr>
          <w:ilvl w:val="0"/>
          <w:numId w:val="237"/>
        </w:numPr>
        <w:tabs>
          <w:tab w:val="left" w:pos="840"/>
        </w:tabs>
        <w:kinsoku w:val="0"/>
        <w:overflowPunct w:val="0"/>
        <w:spacing w:after="120"/>
        <w:ind w:left="2160" w:right="389"/>
        <w:jc w:val="both"/>
        <w:rPr>
          <w:rStyle w:val="Emphasis"/>
          <w:rFonts w:ascii="Times New Roman" w:hAnsi="Times New Roman" w:cs="Times New Roman"/>
          <w:i w:val="0"/>
          <w:iCs w:val="0"/>
          <w:color w:val="000000" w:themeColor="text1"/>
          <w:sz w:val="20"/>
          <w:szCs w:val="20"/>
        </w:rPr>
      </w:pPr>
      <w:r w:rsidRPr="00D95521">
        <w:rPr>
          <w:rFonts w:ascii="Times New Roman" w:hAnsi="Times New Roman" w:cs="Times New Roman"/>
          <w:color w:val="000000" w:themeColor="text1"/>
          <w:sz w:val="20"/>
          <w:szCs w:val="20"/>
          <w:u w:val="single"/>
        </w:rPr>
        <w:t xml:space="preserve">Building </w:t>
      </w:r>
      <w:r w:rsidR="00D8316A">
        <w:rPr>
          <w:rFonts w:ascii="Times New Roman" w:hAnsi="Times New Roman" w:cs="Times New Roman"/>
          <w:color w:val="000000" w:themeColor="text1"/>
          <w:sz w:val="20"/>
          <w:szCs w:val="20"/>
          <w:u w:val="single"/>
        </w:rPr>
        <w:t>p</w:t>
      </w:r>
      <w:r w:rsidRPr="00D95521">
        <w:rPr>
          <w:rFonts w:ascii="Times New Roman" w:hAnsi="Times New Roman" w:cs="Times New Roman"/>
          <w:color w:val="000000" w:themeColor="text1"/>
          <w:sz w:val="20"/>
          <w:szCs w:val="20"/>
          <w:u w:val="single"/>
        </w:rPr>
        <w:t>erimeter</w:t>
      </w:r>
      <w:r w:rsidRPr="00D95521">
        <w:rPr>
          <w:rFonts w:ascii="Times New Roman" w:hAnsi="Times New Roman" w:cs="Times New Roman"/>
          <w:color w:val="000000" w:themeColor="text1"/>
          <w:sz w:val="20"/>
          <w:szCs w:val="20"/>
        </w:rPr>
        <w:t xml:space="preserve">. </w:t>
      </w:r>
      <w:r w:rsidR="0013658B">
        <w:rPr>
          <w:rFonts w:ascii="Times New Roman" w:hAnsi="Times New Roman" w:cs="Times New Roman"/>
          <w:color w:val="000000" w:themeColor="text1"/>
          <w:sz w:val="20"/>
          <w:szCs w:val="20"/>
        </w:rPr>
        <w:t xml:space="preserve">Except for existing buildings on Lot 2 and Lot 3, </w:t>
      </w:r>
      <w:r w:rsidR="001831C5" w:rsidRPr="00D95521">
        <w:rPr>
          <w:rFonts w:ascii="Times New Roman" w:hAnsi="Times New Roman" w:cs="Times New Roman"/>
          <w:color w:val="000000" w:themeColor="text1"/>
          <w:sz w:val="20"/>
          <w:szCs w:val="20"/>
        </w:rPr>
        <w:t>Decorative stone shall be installed around the building perimeter</w:t>
      </w:r>
      <w:r w:rsidR="00A75163" w:rsidRPr="00D95521">
        <w:rPr>
          <w:rFonts w:ascii="Times New Roman" w:hAnsi="Times New Roman" w:cs="Times New Roman"/>
          <w:color w:val="000000" w:themeColor="text1"/>
          <w:sz w:val="20"/>
          <w:szCs w:val="20"/>
        </w:rPr>
        <w:t>s</w:t>
      </w:r>
      <w:r w:rsidR="001831C5" w:rsidRPr="00D95521">
        <w:rPr>
          <w:rFonts w:ascii="Times New Roman" w:hAnsi="Times New Roman" w:cs="Times New Roman"/>
          <w:color w:val="000000" w:themeColor="text1"/>
          <w:sz w:val="20"/>
          <w:szCs w:val="20"/>
        </w:rPr>
        <w:t xml:space="preserve"> to a minimum width of one (1) foot for drainage and insect control.</w:t>
      </w:r>
    </w:p>
    <w:p w14:paraId="4C2AB4EA" w14:textId="77777777" w:rsidR="009544E7" w:rsidRPr="00D95521" w:rsidRDefault="009544E7" w:rsidP="00790536">
      <w:pPr>
        <w:widowControl/>
        <w:autoSpaceDE/>
        <w:autoSpaceDN/>
        <w:adjustRightInd/>
        <w:jc w:val="both"/>
        <w:rPr>
          <w:bCs/>
          <w:color w:val="000000" w:themeColor="text1"/>
          <w:spacing w:val="-1"/>
          <w:sz w:val="20"/>
          <w:szCs w:val="20"/>
        </w:rPr>
      </w:pPr>
    </w:p>
    <w:p w14:paraId="01C75402" w14:textId="77777777" w:rsidR="00147D39" w:rsidRPr="00D95521" w:rsidRDefault="00962CF4" w:rsidP="00790536">
      <w:pPr>
        <w:pStyle w:val="ListParagraph"/>
        <w:widowControl/>
        <w:numPr>
          <w:ilvl w:val="1"/>
          <w:numId w:val="207"/>
        </w:numPr>
        <w:autoSpaceDE/>
        <w:autoSpaceDN/>
        <w:adjustRightInd/>
        <w:ind w:left="1440" w:hanging="450"/>
        <w:jc w:val="both"/>
        <w:rPr>
          <w:bCs/>
          <w:color w:val="000000" w:themeColor="text1"/>
          <w:spacing w:val="-1"/>
          <w:sz w:val="20"/>
          <w:szCs w:val="20"/>
        </w:rPr>
      </w:pPr>
      <w:r w:rsidRPr="00D95521">
        <w:rPr>
          <w:bCs/>
          <w:color w:val="000000" w:themeColor="text1"/>
          <w:spacing w:val="-1"/>
          <w:sz w:val="20"/>
          <w:szCs w:val="20"/>
          <w:u w:val="single"/>
        </w:rPr>
        <w:t>Coverage</w:t>
      </w:r>
      <w:r w:rsidR="006F5B3E" w:rsidRPr="00D95521">
        <w:rPr>
          <w:bCs/>
          <w:color w:val="000000" w:themeColor="text1"/>
          <w:spacing w:val="-1"/>
          <w:sz w:val="20"/>
          <w:szCs w:val="20"/>
        </w:rPr>
        <w:t xml:space="preserve">. </w:t>
      </w:r>
    </w:p>
    <w:p w14:paraId="3506C91D" w14:textId="77777777" w:rsidR="00C33686" w:rsidRPr="00D95521" w:rsidRDefault="00C33686" w:rsidP="00790536">
      <w:pPr>
        <w:widowControl/>
        <w:autoSpaceDE/>
        <w:autoSpaceDN/>
        <w:adjustRightInd/>
        <w:jc w:val="both"/>
        <w:rPr>
          <w:bCs/>
          <w:color w:val="000000" w:themeColor="text1"/>
          <w:spacing w:val="-1"/>
          <w:sz w:val="20"/>
          <w:szCs w:val="20"/>
          <w:u w:val="single"/>
        </w:rPr>
      </w:pPr>
    </w:p>
    <w:p w14:paraId="762C6C6D" w14:textId="72FF435C" w:rsidR="00C24EAE" w:rsidRPr="00D95521" w:rsidRDefault="00AC16E2" w:rsidP="00790536">
      <w:pPr>
        <w:pStyle w:val="ListParagraph"/>
        <w:widowControl/>
        <w:numPr>
          <w:ilvl w:val="0"/>
          <w:numId w:val="248"/>
        </w:numPr>
        <w:autoSpaceDE/>
        <w:autoSpaceDN/>
        <w:adjustRightInd/>
        <w:jc w:val="both"/>
        <w:rPr>
          <w:bCs/>
          <w:color w:val="000000" w:themeColor="text1"/>
          <w:spacing w:val="-1"/>
          <w:sz w:val="20"/>
          <w:szCs w:val="20"/>
        </w:rPr>
      </w:pPr>
      <w:r w:rsidRPr="00D95521">
        <w:rPr>
          <w:bCs/>
          <w:color w:val="000000" w:themeColor="text1"/>
          <w:spacing w:val="-1"/>
          <w:sz w:val="20"/>
          <w:szCs w:val="20"/>
          <w:u w:val="single"/>
        </w:rPr>
        <w:t>R</w:t>
      </w:r>
      <w:r w:rsidR="00262718" w:rsidRPr="00D95521">
        <w:rPr>
          <w:bCs/>
          <w:color w:val="000000" w:themeColor="text1"/>
          <w:spacing w:val="-1"/>
          <w:sz w:val="20"/>
          <w:szCs w:val="20"/>
          <w:u w:val="single"/>
        </w:rPr>
        <w:t>equired</w:t>
      </w:r>
      <w:r w:rsidRPr="00D95521">
        <w:rPr>
          <w:bCs/>
          <w:color w:val="000000" w:themeColor="text1"/>
          <w:spacing w:val="-1"/>
          <w:sz w:val="20"/>
          <w:szCs w:val="20"/>
        </w:rPr>
        <w:t xml:space="preserve">. </w:t>
      </w:r>
      <w:r w:rsidR="00262718" w:rsidRPr="00D95521">
        <w:rPr>
          <w:bCs/>
          <w:color w:val="000000" w:themeColor="text1"/>
          <w:spacing w:val="-1"/>
          <w:sz w:val="20"/>
          <w:szCs w:val="20"/>
        </w:rPr>
        <w:t>All bare or exposed ground shall be covered with live plant material, mulch, and/or stone</w:t>
      </w:r>
      <w:r w:rsidR="0026238F" w:rsidRPr="00D95521">
        <w:rPr>
          <w:bCs/>
          <w:color w:val="000000" w:themeColor="text1"/>
          <w:spacing w:val="-1"/>
          <w:sz w:val="20"/>
          <w:szCs w:val="20"/>
        </w:rPr>
        <w:t>, including decorative stone</w:t>
      </w:r>
      <w:r w:rsidR="00262718" w:rsidRPr="00D95521">
        <w:rPr>
          <w:bCs/>
          <w:color w:val="000000" w:themeColor="text1"/>
          <w:spacing w:val="-1"/>
          <w:sz w:val="20"/>
          <w:szCs w:val="20"/>
        </w:rPr>
        <w:t>.</w:t>
      </w:r>
    </w:p>
    <w:p w14:paraId="5FC55BF6" w14:textId="77777777" w:rsidR="00C24EAE" w:rsidRPr="00D95521" w:rsidRDefault="00C24EAE" w:rsidP="00790536">
      <w:pPr>
        <w:pStyle w:val="ListParagraph"/>
        <w:widowControl/>
        <w:autoSpaceDE/>
        <w:autoSpaceDN/>
        <w:adjustRightInd/>
        <w:ind w:left="2160"/>
        <w:jc w:val="both"/>
        <w:rPr>
          <w:bCs/>
          <w:color w:val="000000" w:themeColor="text1"/>
          <w:spacing w:val="-1"/>
          <w:sz w:val="20"/>
          <w:szCs w:val="20"/>
        </w:rPr>
      </w:pPr>
    </w:p>
    <w:p w14:paraId="7EABE206" w14:textId="77777777" w:rsidR="00C24EAE" w:rsidRPr="00D95521" w:rsidRDefault="00262718" w:rsidP="00790536">
      <w:pPr>
        <w:pStyle w:val="ListParagraph"/>
        <w:widowControl/>
        <w:numPr>
          <w:ilvl w:val="0"/>
          <w:numId w:val="248"/>
        </w:numPr>
        <w:autoSpaceDE/>
        <w:autoSpaceDN/>
        <w:adjustRightInd/>
        <w:jc w:val="both"/>
        <w:rPr>
          <w:bCs/>
          <w:color w:val="000000" w:themeColor="text1"/>
          <w:spacing w:val="-1"/>
          <w:sz w:val="20"/>
          <w:szCs w:val="20"/>
        </w:rPr>
      </w:pPr>
      <w:r w:rsidRPr="00D95521">
        <w:rPr>
          <w:bCs/>
          <w:color w:val="000000" w:themeColor="text1"/>
          <w:spacing w:val="-1"/>
          <w:sz w:val="20"/>
          <w:szCs w:val="20"/>
          <w:u w:val="single"/>
        </w:rPr>
        <w:t>Ratios</w:t>
      </w:r>
      <w:r w:rsidRPr="00D95521">
        <w:rPr>
          <w:bCs/>
          <w:color w:val="000000" w:themeColor="text1"/>
          <w:spacing w:val="-1"/>
          <w:sz w:val="20"/>
          <w:szCs w:val="20"/>
        </w:rPr>
        <w:t xml:space="preserve">. </w:t>
      </w:r>
    </w:p>
    <w:p w14:paraId="171832B6" w14:textId="77777777" w:rsidR="00C24EAE" w:rsidRPr="00D95521" w:rsidRDefault="00C24EAE" w:rsidP="00790536">
      <w:pPr>
        <w:pStyle w:val="ListParagraph"/>
        <w:widowControl/>
        <w:autoSpaceDE/>
        <w:autoSpaceDN/>
        <w:adjustRightInd/>
        <w:ind w:left="2160"/>
        <w:jc w:val="both"/>
        <w:rPr>
          <w:bCs/>
          <w:color w:val="000000" w:themeColor="text1"/>
          <w:spacing w:val="-1"/>
          <w:sz w:val="20"/>
          <w:szCs w:val="20"/>
        </w:rPr>
      </w:pPr>
    </w:p>
    <w:p w14:paraId="2B9C2932" w14:textId="0D0BA9DC" w:rsidR="00E97800" w:rsidRPr="00D95521" w:rsidRDefault="00C33686" w:rsidP="00790536">
      <w:pPr>
        <w:pStyle w:val="ListParagraph"/>
        <w:widowControl/>
        <w:numPr>
          <w:ilvl w:val="0"/>
          <w:numId w:val="249"/>
        </w:numPr>
        <w:autoSpaceDE/>
        <w:autoSpaceDN/>
        <w:adjustRightInd/>
        <w:ind w:left="2880"/>
        <w:jc w:val="both"/>
        <w:rPr>
          <w:bCs/>
          <w:color w:val="000000" w:themeColor="text1"/>
          <w:spacing w:val="-1"/>
          <w:sz w:val="20"/>
          <w:szCs w:val="20"/>
        </w:rPr>
      </w:pPr>
      <w:r w:rsidRPr="00D95521">
        <w:rPr>
          <w:bCs/>
          <w:color w:val="000000" w:themeColor="text1"/>
          <w:spacing w:val="-1"/>
          <w:sz w:val="20"/>
          <w:szCs w:val="20"/>
        </w:rPr>
        <w:t xml:space="preserve">Living plant material shall cover no less than 75% of the </w:t>
      </w:r>
      <w:r w:rsidR="0022159E" w:rsidRPr="00D95521">
        <w:rPr>
          <w:bCs/>
          <w:color w:val="000000" w:themeColor="text1"/>
          <w:spacing w:val="-1"/>
          <w:sz w:val="20"/>
          <w:szCs w:val="20"/>
        </w:rPr>
        <w:t>P</w:t>
      </w:r>
      <w:r w:rsidRPr="00D95521">
        <w:rPr>
          <w:bCs/>
          <w:color w:val="000000" w:themeColor="text1"/>
          <w:spacing w:val="-1"/>
          <w:sz w:val="20"/>
          <w:szCs w:val="20"/>
        </w:rPr>
        <w:t xml:space="preserve">lanting </w:t>
      </w:r>
      <w:r w:rsidR="0022159E" w:rsidRPr="00D95521">
        <w:rPr>
          <w:bCs/>
          <w:color w:val="000000" w:themeColor="text1"/>
          <w:spacing w:val="-1"/>
          <w:sz w:val="20"/>
          <w:szCs w:val="20"/>
        </w:rPr>
        <w:t>A</w:t>
      </w:r>
      <w:r w:rsidRPr="00D95521">
        <w:rPr>
          <w:bCs/>
          <w:color w:val="000000" w:themeColor="text1"/>
          <w:spacing w:val="-1"/>
          <w:sz w:val="20"/>
          <w:szCs w:val="20"/>
        </w:rPr>
        <w:t xml:space="preserve">rea; </w:t>
      </w:r>
    </w:p>
    <w:p w14:paraId="1AD04512" w14:textId="77777777" w:rsidR="00885A92" w:rsidRPr="00D95521" w:rsidRDefault="00885A92" w:rsidP="00790536">
      <w:pPr>
        <w:pStyle w:val="ListParagraph"/>
        <w:widowControl/>
        <w:autoSpaceDE/>
        <w:autoSpaceDN/>
        <w:adjustRightInd/>
        <w:ind w:left="2880"/>
        <w:jc w:val="both"/>
        <w:rPr>
          <w:bCs/>
          <w:color w:val="000000" w:themeColor="text1"/>
          <w:spacing w:val="-1"/>
          <w:sz w:val="20"/>
          <w:szCs w:val="20"/>
        </w:rPr>
      </w:pPr>
    </w:p>
    <w:p w14:paraId="52A3804A" w14:textId="1E58DE42" w:rsidR="00885A92" w:rsidRPr="00D95521" w:rsidRDefault="00885A92" w:rsidP="00790536">
      <w:pPr>
        <w:pStyle w:val="ListParagraph"/>
        <w:widowControl/>
        <w:numPr>
          <w:ilvl w:val="0"/>
          <w:numId w:val="249"/>
        </w:numPr>
        <w:autoSpaceDE/>
        <w:autoSpaceDN/>
        <w:adjustRightInd/>
        <w:ind w:left="2880"/>
        <w:jc w:val="both"/>
        <w:rPr>
          <w:bCs/>
          <w:color w:val="000000" w:themeColor="text1"/>
          <w:spacing w:val="-1"/>
          <w:sz w:val="20"/>
          <w:szCs w:val="20"/>
        </w:rPr>
      </w:pPr>
      <w:r w:rsidRPr="00D95521">
        <w:rPr>
          <w:bCs/>
          <w:color w:val="000000" w:themeColor="text1"/>
          <w:spacing w:val="-1"/>
          <w:sz w:val="20"/>
          <w:szCs w:val="20"/>
        </w:rPr>
        <w:t xml:space="preserve">Non-deciduous plantings shall cover no less than 25% of the </w:t>
      </w:r>
      <w:r w:rsidR="0022159E" w:rsidRPr="00D95521">
        <w:rPr>
          <w:bCs/>
          <w:color w:val="000000" w:themeColor="text1"/>
          <w:spacing w:val="-1"/>
          <w:sz w:val="20"/>
          <w:szCs w:val="20"/>
        </w:rPr>
        <w:t>Planting Area</w:t>
      </w:r>
      <w:r w:rsidRPr="00D95521">
        <w:rPr>
          <w:bCs/>
          <w:color w:val="000000" w:themeColor="text1"/>
          <w:spacing w:val="-1"/>
          <w:sz w:val="20"/>
          <w:szCs w:val="20"/>
        </w:rPr>
        <w:t>.</w:t>
      </w:r>
    </w:p>
    <w:p w14:paraId="0E35CE4C" w14:textId="77777777" w:rsidR="007903DC" w:rsidRPr="00D95521" w:rsidRDefault="007903DC" w:rsidP="00790536">
      <w:pPr>
        <w:pStyle w:val="ListParagraph"/>
        <w:widowControl/>
        <w:autoSpaceDE/>
        <w:autoSpaceDN/>
        <w:adjustRightInd/>
        <w:ind w:left="2880"/>
        <w:jc w:val="both"/>
        <w:rPr>
          <w:bCs/>
          <w:color w:val="000000" w:themeColor="text1"/>
          <w:spacing w:val="-1"/>
          <w:sz w:val="20"/>
          <w:szCs w:val="20"/>
        </w:rPr>
      </w:pPr>
    </w:p>
    <w:p w14:paraId="68365449" w14:textId="60D43B78" w:rsidR="00A41842" w:rsidRPr="00D95521" w:rsidRDefault="00E97800" w:rsidP="00790536">
      <w:pPr>
        <w:pStyle w:val="ListParagraph"/>
        <w:widowControl/>
        <w:numPr>
          <w:ilvl w:val="0"/>
          <w:numId w:val="249"/>
        </w:numPr>
        <w:autoSpaceDE/>
        <w:autoSpaceDN/>
        <w:adjustRightInd/>
        <w:ind w:left="2880"/>
        <w:jc w:val="both"/>
        <w:rPr>
          <w:bCs/>
          <w:color w:val="000000" w:themeColor="text1"/>
          <w:spacing w:val="-1"/>
          <w:sz w:val="20"/>
          <w:szCs w:val="20"/>
        </w:rPr>
      </w:pPr>
      <w:r w:rsidRPr="00D95521">
        <w:rPr>
          <w:bCs/>
          <w:color w:val="000000" w:themeColor="text1"/>
          <w:spacing w:val="-1"/>
          <w:sz w:val="20"/>
          <w:szCs w:val="20"/>
        </w:rPr>
        <w:t>M</w:t>
      </w:r>
      <w:r w:rsidR="00C33686" w:rsidRPr="00D95521">
        <w:rPr>
          <w:bCs/>
          <w:color w:val="000000" w:themeColor="text1"/>
          <w:spacing w:val="-1"/>
          <w:sz w:val="20"/>
          <w:szCs w:val="20"/>
        </w:rPr>
        <w:t xml:space="preserve">ulch and/or stone shall cover no more than 25% of the </w:t>
      </w:r>
      <w:r w:rsidR="0022159E" w:rsidRPr="00D95521">
        <w:rPr>
          <w:bCs/>
          <w:color w:val="000000" w:themeColor="text1"/>
          <w:spacing w:val="-1"/>
          <w:sz w:val="20"/>
          <w:szCs w:val="20"/>
        </w:rPr>
        <w:t>Planting Area</w:t>
      </w:r>
      <w:r w:rsidR="00C24EAE" w:rsidRPr="00D95521">
        <w:rPr>
          <w:bCs/>
          <w:color w:val="000000" w:themeColor="text1"/>
          <w:spacing w:val="-1"/>
          <w:sz w:val="20"/>
          <w:szCs w:val="20"/>
        </w:rPr>
        <w:t>.</w:t>
      </w:r>
    </w:p>
    <w:p w14:paraId="72DD1C65" w14:textId="77777777" w:rsidR="006648B0" w:rsidRPr="00D95521" w:rsidRDefault="006648B0" w:rsidP="00790536">
      <w:pPr>
        <w:pStyle w:val="ListParagraph"/>
        <w:ind w:left="1440" w:hanging="450"/>
        <w:jc w:val="both"/>
        <w:rPr>
          <w:bCs/>
          <w:color w:val="000000" w:themeColor="text1"/>
          <w:spacing w:val="-1"/>
          <w:sz w:val="20"/>
          <w:szCs w:val="20"/>
        </w:rPr>
      </w:pPr>
    </w:p>
    <w:p w14:paraId="5A7A0115" w14:textId="54751459" w:rsidR="00380AC1" w:rsidRPr="00D95521" w:rsidRDefault="009B2A23" w:rsidP="00790536">
      <w:pPr>
        <w:pStyle w:val="ListParagraph"/>
        <w:numPr>
          <w:ilvl w:val="1"/>
          <w:numId w:val="207"/>
        </w:numPr>
        <w:autoSpaceDE/>
        <w:autoSpaceDN/>
        <w:adjustRightInd/>
        <w:ind w:left="1440" w:hanging="450"/>
        <w:jc w:val="both"/>
        <w:rPr>
          <w:rFonts w:eastAsia="Arial"/>
          <w:color w:val="000000" w:themeColor="text1"/>
          <w:sz w:val="20"/>
          <w:szCs w:val="20"/>
        </w:rPr>
      </w:pPr>
      <w:r w:rsidRPr="00D95521">
        <w:rPr>
          <w:rFonts w:eastAsia="Arial"/>
          <w:color w:val="000000" w:themeColor="text1"/>
          <w:sz w:val="20"/>
          <w:szCs w:val="20"/>
          <w:u w:val="single"/>
        </w:rPr>
        <w:t>Prohibited</w:t>
      </w:r>
      <w:r w:rsidR="009F17E6" w:rsidRPr="00D95521">
        <w:rPr>
          <w:rFonts w:eastAsia="Arial"/>
          <w:color w:val="000000" w:themeColor="text1"/>
          <w:sz w:val="20"/>
          <w:szCs w:val="20"/>
          <w:u w:val="single"/>
        </w:rPr>
        <w:t xml:space="preserve"> </w:t>
      </w:r>
      <w:r w:rsidR="0037118C">
        <w:rPr>
          <w:rFonts w:eastAsia="Arial"/>
          <w:color w:val="000000" w:themeColor="text1"/>
          <w:sz w:val="20"/>
          <w:szCs w:val="20"/>
          <w:u w:val="single"/>
        </w:rPr>
        <w:t>l</w:t>
      </w:r>
      <w:r w:rsidR="009F17E6" w:rsidRPr="00D95521">
        <w:rPr>
          <w:rFonts w:eastAsia="Arial"/>
          <w:color w:val="000000" w:themeColor="text1"/>
          <w:sz w:val="20"/>
          <w:szCs w:val="20"/>
          <w:u w:val="single"/>
        </w:rPr>
        <w:t xml:space="preserve">andscape </w:t>
      </w:r>
      <w:r w:rsidR="0037118C">
        <w:rPr>
          <w:rFonts w:eastAsia="Arial"/>
          <w:color w:val="000000" w:themeColor="text1"/>
          <w:sz w:val="20"/>
          <w:szCs w:val="20"/>
          <w:u w:val="single"/>
        </w:rPr>
        <w:t>m</w:t>
      </w:r>
      <w:r w:rsidR="009F17E6" w:rsidRPr="00D95521">
        <w:rPr>
          <w:rFonts w:eastAsia="Arial"/>
          <w:color w:val="000000" w:themeColor="text1"/>
          <w:sz w:val="20"/>
          <w:szCs w:val="20"/>
          <w:u w:val="single"/>
        </w:rPr>
        <w:t>aterials</w:t>
      </w:r>
      <w:r w:rsidR="009F17E6" w:rsidRPr="00D95521">
        <w:rPr>
          <w:rFonts w:eastAsia="Arial"/>
          <w:color w:val="000000" w:themeColor="text1"/>
          <w:sz w:val="20"/>
          <w:szCs w:val="20"/>
        </w:rPr>
        <w:t>.</w:t>
      </w:r>
      <w:r w:rsidRPr="00D95521">
        <w:rPr>
          <w:rFonts w:eastAsia="Arial"/>
          <w:color w:val="000000" w:themeColor="text1"/>
          <w:sz w:val="20"/>
          <w:szCs w:val="20"/>
        </w:rPr>
        <w:t xml:space="preserve"> Artificial turf and/or </w:t>
      </w:r>
      <w:r w:rsidR="005B0A2C" w:rsidRPr="00D95521">
        <w:rPr>
          <w:rFonts w:eastAsia="Arial"/>
          <w:color w:val="000000" w:themeColor="text1"/>
          <w:sz w:val="20"/>
          <w:szCs w:val="20"/>
        </w:rPr>
        <w:t xml:space="preserve">artificial </w:t>
      </w:r>
      <w:r w:rsidRPr="00D95521">
        <w:rPr>
          <w:rFonts w:eastAsia="Arial"/>
          <w:color w:val="000000" w:themeColor="text1"/>
          <w:sz w:val="20"/>
          <w:szCs w:val="20"/>
        </w:rPr>
        <w:t>plants shall be prohibited.</w:t>
      </w:r>
    </w:p>
    <w:p w14:paraId="225D2CF4" w14:textId="77777777" w:rsidR="00380AC1" w:rsidRPr="00D95521" w:rsidRDefault="00380AC1" w:rsidP="00790536">
      <w:pPr>
        <w:pStyle w:val="ListParagraph"/>
        <w:autoSpaceDE/>
        <w:autoSpaceDN/>
        <w:adjustRightInd/>
        <w:ind w:left="1440"/>
        <w:jc w:val="both"/>
        <w:rPr>
          <w:rFonts w:eastAsia="Arial"/>
          <w:color w:val="000000" w:themeColor="text1"/>
          <w:sz w:val="20"/>
          <w:szCs w:val="20"/>
        </w:rPr>
      </w:pPr>
    </w:p>
    <w:p w14:paraId="16366040" w14:textId="0485A4A4" w:rsidR="00380AC1" w:rsidRPr="00D95521" w:rsidRDefault="00380AC1" w:rsidP="00790536">
      <w:pPr>
        <w:pStyle w:val="ListParagraph"/>
        <w:numPr>
          <w:ilvl w:val="1"/>
          <w:numId w:val="207"/>
        </w:numPr>
        <w:autoSpaceDE/>
        <w:autoSpaceDN/>
        <w:adjustRightInd/>
        <w:ind w:left="1440" w:hanging="450"/>
        <w:jc w:val="both"/>
        <w:rPr>
          <w:rFonts w:eastAsia="Arial"/>
          <w:color w:val="000000" w:themeColor="text1"/>
          <w:sz w:val="20"/>
          <w:szCs w:val="20"/>
        </w:rPr>
      </w:pPr>
      <w:r w:rsidRPr="00D95521">
        <w:rPr>
          <w:color w:val="000000" w:themeColor="text1"/>
          <w:sz w:val="20"/>
          <w:szCs w:val="20"/>
          <w:u w:val="single"/>
        </w:rPr>
        <w:t>Planters.</w:t>
      </w:r>
      <w:r w:rsidRPr="00D95521">
        <w:rPr>
          <w:color w:val="000000" w:themeColor="text1"/>
          <w:sz w:val="20"/>
          <w:szCs w:val="20"/>
        </w:rPr>
        <w:t xml:space="preserve"> Large planters </w:t>
      </w:r>
      <w:r w:rsidR="00B61CF6" w:rsidRPr="00D95521">
        <w:rPr>
          <w:color w:val="000000" w:themeColor="text1"/>
          <w:sz w:val="20"/>
          <w:szCs w:val="20"/>
        </w:rPr>
        <w:t xml:space="preserve">containing live plants </w:t>
      </w:r>
      <w:r w:rsidRPr="00D95521">
        <w:rPr>
          <w:color w:val="000000" w:themeColor="text1"/>
          <w:sz w:val="20"/>
          <w:szCs w:val="20"/>
        </w:rPr>
        <w:t>shall be permitted at building entrances and along the sides of the buildings.</w:t>
      </w:r>
    </w:p>
    <w:p w14:paraId="762D56CD" w14:textId="77777777" w:rsidR="009B2A23" w:rsidRPr="00D95521" w:rsidRDefault="009B2A23" w:rsidP="00790536">
      <w:pPr>
        <w:pStyle w:val="ListParagraph"/>
        <w:autoSpaceDE/>
        <w:autoSpaceDN/>
        <w:adjustRightInd/>
        <w:ind w:left="1440"/>
        <w:jc w:val="both"/>
        <w:rPr>
          <w:rFonts w:eastAsia="Arial"/>
          <w:color w:val="000000" w:themeColor="text1"/>
          <w:sz w:val="20"/>
          <w:szCs w:val="20"/>
        </w:rPr>
      </w:pPr>
    </w:p>
    <w:p w14:paraId="29DC2B69" w14:textId="367EC030" w:rsidR="0064209C" w:rsidRPr="00D95521" w:rsidRDefault="006648B0" w:rsidP="00790536">
      <w:pPr>
        <w:pStyle w:val="ListParagraph"/>
        <w:widowControl/>
        <w:numPr>
          <w:ilvl w:val="1"/>
          <w:numId w:val="207"/>
        </w:numPr>
        <w:autoSpaceDE/>
        <w:autoSpaceDN/>
        <w:adjustRightInd/>
        <w:ind w:left="1440" w:hanging="450"/>
        <w:jc w:val="both"/>
        <w:rPr>
          <w:bCs/>
          <w:color w:val="000000" w:themeColor="text1"/>
          <w:spacing w:val="-1"/>
          <w:sz w:val="20"/>
          <w:szCs w:val="20"/>
        </w:rPr>
      </w:pPr>
      <w:r w:rsidRPr="00D95521">
        <w:rPr>
          <w:bCs/>
          <w:color w:val="000000" w:themeColor="text1"/>
          <w:spacing w:val="-1"/>
          <w:sz w:val="20"/>
          <w:szCs w:val="20"/>
          <w:u w:val="single"/>
        </w:rPr>
        <w:t xml:space="preserve">Water </w:t>
      </w:r>
      <w:r w:rsidR="0037118C">
        <w:rPr>
          <w:bCs/>
          <w:color w:val="000000" w:themeColor="text1"/>
          <w:spacing w:val="-1"/>
          <w:sz w:val="20"/>
          <w:szCs w:val="20"/>
          <w:u w:val="single"/>
        </w:rPr>
        <w:t>f</w:t>
      </w:r>
      <w:r w:rsidRPr="00D95521">
        <w:rPr>
          <w:bCs/>
          <w:color w:val="000000" w:themeColor="text1"/>
          <w:spacing w:val="-1"/>
          <w:sz w:val="20"/>
          <w:szCs w:val="20"/>
          <w:u w:val="single"/>
        </w:rPr>
        <w:t>eatures</w:t>
      </w:r>
      <w:r w:rsidRPr="00D95521">
        <w:rPr>
          <w:bCs/>
          <w:color w:val="000000" w:themeColor="text1"/>
          <w:spacing w:val="-1"/>
          <w:sz w:val="20"/>
          <w:szCs w:val="20"/>
        </w:rPr>
        <w:t xml:space="preserve">. All water features </w:t>
      </w:r>
      <w:r w:rsidR="00AD0DDB" w:rsidRPr="00D95521">
        <w:rPr>
          <w:bCs/>
          <w:color w:val="000000" w:themeColor="text1"/>
          <w:spacing w:val="-1"/>
          <w:sz w:val="20"/>
          <w:szCs w:val="20"/>
        </w:rPr>
        <w:t xml:space="preserve">on any lot </w:t>
      </w:r>
      <w:r w:rsidRPr="00D95521">
        <w:rPr>
          <w:bCs/>
          <w:color w:val="000000" w:themeColor="text1"/>
          <w:spacing w:val="-1"/>
          <w:sz w:val="20"/>
          <w:szCs w:val="20"/>
        </w:rPr>
        <w:t>shall be equipped with a recirculation system.</w:t>
      </w:r>
      <w:r w:rsidR="004747EB" w:rsidRPr="00D95521">
        <w:rPr>
          <w:bCs/>
          <w:color w:val="000000" w:themeColor="text1"/>
          <w:spacing w:val="-1"/>
          <w:sz w:val="20"/>
          <w:szCs w:val="20"/>
        </w:rPr>
        <w:t xml:space="preserve"> </w:t>
      </w:r>
      <w:r w:rsidR="005D2610" w:rsidRPr="00D95521">
        <w:rPr>
          <w:bCs/>
          <w:color w:val="000000" w:themeColor="text1"/>
          <w:spacing w:val="-1"/>
          <w:sz w:val="20"/>
          <w:szCs w:val="20"/>
        </w:rPr>
        <w:t>This standard shall not apply to designated stormwater management areas.</w:t>
      </w:r>
    </w:p>
    <w:p w14:paraId="775C6165" w14:textId="77777777" w:rsidR="001C26D4" w:rsidRPr="00D95521" w:rsidRDefault="001C26D4" w:rsidP="00790536">
      <w:pPr>
        <w:pStyle w:val="ListParagraph"/>
        <w:widowControl/>
        <w:autoSpaceDE/>
        <w:autoSpaceDN/>
        <w:adjustRightInd/>
        <w:ind w:left="1440"/>
        <w:jc w:val="both"/>
        <w:rPr>
          <w:bCs/>
          <w:color w:val="000000" w:themeColor="text1"/>
          <w:spacing w:val="-1"/>
          <w:sz w:val="20"/>
          <w:szCs w:val="20"/>
        </w:rPr>
      </w:pPr>
    </w:p>
    <w:p w14:paraId="7790B848" w14:textId="7AE0CE7D" w:rsidR="001C26D4" w:rsidRPr="00D95521" w:rsidRDefault="001C26D4" w:rsidP="00790536">
      <w:pPr>
        <w:pStyle w:val="ListParagraph"/>
        <w:widowControl/>
        <w:numPr>
          <w:ilvl w:val="1"/>
          <w:numId w:val="207"/>
        </w:numPr>
        <w:autoSpaceDE/>
        <w:autoSpaceDN/>
        <w:adjustRightInd/>
        <w:ind w:left="1440" w:hanging="450"/>
        <w:jc w:val="both"/>
        <w:rPr>
          <w:bCs/>
          <w:color w:val="000000" w:themeColor="text1"/>
          <w:spacing w:val="-1"/>
          <w:sz w:val="20"/>
          <w:szCs w:val="20"/>
        </w:rPr>
      </w:pPr>
      <w:r w:rsidRPr="00D95521">
        <w:rPr>
          <w:bCs/>
          <w:color w:val="000000" w:themeColor="text1"/>
          <w:spacing w:val="-1"/>
          <w:sz w:val="20"/>
          <w:szCs w:val="20"/>
          <w:u w:val="single"/>
        </w:rPr>
        <w:t xml:space="preserve">Irrigation </w:t>
      </w:r>
      <w:r w:rsidR="0037118C">
        <w:rPr>
          <w:bCs/>
          <w:color w:val="000000" w:themeColor="text1"/>
          <w:spacing w:val="-1"/>
          <w:sz w:val="20"/>
          <w:szCs w:val="20"/>
          <w:u w:val="single"/>
        </w:rPr>
        <w:t>s</w:t>
      </w:r>
      <w:r w:rsidRPr="00D95521">
        <w:rPr>
          <w:bCs/>
          <w:color w:val="000000" w:themeColor="text1"/>
          <w:spacing w:val="-1"/>
          <w:sz w:val="20"/>
          <w:szCs w:val="20"/>
          <w:u w:val="single"/>
        </w:rPr>
        <w:t>ystems</w:t>
      </w:r>
      <w:r w:rsidRPr="00D95521">
        <w:rPr>
          <w:bCs/>
          <w:color w:val="000000" w:themeColor="text1"/>
          <w:spacing w:val="-1"/>
          <w:sz w:val="20"/>
          <w:szCs w:val="20"/>
        </w:rPr>
        <w:t>.</w:t>
      </w:r>
      <w:r w:rsidR="001230CA" w:rsidRPr="00D95521">
        <w:rPr>
          <w:bCs/>
          <w:color w:val="000000" w:themeColor="text1"/>
          <w:spacing w:val="-1"/>
          <w:sz w:val="20"/>
          <w:szCs w:val="20"/>
        </w:rPr>
        <w:t xml:space="preserve"> Irrigation systems shall be required in all </w:t>
      </w:r>
      <w:r w:rsidR="005F58ED" w:rsidRPr="00D95521">
        <w:rPr>
          <w:bCs/>
          <w:color w:val="000000" w:themeColor="text1"/>
          <w:spacing w:val="-1"/>
          <w:sz w:val="20"/>
          <w:szCs w:val="20"/>
        </w:rPr>
        <w:t>Planting Areas</w:t>
      </w:r>
      <w:r w:rsidR="00050546" w:rsidRPr="00D95521">
        <w:rPr>
          <w:bCs/>
          <w:color w:val="000000" w:themeColor="text1"/>
          <w:spacing w:val="-1"/>
          <w:sz w:val="20"/>
          <w:szCs w:val="20"/>
        </w:rPr>
        <w:t xml:space="preserve">. Manual surface irrigation shall be </w:t>
      </w:r>
      <w:r w:rsidR="00AF0290" w:rsidRPr="00D95521">
        <w:rPr>
          <w:bCs/>
          <w:color w:val="000000" w:themeColor="text1"/>
          <w:spacing w:val="-1"/>
          <w:sz w:val="20"/>
          <w:szCs w:val="20"/>
        </w:rPr>
        <w:t>prohibited. Permitted irrigation systems</w:t>
      </w:r>
      <w:r w:rsidR="00C805AA" w:rsidRPr="00D95521">
        <w:rPr>
          <w:bCs/>
          <w:color w:val="000000" w:themeColor="text1"/>
          <w:spacing w:val="-1"/>
          <w:sz w:val="20"/>
          <w:szCs w:val="20"/>
        </w:rPr>
        <w:t xml:space="preserve"> inclu</w:t>
      </w:r>
      <w:r w:rsidR="00AF0290" w:rsidRPr="00D95521">
        <w:rPr>
          <w:bCs/>
          <w:color w:val="000000" w:themeColor="text1"/>
          <w:spacing w:val="-1"/>
          <w:sz w:val="20"/>
          <w:szCs w:val="20"/>
        </w:rPr>
        <w:t>de,</w:t>
      </w:r>
      <w:r w:rsidR="00C805AA" w:rsidRPr="00D95521">
        <w:rPr>
          <w:bCs/>
          <w:color w:val="000000" w:themeColor="text1"/>
          <w:spacing w:val="-1"/>
          <w:sz w:val="20"/>
          <w:szCs w:val="20"/>
        </w:rPr>
        <w:t xml:space="preserve"> but</w:t>
      </w:r>
      <w:r w:rsidR="00AF0290" w:rsidRPr="00D95521">
        <w:rPr>
          <w:bCs/>
          <w:color w:val="000000" w:themeColor="text1"/>
          <w:spacing w:val="-1"/>
          <w:sz w:val="20"/>
          <w:szCs w:val="20"/>
        </w:rPr>
        <w:t xml:space="preserve"> are</w:t>
      </w:r>
      <w:r w:rsidR="00C805AA" w:rsidRPr="00D95521">
        <w:rPr>
          <w:bCs/>
          <w:color w:val="000000" w:themeColor="text1"/>
          <w:spacing w:val="-1"/>
          <w:sz w:val="20"/>
          <w:szCs w:val="20"/>
        </w:rPr>
        <w:t xml:space="preserve"> not limited to:</w:t>
      </w:r>
    </w:p>
    <w:p w14:paraId="421D28B5" w14:textId="77777777" w:rsidR="00C805AA" w:rsidRPr="00D95521" w:rsidRDefault="00C805AA" w:rsidP="00790536">
      <w:pPr>
        <w:pStyle w:val="ListParagraph"/>
        <w:widowControl/>
        <w:autoSpaceDE/>
        <w:autoSpaceDN/>
        <w:adjustRightInd/>
        <w:ind w:left="1440"/>
        <w:jc w:val="both"/>
        <w:rPr>
          <w:bCs/>
          <w:color w:val="000000" w:themeColor="text1"/>
          <w:spacing w:val="-1"/>
          <w:sz w:val="20"/>
          <w:szCs w:val="20"/>
          <w:u w:val="single"/>
        </w:rPr>
      </w:pPr>
    </w:p>
    <w:p w14:paraId="23508876" w14:textId="0AD763E4" w:rsidR="00EF5EFC" w:rsidRPr="00D95521" w:rsidRDefault="00EF5EFC" w:rsidP="00790536">
      <w:pPr>
        <w:pStyle w:val="ListParagraph"/>
        <w:numPr>
          <w:ilvl w:val="0"/>
          <w:numId w:val="233"/>
        </w:numPr>
        <w:autoSpaceDE/>
        <w:autoSpaceDN/>
        <w:adjustRightInd/>
        <w:jc w:val="both"/>
        <w:rPr>
          <w:rFonts w:eastAsia="Arial"/>
          <w:color w:val="000000" w:themeColor="text1"/>
          <w:sz w:val="20"/>
          <w:szCs w:val="20"/>
        </w:rPr>
      </w:pPr>
      <w:r w:rsidRPr="00D95521">
        <w:rPr>
          <w:rFonts w:eastAsia="Arial"/>
          <w:color w:val="000000" w:themeColor="text1"/>
          <w:sz w:val="20"/>
          <w:szCs w:val="20"/>
        </w:rPr>
        <w:t>Sprinkler irrigation (underground);</w:t>
      </w:r>
    </w:p>
    <w:p w14:paraId="638FD116" w14:textId="77777777" w:rsidR="00EF5EFC" w:rsidRPr="00D95521" w:rsidRDefault="00EF5EFC" w:rsidP="00790536">
      <w:pPr>
        <w:pStyle w:val="ListParagraph"/>
        <w:ind w:left="900" w:hanging="360"/>
        <w:jc w:val="both"/>
        <w:rPr>
          <w:rFonts w:eastAsia="Arial"/>
          <w:color w:val="000000" w:themeColor="text1"/>
          <w:sz w:val="20"/>
          <w:szCs w:val="20"/>
        </w:rPr>
      </w:pPr>
      <w:r w:rsidRPr="00D95521">
        <w:rPr>
          <w:rFonts w:eastAsia="Arial"/>
          <w:color w:val="000000" w:themeColor="text1"/>
          <w:sz w:val="20"/>
          <w:szCs w:val="20"/>
        </w:rPr>
        <w:t xml:space="preserve"> </w:t>
      </w:r>
    </w:p>
    <w:p w14:paraId="1F551801" w14:textId="1215DFC6" w:rsidR="00EF5EFC" w:rsidRPr="00D95521" w:rsidRDefault="00EF5EFC" w:rsidP="00790536">
      <w:pPr>
        <w:pStyle w:val="ListParagraph"/>
        <w:numPr>
          <w:ilvl w:val="0"/>
          <w:numId w:val="233"/>
        </w:numPr>
        <w:autoSpaceDE/>
        <w:autoSpaceDN/>
        <w:adjustRightInd/>
        <w:jc w:val="both"/>
        <w:rPr>
          <w:rFonts w:eastAsia="Arial"/>
          <w:color w:val="000000" w:themeColor="text1"/>
          <w:sz w:val="20"/>
          <w:szCs w:val="20"/>
        </w:rPr>
      </w:pPr>
      <w:r w:rsidRPr="00D95521">
        <w:rPr>
          <w:rFonts w:eastAsia="Arial"/>
          <w:color w:val="000000" w:themeColor="text1"/>
          <w:sz w:val="20"/>
          <w:szCs w:val="20"/>
        </w:rPr>
        <w:t>Soaker hose;</w:t>
      </w:r>
    </w:p>
    <w:p w14:paraId="1E869E21" w14:textId="77777777" w:rsidR="00EF5EFC" w:rsidRPr="00D95521" w:rsidRDefault="00EF5EFC" w:rsidP="00790536">
      <w:pPr>
        <w:pStyle w:val="ListParagraph"/>
        <w:ind w:left="900" w:hanging="360"/>
        <w:jc w:val="both"/>
        <w:rPr>
          <w:rFonts w:eastAsia="Arial"/>
          <w:color w:val="000000" w:themeColor="text1"/>
          <w:sz w:val="20"/>
          <w:szCs w:val="20"/>
        </w:rPr>
      </w:pPr>
    </w:p>
    <w:p w14:paraId="4EAD9FC0" w14:textId="7917553D" w:rsidR="00EF5EFC" w:rsidRPr="00D95521" w:rsidRDefault="00EF5EFC" w:rsidP="00790536">
      <w:pPr>
        <w:pStyle w:val="ListParagraph"/>
        <w:numPr>
          <w:ilvl w:val="0"/>
          <w:numId w:val="233"/>
        </w:numPr>
        <w:autoSpaceDE/>
        <w:autoSpaceDN/>
        <w:adjustRightInd/>
        <w:jc w:val="both"/>
        <w:rPr>
          <w:rFonts w:eastAsia="Arial"/>
          <w:color w:val="000000" w:themeColor="text1"/>
          <w:sz w:val="20"/>
          <w:szCs w:val="20"/>
        </w:rPr>
      </w:pPr>
      <w:r w:rsidRPr="00D95521">
        <w:rPr>
          <w:rFonts w:eastAsia="Arial"/>
          <w:color w:val="000000" w:themeColor="text1"/>
          <w:sz w:val="20"/>
          <w:szCs w:val="20"/>
        </w:rPr>
        <w:t>Drip irrigation;</w:t>
      </w:r>
    </w:p>
    <w:p w14:paraId="706BB6BE" w14:textId="77777777" w:rsidR="00EF5EFC" w:rsidRPr="00D95521" w:rsidRDefault="00EF5EFC" w:rsidP="00790536">
      <w:pPr>
        <w:pStyle w:val="ListParagraph"/>
        <w:autoSpaceDE/>
        <w:autoSpaceDN/>
        <w:adjustRightInd/>
        <w:ind w:left="2160"/>
        <w:jc w:val="both"/>
        <w:rPr>
          <w:rFonts w:eastAsia="Arial"/>
          <w:color w:val="000000" w:themeColor="text1"/>
          <w:sz w:val="20"/>
          <w:szCs w:val="20"/>
        </w:rPr>
      </w:pPr>
    </w:p>
    <w:p w14:paraId="6DBD7522" w14:textId="50C33873" w:rsidR="009C07D0" w:rsidRPr="00D95521" w:rsidRDefault="00EF5EFC" w:rsidP="00790536">
      <w:pPr>
        <w:pStyle w:val="ListParagraph"/>
        <w:numPr>
          <w:ilvl w:val="0"/>
          <w:numId w:val="233"/>
        </w:numPr>
        <w:autoSpaceDE/>
        <w:autoSpaceDN/>
        <w:adjustRightInd/>
        <w:jc w:val="both"/>
        <w:rPr>
          <w:rFonts w:eastAsia="Arial"/>
          <w:color w:val="000000" w:themeColor="text1"/>
          <w:sz w:val="20"/>
          <w:szCs w:val="20"/>
        </w:rPr>
      </w:pPr>
      <w:r w:rsidRPr="00D95521">
        <w:rPr>
          <w:rFonts w:eastAsia="Arial"/>
          <w:color w:val="000000" w:themeColor="text1"/>
          <w:sz w:val="20"/>
          <w:szCs w:val="20"/>
        </w:rPr>
        <w:t>Bubbler</w:t>
      </w:r>
      <w:r w:rsidR="007949A6" w:rsidRPr="00D95521">
        <w:rPr>
          <w:rFonts w:eastAsia="Arial"/>
          <w:color w:val="000000" w:themeColor="text1"/>
          <w:sz w:val="20"/>
          <w:szCs w:val="20"/>
        </w:rPr>
        <w:t>.</w:t>
      </w:r>
    </w:p>
    <w:p w14:paraId="6EF60433" w14:textId="77777777" w:rsidR="008E2EA9" w:rsidRPr="00D95521" w:rsidRDefault="008E2EA9" w:rsidP="00790536">
      <w:pPr>
        <w:pStyle w:val="ListParagraph"/>
        <w:autoSpaceDE/>
        <w:autoSpaceDN/>
        <w:adjustRightInd/>
        <w:ind w:left="1440"/>
        <w:jc w:val="both"/>
        <w:rPr>
          <w:rFonts w:eastAsia="Arial"/>
          <w:color w:val="000000" w:themeColor="text1"/>
          <w:sz w:val="20"/>
          <w:szCs w:val="20"/>
        </w:rPr>
      </w:pPr>
    </w:p>
    <w:p w14:paraId="6F0C022C" w14:textId="0F139717" w:rsidR="008E2EA9" w:rsidRPr="00D95521" w:rsidRDefault="008E2EA9" w:rsidP="00790536">
      <w:pPr>
        <w:pStyle w:val="ListParagraph"/>
        <w:numPr>
          <w:ilvl w:val="1"/>
          <w:numId w:val="207"/>
        </w:numPr>
        <w:autoSpaceDE/>
        <w:autoSpaceDN/>
        <w:adjustRightInd/>
        <w:ind w:left="1440"/>
        <w:jc w:val="both"/>
        <w:rPr>
          <w:rFonts w:eastAsia="Arial"/>
          <w:color w:val="000000" w:themeColor="text1"/>
          <w:sz w:val="20"/>
          <w:szCs w:val="20"/>
        </w:rPr>
      </w:pPr>
      <w:r w:rsidRPr="00D95521">
        <w:rPr>
          <w:bCs/>
          <w:color w:val="000000" w:themeColor="text1"/>
          <w:spacing w:val="-1"/>
          <w:sz w:val="20"/>
          <w:szCs w:val="20"/>
          <w:u w:val="single"/>
        </w:rPr>
        <w:t xml:space="preserve">Tree </w:t>
      </w:r>
      <w:r w:rsidR="0037118C">
        <w:rPr>
          <w:bCs/>
          <w:color w:val="000000" w:themeColor="text1"/>
          <w:spacing w:val="-1"/>
          <w:sz w:val="20"/>
          <w:szCs w:val="20"/>
          <w:u w:val="single"/>
        </w:rPr>
        <w:t>p</w:t>
      </w:r>
      <w:r w:rsidRPr="00D95521">
        <w:rPr>
          <w:bCs/>
          <w:color w:val="000000" w:themeColor="text1"/>
          <w:spacing w:val="-1"/>
          <w:sz w:val="20"/>
          <w:szCs w:val="20"/>
          <w:u w:val="single"/>
        </w:rPr>
        <w:t>reservation</w:t>
      </w:r>
      <w:r w:rsidRPr="00D95521">
        <w:rPr>
          <w:bCs/>
          <w:color w:val="000000" w:themeColor="text1"/>
          <w:spacing w:val="-1"/>
          <w:sz w:val="20"/>
          <w:szCs w:val="20"/>
        </w:rPr>
        <w:t>. The preservation of existing on-site trees and vegetation that are compliant with all PUD standards may be counted toward required landscaping requirements, at the discretion of the Zoning Administrator.</w:t>
      </w:r>
    </w:p>
    <w:p w14:paraId="45762232" w14:textId="77777777" w:rsidR="008E2EA9" w:rsidRPr="00D95521" w:rsidRDefault="008E2EA9" w:rsidP="00790536">
      <w:pPr>
        <w:pStyle w:val="ListParagraph"/>
        <w:autoSpaceDE/>
        <w:autoSpaceDN/>
        <w:adjustRightInd/>
        <w:ind w:left="1440"/>
        <w:jc w:val="both"/>
        <w:rPr>
          <w:rFonts w:eastAsia="Arial"/>
          <w:color w:val="000000" w:themeColor="text1"/>
          <w:sz w:val="20"/>
          <w:szCs w:val="20"/>
        </w:rPr>
      </w:pPr>
    </w:p>
    <w:p w14:paraId="116A63B4" w14:textId="32729944" w:rsidR="004F583E" w:rsidRPr="00D95521" w:rsidRDefault="008E2EA9" w:rsidP="00790536">
      <w:pPr>
        <w:pStyle w:val="ListParagraph"/>
        <w:numPr>
          <w:ilvl w:val="1"/>
          <w:numId w:val="207"/>
        </w:numPr>
        <w:autoSpaceDE/>
        <w:autoSpaceDN/>
        <w:adjustRightInd/>
        <w:ind w:left="1440"/>
        <w:jc w:val="both"/>
        <w:rPr>
          <w:rFonts w:eastAsia="Arial"/>
          <w:color w:val="000000" w:themeColor="text1"/>
          <w:sz w:val="20"/>
          <w:szCs w:val="20"/>
        </w:rPr>
      </w:pPr>
      <w:r w:rsidRPr="00D95521">
        <w:rPr>
          <w:rFonts w:eastAsia="Arial"/>
          <w:color w:val="000000" w:themeColor="text1"/>
          <w:sz w:val="20"/>
          <w:szCs w:val="20"/>
          <w:u w:val="single"/>
        </w:rPr>
        <w:t xml:space="preserve">Tree </w:t>
      </w:r>
      <w:r w:rsidR="0037118C">
        <w:rPr>
          <w:rFonts w:eastAsia="Arial"/>
          <w:color w:val="000000" w:themeColor="text1"/>
          <w:sz w:val="20"/>
          <w:szCs w:val="20"/>
          <w:u w:val="single"/>
        </w:rPr>
        <w:t>r</w:t>
      </w:r>
      <w:r w:rsidRPr="00D95521">
        <w:rPr>
          <w:rFonts w:eastAsia="Arial"/>
          <w:color w:val="000000" w:themeColor="text1"/>
          <w:sz w:val="20"/>
          <w:szCs w:val="20"/>
          <w:u w:val="single"/>
        </w:rPr>
        <w:t xml:space="preserve">emoval and </w:t>
      </w:r>
      <w:r w:rsidR="0037118C">
        <w:rPr>
          <w:rFonts w:eastAsia="Arial"/>
          <w:color w:val="000000" w:themeColor="text1"/>
          <w:sz w:val="20"/>
          <w:szCs w:val="20"/>
          <w:u w:val="single"/>
        </w:rPr>
        <w:t>r</w:t>
      </w:r>
      <w:r w:rsidRPr="00D95521">
        <w:rPr>
          <w:rFonts w:eastAsia="Arial"/>
          <w:color w:val="000000" w:themeColor="text1"/>
          <w:sz w:val="20"/>
          <w:szCs w:val="20"/>
          <w:u w:val="single"/>
        </w:rPr>
        <w:t>eplacement</w:t>
      </w:r>
      <w:r w:rsidR="0098787B" w:rsidRPr="00D95521">
        <w:rPr>
          <w:rFonts w:eastAsia="Arial"/>
          <w:color w:val="000000" w:themeColor="text1"/>
          <w:sz w:val="20"/>
          <w:szCs w:val="20"/>
        </w:rPr>
        <w:t xml:space="preserve">. </w:t>
      </w:r>
      <w:r w:rsidR="00257DF8" w:rsidRPr="00D95521">
        <w:rPr>
          <w:rFonts w:eastAsia="Arial"/>
          <w:color w:val="000000" w:themeColor="text1"/>
          <w:sz w:val="20"/>
          <w:szCs w:val="20"/>
        </w:rPr>
        <w:t xml:space="preserve">On </w:t>
      </w:r>
      <w:r w:rsidR="00CF120C" w:rsidRPr="00D95521">
        <w:rPr>
          <w:rFonts w:eastAsia="Arial"/>
          <w:color w:val="000000" w:themeColor="text1"/>
          <w:sz w:val="20"/>
          <w:szCs w:val="20"/>
        </w:rPr>
        <w:t>any</w:t>
      </w:r>
      <w:r w:rsidR="00257DF8" w:rsidRPr="00D95521">
        <w:rPr>
          <w:rFonts w:eastAsia="Arial"/>
          <w:color w:val="000000" w:themeColor="text1"/>
          <w:sz w:val="20"/>
          <w:szCs w:val="20"/>
        </w:rPr>
        <w:t xml:space="preserve"> lot where </w:t>
      </w:r>
      <w:r w:rsidR="004B6C30" w:rsidRPr="00D95521">
        <w:rPr>
          <w:rFonts w:eastAsia="Arial"/>
          <w:color w:val="000000" w:themeColor="text1"/>
          <w:sz w:val="20"/>
          <w:szCs w:val="20"/>
        </w:rPr>
        <w:t>tr</w:t>
      </w:r>
      <w:r w:rsidR="00257DF8" w:rsidRPr="00D95521">
        <w:rPr>
          <w:rFonts w:eastAsia="Arial"/>
          <w:color w:val="000000" w:themeColor="text1"/>
          <w:sz w:val="20"/>
          <w:szCs w:val="20"/>
        </w:rPr>
        <w:t xml:space="preserve">ees are cleared for development, </w:t>
      </w:r>
      <w:r w:rsidR="004B6C30" w:rsidRPr="00D95521">
        <w:rPr>
          <w:rFonts w:eastAsia="Arial"/>
          <w:color w:val="000000" w:themeColor="text1"/>
          <w:sz w:val="20"/>
          <w:szCs w:val="20"/>
        </w:rPr>
        <w:t>the owner shall replace the tree</w:t>
      </w:r>
      <w:r w:rsidR="00BB5E53" w:rsidRPr="00D95521">
        <w:rPr>
          <w:rFonts w:eastAsia="Arial"/>
          <w:color w:val="000000" w:themeColor="text1"/>
          <w:sz w:val="20"/>
          <w:szCs w:val="20"/>
        </w:rPr>
        <w:t>(s)</w:t>
      </w:r>
      <w:r w:rsidR="008C15A1" w:rsidRPr="00D95521">
        <w:rPr>
          <w:rFonts w:eastAsia="Arial"/>
          <w:color w:val="000000" w:themeColor="text1"/>
          <w:sz w:val="20"/>
          <w:szCs w:val="20"/>
        </w:rPr>
        <w:t xml:space="preserve"> </w:t>
      </w:r>
      <w:r w:rsidR="004B6C30" w:rsidRPr="00D95521">
        <w:rPr>
          <w:rFonts w:eastAsia="Arial"/>
          <w:color w:val="000000" w:themeColor="text1"/>
          <w:sz w:val="20"/>
          <w:szCs w:val="20"/>
        </w:rPr>
        <w:t xml:space="preserve">or </w:t>
      </w:r>
      <w:r w:rsidR="00BB5E53" w:rsidRPr="00D95521">
        <w:rPr>
          <w:rFonts w:eastAsia="Arial"/>
          <w:color w:val="000000" w:themeColor="text1"/>
          <w:sz w:val="20"/>
          <w:szCs w:val="20"/>
        </w:rPr>
        <w:t>pay the tree replacement fee</w:t>
      </w:r>
      <w:r w:rsidR="008C15A1" w:rsidRPr="00D95521">
        <w:rPr>
          <w:rFonts w:eastAsia="Arial"/>
          <w:color w:val="000000" w:themeColor="text1"/>
          <w:sz w:val="20"/>
          <w:szCs w:val="20"/>
        </w:rPr>
        <w:t>,</w:t>
      </w:r>
      <w:r w:rsidR="008D4594" w:rsidRPr="00D95521">
        <w:rPr>
          <w:rFonts w:eastAsia="Arial"/>
          <w:color w:val="000000" w:themeColor="text1"/>
          <w:sz w:val="20"/>
          <w:szCs w:val="20"/>
        </w:rPr>
        <w:t xml:space="preserve"> </w:t>
      </w:r>
      <w:r w:rsidR="003B296E" w:rsidRPr="00D95521">
        <w:rPr>
          <w:rFonts w:eastAsia="Arial"/>
          <w:color w:val="000000" w:themeColor="text1"/>
          <w:sz w:val="20"/>
          <w:szCs w:val="20"/>
        </w:rPr>
        <w:t>as required by the</w:t>
      </w:r>
      <w:r w:rsidR="00B3131B" w:rsidRPr="00D95521">
        <w:rPr>
          <w:color w:val="000000" w:themeColor="text1"/>
          <w:sz w:val="20"/>
          <w:szCs w:val="20"/>
        </w:rPr>
        <w:t xml:space="preserve"> </w:t>
      </w:r>
      <w:r w:rsidR="003B296E" w:rsidRPr="00D95521">
        <w:rPr>
          <w:color w:val="000000" w:themeColor="text1"/>
          <w:sz w:val="20"/>
          <w:szCs w:val="20"/>
        </w:rPr>
        <w:t xml:space="preserve">zoning and/or subdivision </w:t>
      </w:r>
      <w:r w:rsidR="00B3131B" w:rsidRPr="00D95521">
        <w:rPr>
          <w:sz w:val="20"/>
          <w:szCs w:val="20"/>
        </w:rPr>
        <w:t xml:space="preserve">standards </w:t>
      </w:r>
      <w:r w:rsidR="00C9396C" w:rsidRPr="00D95521">
        <w:rPr>
          <w:color w:val="000000" w:themeColor="text1"/>
          <w:sz w:val="20"/>
          <w:szCs w:val="20"/>
        </w:rPr>
        <w:t xml:space="preserve">for </w:t>
      </w:r>
      <w:r w:rsidR="00FD216F">
        <w:rPr>
          <w:color w:val="000000" w:themeColor="text1"/>
          <w:sz w:val="20"/>
          <w:szCs w:val="20"/>
        </w:rPr>
        <w:t>the</w:t>
      </w:r>
      <w:r w:rsidR="00C9396C" w:rsidRPr="00D95521">
        <w:rPr>
          <w:color w:val="000000" w:themeColor="text1"/>
          <w:sz w:val="20"/>
          <w:szCs w:val="20"/>
        </w:rPr>
        <w:t xml:space="preserve"> CD-5 character-based zoning district or a C-2 commercial zoning district</w:t>
      </w:r>
      <w:r w:rsidR="00C9396C" w:rsidRPr="00D95521">
        <w:rPr>
          <w:sz w:val="20"/>
          <w:szCs w:val="20"/>
        </w:rPr>
        <w:t xml:space="preserve"> </w:t>
      </w:r>
      <w:r w:rsidR="00B3131B" w:rsidRPr="00D95521">
        <w:rPr>
          <w:sz w:val="20"/>
          <w:szCs w:val="20"/>
        </w:rPr>
        <w:t>in</w:t>
      </w:r>
      <w:r w:rsidR="003B296E" w:rsidRPr="00D95521">
        <w:rPr>
          <w:sz w:val="20"/>
          <w:szCs w:val="20"/>
        </w:rPr>
        <w:t xml:space="preserve"> effect</w:t>
      </w:r>
      <w:r w:rsidR="00B3131B" w:rsidRPr="00D95521">
        <w:rPr>
          <w:sz w:val="20"/>
          <w:szCs w:val="20"/>
        </w:rPr>
        <w:t xml:space="preserve"> at the time of issuance of any required building permit</w:t>
      </w:r>
      <w:r w:rsidR="00B3131B" w:rsidRPr="00D95521">
        <w:t>.</w:t>
      </w:r>
    </w:p>
    <w:p w14:paraId="6D015837" w14:textId="77777777" w:rsidR="000012A2" w:rsidRPr="00D95521" w:rsidRDefault="000012A2" w:rsidP="00790536">
      <w:pPr>
        <w:pStyle w:val="ListParagraph"/>
        <w:autoSpaceDE/>
        <w:autoSpaceDN/>
        <w:adjustRightInd/>
        <w:ind w:left="1440"/>
        <w:jc w:val="both"/>
        <w:rPr>
          <w:rFonts w:eastAsia="Arial"/>
          <w:color w:val="000000" w:themeColor="text1"/>
          <w:sz w:val="20"/>
          <w:szCs w:val="20"/>
        </w:rPr>
      </w:pPr>
    </w:p>
    <w:p w14:paraId="5C96DAC7" w14:textId="1558EE7B" w:rsidR="00A768D6" w:rsidRPr="00D95521" w:rsidRDefault="000012A2" w:rsidP="00790536">
      <w:pPr>
        <w:pStyle w:val="ListParagraph"/>
        <w:numPr>
          <w:ilvl w:val="1"/>
          <w:numId w:val="207"/>
        </w:numPr>
        <w:autoSpaceDE/>
        <w:autoSpaceDN/>
        <w:adjustRightInd/>
        <w:ind w:left="1440"/>
        <w:jc w:val="both"/>
        <w:rPr>
          <w:rFonts w:eastAsia="Arial"/>
          <w:color w:val="000000" w:themeColor="text1"/>
          <w:sz w:val="20"/>
          <w:szCs w:val="20"/>
        </w:rPr>
      </w:pPr>
      <w:r w:rsidRPr="00D95521">
        <w:rPr>
          <w:color w:val="000000" w:themeColor="text1"/>
          <w:sz w:val="20"/>
          <w:szCs w:val="20"/>
          <w:u w:val="single"/>
        </w:rPr>
        <w:t>Maintenance.</w:t>
      </w:r>
      <w:r w:rsidR="00AD5193" w:rsidRPr="00D95521">
        <w:rPr>
          <w:color w:val="000000" w:themeColor="text1"/>
          <w:sz w:val="20"/>
          <w:szCs w:val="20"/>
        </w:rPr>
        <w:t xml:space="preserve"> </w:t>
      </w:r>
      <w:r w:rsidR="00CB16F0" w:rsidRPr="00D95521">
        <w:rPr>
          <w:color w:val="000000" w:themeColor="text1"/>
          <w:sz w:val="20"/>
          <w:szCs w:val="20"/>
        </w:rPr>
        <w:t xml:space="preserve">All </w:t>
      </w:r>
      <w:r w:rsidR="004B25CE" w:rsidRPr="00D95521">
        <w:rPr>
          <w:color w:val="000000" w:themeColor="text1"/>
          <w:sz w:val="20"/>
          <w:szCs w:val="20"/>
        </w:rPr>
        <w:t xml:space="preserve">Planting </w:t>
      </w:r>
      <w:r w:rsidR="0037118C">
        <w:rPr>
          <w:color w:val="000000" w:themeColor="text1"/>
          <w:sz w:val="20"/>
          <w:szCs w:val="20"/>
        </w:rPr>
        <w:t>a</w:t>
      </w:r>
      <w:r w:rsidR="004B25CE" w:rsidRPr="00D95521">
        <w:rPr>
          <w:color w:val="000000" w:themeColor="text1"/>
          <w:sz w:val="20"/>
          <w:szCs w:val="20"/>
        </w:rPr>
        <w:t>reas</w:t>
      </w:r>
      <w:r w:rsidR="00CB16F0" w:rsidRPr="00D95521">
        <w:rPr>
          <w:color w:val="000000" w:themeColor="text1"/>
          <w:sz w:val="20"/>
          <w:szCs w:val="20"/>
        </w:rPr>
        <w:t xml:space="preserve"> shall be </w:t>
      </w:r>
      <w:r w:rsidR="006B165A" w:rsidRPr="00D95521">
        <w:rPr>
          <w:color w:val="000000" w:themeColor="text1"/>
          <w:sz w:val="20"/>
          <w:szCs w:val="20"/>
        </w:rPr>
        <w:t xml:space="preserve">promptly and </w:t>
      </w:r>
      <w:r w:rsidR="00CB16F0" w:rsidRPr="00D95521">
        <w:rPr>
          <w:color w:val="000000" w:themeColor="text1"/>
          <w:sz w:val="20"/>
          <w:szCs w:val="20"/>
        </w:rPr>
        <w:t xml:space="preserve">properly maintained by the property owner, including the replacement of </w:t>
      </w:r>
      <w:r w:rsidR="0037118C">
        <w:rPr>
          <w:color w:val="000000" w:themeColor="text1"/>
          <w:sz w:val="20"/>
          <w:szCs w:val="20"/>
        </w:rPr>
        <w:t>l</w:t>
      </w:r>
      <w:r w:rsidR="00F6014D" w:rsidRPr="00D95521">
        <w:rPr>
          <w:color w:val="000000" w:themeColor="text1"/>
          <w:sz w:val="20"/>
          <w:szCs w:val="20"/>
        </w:rPr>
        <w:t>andscape</w:t>
      </w:r>
      <w:r w:rsidR="00CB16F0" w:rsidRPr="00D95521">
        <w:rPr>
          <w:color w:val="000000" w:themeColor="text1"/>
          <w:sz w:val="20"/>
          <w:szCs w:val="20"/>
        </w:rPr>
        <w:t xml:space="preserve"> </w:t>
      </w:r>
      <w:r w:rsidR="0037118C">
        <w:rPr>
          <w:color w:val="000000" w:themeColor="text1"/>
          <w:sz w:val="20"/>
          <w:szCs w:val="20"/>
        </w:rPr>
        <w:t>m</w:t>
      </w:r>
      <w:r w:rsidR="00CB16F0" w:rsidRPr="00D95521">
        <w:rPr>
          <w:color w:val="000000" w:themeColor="text1"/>
          <w:sz w:val="20"/>
          <w:szCs w:val="20"/>
        </w:rPr>
        <w:t>aterial</w:t>
      </w:r>
      <w:r w:rsidR="00F6014D" w:rsidRPr="00D95521">
        <w:rPr>
          <w:color w:val="000000" w:themeColor="text1"/>
          <w:sz w:val="20"/>
          <w:szCs w:val="20"/>
        </w:rPr>
        <w:t>s</w:t>
      </w:r>
      <w:r w:rsidR="00CB16F0" w:rsidRPr="00D95521">
        <w:rPr>
          <w:color w:val="000000" w:themeColor="text1"/>
          <w:sz w:val="20"/>
          <w:szCs w:val="20"/>
        </w:rPr>
        <w:t xml:space="preserve"> as necessary to remain in compliance with the Landscap</w:t>
      </w:r>
      <w:r w:rsidR="00C27D9C" w:rsidRPr="00D95521">
        <w:rPr>
          <w:color w:val="000000" w:themeColor="text1"/>
          <w:sz w:val="20"/>
          <w:szCs w:val="20"/>
        </w:rPr>
        <w:t>e</w:t>
      </w:r>
      <w:r w:rsidR="00CB16F0" w:rsidRPr="00D95521">
        <w:rPr>
          <w:color w:val="000000" w:themeColor="text1"/>
          <w:sz w:val="20"/>
          <w:szCs w:val="20"/>
        </w:rPr>
        <w:t xml:space="preserve"> Standards.</w:t>
      </w:r>
    </w:p>
    <w:p w14:paraId="304C8707" w14:textId="77777777" w:rsidR="00045FB0" w:rsidRPr="00D95521" w:rsidRDefault="00045FB0" w:rsidP="00790536">
      <w:pPr>
        <w:pStyle w:val="BodyText"/>
        <w:tabs>
          <w:tab w:val="left" w:pos="840"/>
        </w:tabs>
        <w:kinsoku w:val="0"/>
        <w:overflowPunct w:val="0"/>
        <w:spacing w:after="120"/>
        <w:ind w:left="0" w:firstLine="0"/>
        <w:jc w:val="both"/>
        <w:rPr>
          <w:rFonts w:ascii="Times New Roman" w:hAnsi="Times New Roman" w:cs="Times New Roman"/>
          <w:color w:val="000000" w:themeColor="text1"/>
          <w:sz w:val="20"/>
          <w:szCs w:val="20"/>
        </w:rPr>
      </w:pPr>
    </w:p>
    <w:p w14:paraId="1B667EBF" w14:textId="0F81A0C6" w:rsidR="00870F2B" w:rsidRPr="00D95521" w:rsidRDefault="00045FB0" w:rsidP="00790536">
      <w:pPr>
        <w:pStyle w:val="BodyText"/>
        <w:numPr>
          <w:ilvl w:val="0"/>
          <w:numId w:val="311"/>
        </w:numPr>
        <w:kinsoku w:val="0"/>
        <w:overflowPunct w:val="0"/>
        <w:spacing w:after="120"/>
        <w:ind w:left="450" w:hanging="450"/>
        <w:jc w:val="both"/>
        <w:rPr>
          <w:rFonts w:ascii="Times New Roman" w:hAnsi="Times New Roman" w:cs="Times New Roman"/>
          <w:color w:val="000000" w:themeColor="text1"/>
          <w:sz w:val="20"/>
          <w:szCs w:val="20"/>
        </w:rPr>
      </w:pPr>
      <w:r w:rsidRPr="00D95521">
        <w:rPr>
          <w:rFonts w:ascii="Times New Roman" w:hAnsi="Times New Roman" w:cs="Times New Roman"/>
          <w:b/>
          <w:bCs/>
          <w:color w:val="000000" w:themeColor="text1"/>
          <w:u w:val="single"/>
        </w:rPr>
        <w:t>L</w:t>
      </w:r>
      <w:r w:rsidR="008A62FB" w:rsidRPr="00D95521">
        <w:rPr>
          <w:rFonts w:ascii="Times New Roman" w:hAnsi="Times New Roman" w:cs="Times New Roman"/>
          <w:b/>
          <w:bCs/>
          <w:color w:val="000000" w:themeColor="text1"/>
          <w:u w:val="single"/>
        </w:rPr>
        <w:t>IGHTING</w:t>
      </w:r>
      <w:r w:rsidRPr="00D95521">
        <w:rPr>
          <w:rFonts w:ascii="Times New Roman" w:hAnsi="Times New Roman" w:cs="Times New Roman"/>
          <w:b/>
          <w:bCs/>
          <w:color w:val="000000" w:themeColor="text1"/>
          <w:u w:val="single"/>
        </w:rPr>
        <w:t xml:space="preserve"> STANDARDS.</w:t>
      </w:r>
    </w:p>
    <w:p w14:paraId="427E9FAD" w14:textId="7B019787" w:rsidR="00870F2B" w:rsidRPr="00D95521" w:rsidRDefault="00870F2B" w:rsidP="00790536">
      <w:pPr>
        <w:pStyle w:val="BodyText"/>
        <w:kinsoku w:val="0"/>
        <w:overflowPunct w:val="0"/>
        <w:ind w:left="0" w:firstLine="0"/>
        <w:contextualSpacing/>
        <w:jc w:val="both"/>
        <w:rPr>
          <w:rFonts w:ascii="Times New Roman" w:hAnsi="Times New Roman" w:cs="Times New Roman"/>
          <w:sz w:val="20"/>
          <w:szCs w:val="20"/>
        </w:rPr>
      </w:pPr>
      <w:r w:rsidRPr="00D95521">
        <w:rPr>
          <w:rFonts w:ascii="Times New Roman" w:hAnsi="Times New Roman" w:cs="Times New Roman"/>
          <w:sz w:val="20"/>
          <w:szCs w:val="20"/>
        </w:rPr>
        <w:t xml:space="preserve">The following </w:t>
      </w:r>
      <w:r w:rsidR="005E67E6" w:rsidRPr="00D95521">
        <w:rPr>
          <w:rFonts w:ascii="Times New Roman" w:hAnsi="Times New Roman" w:cs="Times New Roman"/>
          <w:sz w:val="20"/>
          <w:szCs w:val="20"/>
        </w:rPr>
        <w:t>S</w:t>
      </w:r>
      <w:r w:rsidRPr="00D95521">
        <w:rPr>
          <w:rFonts w:ascii="Times New Roman" w:hAnsi="Times New Roman" w:cs="Times New Roman"/>
          <w:sz w:val="20"/>
          <w:szCs w:val="20"/>
        </w:rPr>
        <w:t>tandards shall apply to all lots in The Pavilion PUD unless specifically stated otherwise.</w:t>
      </w:r>
    </w:p>
    <w:p w14:paraId="503A8E53" w14:textId="77777777" w:rsidR="00D95521" w:rsidRPr="00D95521" w:rsidRDefault="00D95521" w:rsidP="00790536">
      <w:pPr>
        <w:pStyle w:val="BodyText"/>
        <w:kinsoku w:val="0"/>
        <w:overflowPunct w:val="0"/>
        <w:ind w:left="0" w:firstLine="0"/>
        <w:contextualSpacing/>
        <w:jc w:val="both"/>
        <w:rPr>
          <w:rFonts w:ascii="Times New Roman" w:hAnsi="Times New Roman" w:cs="Times New Roman"/>
          <w:sz w:val="20"/>
          <w:szCs w:val="20"/>
        </w:rPr>
      </w:pPr>
    </w:p>
    <w:p w14:paraId="65AAD10C" w14:textId="77777777" w:rsidR="005E6B80" w:rsidRPr="00D95521" w:rsidRDefault="005E6B80" w:rsidP="00790536">
      <w:pPr>
        <w:pStyle w:val="ListParagraph"/>
        <w:widowControl/>
        <w:numPr>
          <w:ilvl w:val="0"/>
          <w:numId w:val="264"/>
        </w:numPr>
        <w:autoSpaceDE/>
        <w:autoSpaceDN/>
        <w:adjustRightInd/>
        <w:ind w:left="900"/>
        <w:jc w:val="both"/>
        <w:rPr>
          <w:bCs/>
          <w:color w:val="000000" w:themeColor="text1"/>
          <w:spacing w:val="-1"/>
          <w:sz w:val="20"/>
          <w:szCs w:val="20"/>
        </w:rPr>
      </w:pPr>
      <w:r w:rsidRPr="00D95521">
        <w:rPr>
          <w:bCs/>
          <w:color w:val="000000" w:themeColor="text1"/>
          <w:spacing w:val="-1"/>
          <w:sz w:val="20"/>
          <w:szCs w:val="20"/>
          <w:u w:val="single"/>
        </w:rPr>
        <w:t>Requirements</w:t>
      </w:r>
      <w:r w:rsidRPr="00D95521">
        <w:rPr>
          <w:bCs/>
          <w:i/>
          <w:iCs/>
          <w:color w:val="000000" w:themeColor="text1"/>
          <w:spacing w:val="-1"/>
          <w:sz w:val="20"/>
          <w:szCs w:val="20"/>
        </w:rPr>
        <w:t>.</w:t>
      </w:r>
      <w:r w:rsidRPr="00D95521">
        <w:rPr>
          <w:bCs/>
          <w:color w:val="000000" w:themeColor="text1"/>
          <w:spacing w:val="-1"/>
          <w:sz w:val="20"/>
          <w:szCs w:val="20"/>
        </w:rPr>
        <w:t xml:space="preserve"> All lighting shall comply with the following Standards:</w:t>
      </w:r>
    </w:p>
    <w:p w14:paraId="6522A93A" w14:textId="77777777" w:rsidR="005E6B80" w:rsidRPr="00D95521" w:rsidRDefault="005E6B80" w:rsidP="00790536">
      <w:pPr>
        <w:pStyle w:val="ListParagraph"/>
        <w:jc w:val="both"/>
        <w:rPr>
          <w:bCs/>
          <w:color w:val="000000" w:themeColor="text1"/>
          <w:spacing w:val="-1"/>
          <w:sz w:val="20"/>
          <w:szCs w:val="20"/>
        </w:rPr>
      </w:pPr>
    </w:p>
    <w:p w14:paraId="7DC2F72D" w14:textId="77777777" w:rsidR="005E6B80" w:rsidRPr="00D95521" w:rsidRDefault="005E6B80" w:rsidP="00790536">
      <w:pPr>
        <w:pStyle w:val="ListParagraph"/>
        <w:widowControl/>
        <w:numPr>
          <w:ilvl w:val="0"/>
          <w:numId w:val="265"/>
        </w:numPr>
        <w:jc w:val="both"/>
        <w:rPr>
          <w:rFonts w:eastAsia="Runda-Normal"/>
          <w:color w:val="000000" w:themeColor="text1"/>
          <w:kern w:val="2"/>
          <w:sz w:val="20"/>
          <w:szCs w:val="20"/>
          <w14:ligatures w14:val="standardContextual"/>
        </w:rPr>
      </w:pPr>
      <w:r w:rsidRPr="00D95521">
        <w:rPr>
          <w:rFonts w:eastAsia="Times New Roman"/>
          <w:color w:val="000000"/>
          <w:sz w:val="20"/>
          <w:szCs w:val="20"/>
          <w:u w:val="single"/>
        </w:rPr>
        <w:t>Minimize glare</w:t>
      </w:r>
      <w:r w:rsidRPr="00D95521">
        <w:rPr>
          <w:rFonts w:eastAsia="Times New Roman"/>
          <w:i/>
          <w:iCs/>
          <w:color w:val="000000"/>
          <w:sz w:val="20"/>
          <w:szCs w:val="20"/>
        </w:rPr>
        <w:t>.</w:t>
      </w:r>
      <w:r w:rsidRPr="00D95521">
        <w:rPr>
          <w:rFonts w:eastAsia="Times New Roman"/>
          <w:color w:val="000000"/>
          <w:sz w:val="20"/>
          <w:szCs w:val="20"/>
        </w:rPr>
        <w:t xml:space="preserve"> All lighting sources should be directed to minimize glare upon adjacent lots.</w:t>
      </w:r>
    </w:p>
    <w:p w14:paraId="3B9162C6" w14:textId="77777777" w:rsidR="005E6B80" w:rsidRPr="00D95521" w:rsidRDefault="005E6B80" w:rsidP="00790536">
      <w:pPr>
        <w:pStyle w:val="ListParagraph"/>
        <w:ind w:left="1440"/>
        <w:jc w:val="both"/>
        <w:rPr>
          <w:rFonts w:eastAsia="Runda-Normal"/>
          <w:color w:val="000000" w:themeColor="text1"/>
          <w:kern w:val="2"/>
          <w:sz w:val="20"/>
          <w:szCs w:val="20"/>
          <w14:ligatures w14:val="standardContextual"/>
        </w:rPr>
      </w:pPr>
    </w:p>
    <w:p w14:paraId="53870F49" w14:textId="77777777" w:rsidR="005E6B80" w:rsidRPr="00D95521" w:rsidRDefault="005E6B80" w:rsidP="00790536">
      <w:pPr>
        <w:pStyle w:val="ListParagraph"/>
        <w:widowControl/>
        <w:numPr>
          <w:ilvl w:val="0"/>
          <w:numId w:val="265"/>
        </w:numPr>
        <w:jc w:val="both"/>
        <w:rPr>
          <w:rFonts w:eastAsia="Runda-Normal"/>
          <w:color w:val="000000" w:themeColor="text1"/>
          <w:kern w:val="2"/>
          <w:sz w:val="20"/>
          <w:szCs w:val="20"/>
          <w14:ligatures w14:val="standardContextual"/>
        </w:rPr>
      </w:pPr>
      <w:r w:rsidRPr="00D95521">
        <w:rPr>
          <w:rFonts w:eastAsia="Times New Roman"/>
          <w:color w:val="000000"/>
          <w:sz w:val="20"/>
          <w:szCs w:val="20"/>
          <w:u w:val="single"/>
        </w:rPr>
        <w:t>Shielded</w:t>
      </w:r>
      <w:r w:rsidRPr="00D95521">
        <w:rPr>
          <w:rFonts w:eastAsia="Times New Roman"/>
          <w:i/>
          <w:iCs/>
          <w:color w:val="000000"/>
          <w:sz w:val="20"/>
          <w:szCs w:val="20"/>
        </w:rPr>
        <w:t>.</w:t>
      </w:r>
      <w:r w:rsidRPr="00D95521">
        <w:rPr>
          <w:rFonts w:eastAsia="Times New Roman"/>
          <w:color w:val="000000"/>
          <w:sz w:val="20"/>
          <w:szCs w:val="20"/>
        </w:rPr>
        <w:t xml:space="preserve"> All light fixtures shall be fully shielded and direct light downward toward the ground.</w:t>
      </w:r>
    </w:p>
    <w:p w14:paraId="7F6236B0" w14:textId="77777777" w:rsidR="005E6B80" w:rsidRPr="00D95521" w:rsidRDefault="005E6B80" w:rsidP="00790536">
      <w:pPr>
        <w:pStyle w:val="ListParagraph"/>
        <w:ind w:left="1440"/>
        <w:jc w:val="both"/>
        <w:rPr>
          <w:rFonts w:eastAsia="Times New Roman"/>
          <w:color w:val="000000"/>
          <w:sz w:val="20"/>
          <w:szCs w:val="20"/>
        </w:rPr>
      </w:pPr>
    </w:p>
    <w:p w14:paraId="75D8EF9A" w14:textId="77777777" w:rsidR="005E6B80" w:rsidRPr="00D95521" w:rsidRDefault="005E6B80" w:rsidP="00790536">
      <w:pPr>
        <w:pStyle w:val="ListParagraph"/>
        <w:widowControl/>
        <w:numPr>
          <w:ilvl w:val="0"/>
          <w:numId w:val="265"/>
        </w:numPr>
        <w:autoSpaceDE/>
        <w:autoSpaceDN/>
        <w:adjustRightInd/>
        <w:jc w:val="both"/>
        <w:rPr>
          <w:rFonts w:eastAsia="Times New Roman"/>
          <w:color w:val="000000"/>
          <w:sz w:val="20"/>
          <w:szCs w:val="20"/>
        </w:rPr>
      </w:pPr>
      <w:r w:rsidRPr="00D95521">
        <w:rPr>
          <w:rFonts w:eastAsia="Times New Roman"/>
          <w:color w:val="000000"/>
          <w:sz w:val="20"/>
          <w:szCs w:val="20"/>
          <w:u w:val="single"/>
        </w:rPr>
        <w:t>Light pole height</w:t>
      </w:r>
      <w:r w:rsidRPr="00D95521">
        <w:rPr>
          <w:rFonts w:eastAsia="Times New Roman"/>
          <w:i/>
          <w:iCs/>
          <w:color w:val="000000"/>
          <w:sz w:val="20"/>
          <w:szCs w:val="20"/>
        </w:rPr>
        <w:t>.</w:t>
      </w:r>
      <w:r w:rsidRPr="00D95521">
        <w:rPr>
          <w:rFonts w:eastAsia="Times New Roman"/>
          <w:color w:val="000000"/>
          <w:sz w:val="20"/>
          <w:szCs w:val="20"/>
        </w:rPr>
        <w:t xml:space="preserve"> The total light pole height, including the fixture, pole, and base, shall be no greater than </w:t>
      </w:r>
      <w:r w:rsidRPr="00D95521">
        <w:rPr>
          <w:rFonts w:eastAsia="Times New Roman"/>
          <w:color w:val="000000" w:themeColor="text1"/>
          <w:sz w:val="20"/>
          <w:szCs w:val="20"/>
        </w:rPr>
        <w:t xml:space="preserve">25 feet </w:t>
      </w:r>
      <w:r w:rsidRPr="00D95521">
        <w:rPr>
          <w:rFonts w:eastAsia="Times New Roman"/>
          <w:color w:val="000000"/>
          <w:sz w:val="20"/>
          <w:szCs w:val="20"/>
        </w:rPr>
        <w:t>from grade.</w:t>
      </w:r>
    </w:p>
    <w:p w14:paraId="1E6CD5EB" w14:textId="77777777" w:rsidR="005E6B80" w:rsidRPr="00D95521" w:rsidRDefault="005E6B80" w:rsidP="00790536">
      <w:pPr>
        <w:pStyle w:val="ListParagraph"/>
        <w:ind w:left="1440"/>
        <w:jc w:val="both"/>
        <w:rPr>
          <w:rFonts w:eastAsia="Times New Roman"/>
          <w:color w:val="000000"/>
          <w:sz w:val="20"/>
          <w:szCs w:val="20"/>
        </w:rPr>
      </w:pPr>
    </w:p>
    <w:p w14:paraId="50574C4C" w14:textId="247B33D1" w:rsidR="005E6B80" w:rsidRPr="00D95521" w:rsidRDefault="005E6B80" w:rsidP="00790536">
      <w:pPr>
        <w:pStyle w:val="ListParagraph"/>
        <w:widowControl/>
        <w:numPr>
          <w:ilvl w:val="0"/>
          <w:numId w:val="265"/>
        </w:numPr>
        <w:jc w:val="both"/>
        <w:rPr>
          <w:rFonts w:eastAsia="Runda-Normal"/>
          <w:color w:val="000000" w:themeColor="text1"/>
          <w:kern w:val="2"/>
          <w:sz w:val="20"/>
          <w:szCs w:val="20"/>
          <w14:ligatures w14:val="standardContextual"/>
        </w:rPr>
      </w:pPr>
      <w:r w:rsidRPr="00D95521">
        <w:rPr>
          <w:rFonts w:eastAsia="Runda-Normal"/>
          <w:color w:val="000000" w:themeColor="text1"/>
          <w:sz w:val="20"/>
          <w:szCs w:val="20"/>
          <w:u w:val="single"/>
        </w:rPr>
        <w:t>Color temperature</w:t>
      </w:r>
      <w:r w:rsidRPr="00D95521">
        <w:rPr>
          <w:rFonts w:eastAsia="Runda-Normal"/>
          <w:color w:val="000000" w:themeColor="text1"/>
          <w:sz w:val="20"/>
          <w:szCs w:val="20"/>
        </w:rPr>
        <w:t>.</w:t>
      </w:r>
      <w:r w:rsidRPr="00D95521">
        <w:rPr>
          <w:rFonts w:eastAsia="Runda-Normal"/>
          <w:i/>
          <w:iCs/>
          <w:color w:val="000000" w:themeColor="text1"/>
          <w:sz w:val="20"/>
          <w:szCs w:val="20"/>
        </w:rPr>
        <w:t xml:space="preserve"> </w:t>
      </w:r>
      <w:r w:rsidRPr="00D95521">
        <w:rPr>
          <w:rFonts w:eastAsia="Runda-Normal"/>
          <w:color w:val="000000" w:themeColor="text1"/>
          <w:sz w:val="20"/>
          <w:szCs w:val="20"/>
        </w:rPr>
        <w:t>The color temperature shall be no greater than 3000k.</w:t>
      </w:r>
    </w:p>
    <w:p w14:paraId="4016D4BA" w14:textId="77777777" w:rsidR="005E6B80" w:rsidRPr="00D95521" w:rsidRDefault="005E6B80" w:rsidP="00790536">
      <w:pPr>
        <w:pStyle w:val="ListParagraph"/>
        <w:ind w:left="1440"/>
        <w:jc w:val="both"/>
        <w:rPr>
          <w:rFonts w:eastAsia="Runda-Normal"/>
          <w:color w:val="000000" w:themeColor="text1"/>
          <w:kern w:val="2"/>
          <w:sz w:val="20"/>
          <w:szCs w:val="20"/>
          <w14:ligatures w14:val="standardContextual"/>
        </w:rPr>
      </w:pPr>
    </w:p>
    <w:p w14:paraId="46EBCA99" w14:textId="77777777" w:rsidR="005E6B80" w:rsidRPr="00D95521" w:rsidRDefault="005E6B80" w:rsidP="00790536">
      <w:pPr>
        <w:pStyle w:val="ListParagraph"/>
        <w:widowControl/>
        <w:numPr>
          <w:ilvl w:val="0"/>
          <w:numId w:val="265"/>
        </w:numPr>
        <w:jc w:val="both"/>
        <w:rPr>
          <w:rFonts w:eastAsia="Runda-Normal"/>
          <w:color w:val="000000" w:themeColor="text1"/>
          <w:kern w:val="2"/>
          <w:sz w:val="20"/>
          <w:szCs w:val="20"/>
          <w14:ligatures w14:val="standardContextual"/>
        </w:rPr>
      </w:pPr>
      <w:r w:rsidRPr="00D95521">
        <w:rPr>
          <w:rFonts w:eastAsia="Times New Roman"/>
          <w:color w:val="000000"/>
          <w:sz w:val="20"/>
          <w:szCs w:val="20"/>
          <w:u w:val="single"/>
        </w:rPr>
        <w:t>Foot-Candles at lot lines</w:t>
      </w:r>
      <w:r w:rsidRPr="00D95521">
        <w:rPr>
          <w:rFonts w:eastAsia="Times New Roman"/>
          <w:i/>
          <w:iCs/>
          <w:color w:val="000000"/>
          <w:sz w:val="20"/>
          <w:szCs w:val="20"/>
        </w:rPr>
        <w:t>.</w:t>
      </w:r>
      <w:r w:rsidRPr="00D95521">
        <w:rPr>
          <w:rFonts w:eastAsia="Times New Roman"/>
          <w:color w:val="000000"/>
          <w:sz w:val="20"/>
          <w:szCs w:val="20"/>
        </w:rPr>
        <w:t xml:space="preserve"> Light meter readings shall not exceed:</w:t>
      </w:r>
    </w:p>
    <w:p w14:paraId="32C41A57" w14:textId="77777777" w:rsidR="005E6B80" w:rsidRPr="00D95521" w:rsidRDefault="005E6B80" w:rsidP="00790536">
      <w:pPr>
        <w:jc w:val="both"/>
        <w:rPr>
          <w:rFonts w:eastAsia="Runda-Normal"/>
          <w:color w:val="000000" w:themeColor="text1"/>
          <w:kern w:val="2"/>
          <w:sz w:val="20"/>
          <w:szCs w:val="20"/>
          <w14:ligatures w14:val="standardContextual"/>
        </w:rPr>
      </w:pPr>
    </w:p>
    <w:p w14:paraId="548EF2AF" w14:textId="6684799C" w:rsidR="005E6B80" w:rsidRPr="00D95521" w:rsidRDefault="00A37DDD" w:rsidP="00790536">
      <w:pPr>
        <w:pStyle w:val="ListParagraph"/>
        <w:widowControl/>
        <w:numPr>
          <w:ilvl w:val="0"/>
          <w:numId w:val="266"/>
        </w:numPr>
        <w:jc w:val="both"/>
        <w:rPr>
          <w:rFonts w:eastAsia="Runda-Normal"/>
          <w:color w:val="000000" w:themeColor="text1"/>
          <w:kern w:val="2"/>
          <w:sz w:val="20"/>
          <w:szCs w:val="20"/>
          <w14:ligatures w14:val="standardContextual"/>
        </w:rPr>
      </w:pPr>
      <w:r w:rsidRPr="00D95521">
        <w:rPr>
          <w:rFonts w:eastAsia="Times New Roman"/>
          <w:color w:val="000000"/>
          <w:sz w:val="20"/>
          <w:szCs w:val="20"/>
        </w:rPr>
        <w:t>O</w:t>
      </w:r>
      <w:r w:rsidR="005E6B80" w:rsidRPr="00D95521">
        <w:rPr>
          <w:rFonts w:eastAsia="Times New Roman"/>
          <w:color w:val="000000"/>
          <w:sz w:val="20"/>
          <w:szCs w:val="20"/>
        </w:rPr>
        <w:t xml:space="preserve">ne (1.0) foot-candle at the lot line adjacent to all other Zoning Districts. </w:t>
      </w:r>
      <w:r w:rsidRPr="00D95521">
        <w:rPr>
          <w:rFonts w:eastAsia="Times New Roman"/>
          <w:color w:val="000000"/>
          <w:sz w:val="20"/>
          <w:szCs w:val="20"/>
        </w:rPr>
        <w:t xml:space="preserve">It </w:t>
      </w:r>
      <w:r w:rsidR="005E6B80" w:rsidRPr="00D95521">
        <w:rPr>
          <w:rFonts w:eastAsia="Times New Roman"/>
          <w:color w:val="000000"/>
          <w:sz w:val="20"/>
          <w:szCs w:val="20"/>
        </w:rPr>
        <w:t xml:space="preserve">should be understood that light will still be visible at or beyond lot lines at these measurements. </w:t>
      </w:r>
    </w:p>
    <w:p w14:paraId="0B01007D" w14:textId="77777777" w:rsidR="005E6B80" w:rsidRPr="00D95521" w:rsidRDefault="005E6B80" w:rsidP="00790536">
      <w:pPr>
        <w:jc w:val="both"/>
        <w:rPr>
          <w:rFonts w:eastAsia="Runda-Normal"/>
          <w:i/>
          <w:iCs/>
          <w:color w:val="000000" w:themeColor="text1"/>
          <w:sz w:val="20"/>
          <w:szCs w:val="20"/>
        </w:rPr>
      </w:pPr>
    </w:p>
    <w:p w14:paraId="407C77E1" w14:textId="77777777" w:rsidR="005E6B80" w:rsidRPr="00D95521" w:rsidRDefault="005E6B80" w:rsidP="00790536">
      <w:pPr>
        <w:pStyle w:val="ListParagraph"/>
        <w:widowControl/>
        <w:numPr>
          <w:ilvl w:val="0"/>
          <w:numId w:val="265"/>
        </w:numPr>
        <w:autoSpaceDE/>
        <w:autoSpaceDN/>
        <w:adjustRightInd/>
        <w:jc w:val="both"/>
        <w:rPr>
          <w:rFonts w:eastAsia="Runda-Normal"/>
          <w:color w:val="000000" w:themeColor="text1"/>
          <w:sz w:val="20"/>
          <w:szCs w:val="20"/>
        </w:rPr>
      </w:pPr>
      <w:r w:rsidRPr="00D95521">
        <w:rPr>
          <w:rFonts w:eastAsia="Runda-Normal"/>
          <w:color w:val="000000" w:themeColor="text1"/>
          <w:sz w:val="20"/>
          <w:szCs w:val="20"/>
          <w:u w:val="single"/>
        </w:rPr>
        <w:t>Foot Candles at Parking Areas</w:t>
      </w:r>
      <w:r w:rsidRPr="00D95521">
        <w:rPr>
          <w:rFonts w:eastAsia="Runda-Normal"/>
          <w:color w:val="000000" w:themeColor="text1"/>
          <w:sz w:val="20"/>
          <w:szCs w:val="20"/>
        </w:rPr>
        <w:t xml:space="preserve">. To ensure proper light distribution for safety and security, the average foot-candles shown on a photometric plan for all parking </w:t>
      </w:r>
      <w:r w:rsidRPr="00D95521">
        <w:rPr>
          <w:rFonts w:eastAsia="Times New Roman"/>
          <w:color w:val="000000" w:themeColor="text1"/>
          <w:sz w:val="20"/>
          <w:szCs w:val="20"/>
        </w:rPr>
        <w:t>areas and accessways</w:t>
      </w:r>
      <w:r w:rsidRPr="00D95521" w:rsidDel="001105C5">
        <w:rPr>
          <w:rFonts w:eastAsia="Runda-Normal"/>
          <w:color w:val="000000" w:themeColor="text1"/>
          <w:sz w:val="20"/>
          <w:szCs w:val="20"/>
        </w:rPr>
        <w:t xml:space="preserve"> </w:t>
      </w:r>
      <w:r w:rsidRPr="00D95521">
        <w:rPr>
          <w:rFonts w:eastAsia="Runda-Normal"/>
          <w:color w:val="000000" w:themeColor="text1"/>
          <w:sz w:val="20"/>
          <w:szCs w:val="20"/>
        </w:rPr>
        <w:t>shall be between 1.0 and 2.5 foot-candles, with the minimum at any point-location no less than 0.5 foot-candles.</w:t>
      </w:r>
    </w:p>
    <w:p w14:paraId="020FBC9F" w14:textId="77777777" w:rsidR="005E6B80" w:rsidRPr="00D95521" w:rsidRDefault="005E6B80" w:rsidP="00790536">
      <w:pPr>
        <w:pStyle w:val="ListParagraph"/>
        <w:ind w:left="1440"/>
        <w:jc w:val="both"/>
        <w:rPr>
          <w:rFonts w:eastAsia="Runda-Normal"/>
          <w:color w:val="000000" w:themeColor="text1"/>
          <w:sz w:val="20"/>
          <w:szCs w:val="20"/>
        </w:rPr>
      </w:pPr>
    </w:p>
    <w:p w14:paraId="30C3D6FC" w14:textId="77777777" w:rsidR="005E6B80" w:rsidRPr="00D95521" w:rsidRDefault="005E6B80" w:rsidP="00790536">
      <w:pPr>
        <w:pStyle w:val="ListParagraph"/>
        <w:widowControl/>
        <w:numPr>
          <w:ilvl w:val="0"/>
          <w:numId w:val="265"/>
        </w:numPr>
        <w:autoSpaceDE/>
        <w:autoSpaceDN/>
        <w:adjustRightInd/>
        <w:jc w:val="both"/>
        <w:rPr>
          <w:rFonts w:eastAsia="Times New Roman"/>
          <w:color w:val="000000"/>
          <w:sz w:val="20"/>
          <w:szCs w:val="20"/>
        </w:rPr>
      </w:pPr>
      <w:r w:rsidRPr="00D95521">
        <w:rPr>
          <w:rFonts w:eastAsia="Times New Roman"/>
          <w:color w:val="000000"/>
          <w:sz w:val="20"/>
          <w:szCs w:val="20"/>
          <w:u w:val="single"/>
        </w:rPr>
        <w:t>Canopy or awning lights</w:t>
      </w:r>
      <w:r w:rsidRPr="00D95521">
        <w:rPr>
          <w:rFonts w:eastAsia="Times New Roman"/>
          <w:i/>
          <w:iCs/>
          <w:color w:val="000000"/>
          <w:sz w:val="20"/>
          <w:szCs w:val="20"/>
        </w:rPr>
        <w:t>.</w:t>
      </w:r>
      <w:r w:rsidRPr="00D95521">
        <w:rPr>
          <w:rFonts w:eastAsia="Times New Roman"/>
          <w:color w:val="000000"/>
          <w:sz w:val="20"/>
          <w:szCs w:val="20"/>
        </w:rPr>
        <w:t xml:space="preserve"> All lights on a canopy or awning shall be underneath and shall not extend below the canopy or awning.</w:t>
      </w:r>
    </w:p>
    <w:p w14:paraId="641B565E" w14:textId="77777777" w:rsidR="005E6B80" w:rsidRPr="00D95521" w:rsidRDefault="005E6B80" w:rsidP="00790536">
      <w:pPr>
        <w:pStyle w:val="ListParagraph"/>
        <w:ind w:left="1440"/>
        <w:jc w:val="both"/>
        <w:rPr>
          <w:rFonts w:eastAsia="Times New Roman"/>
          <w:color w:val="000000"/>
          <w:sz w:val="20"/>
          <w:szCs w:val="20"/>
        </w:rPr>
      </w:pPr>
    </w:p>
    <w:p w14:paraId="07CD364F" w14:textId="77777777" w:rsidR="005E6B80" w:rsidRPr="00D95521" w:rsidRDefault="005E6B80" w:rsidP="00790536">
      <w:pPr>
        <w:pStyle w:val="ListParagraph"/>
        <w:widowControl/>
        <w:numPr>
          <w:ilvl w:val="0"/>
          <w:numId w:val="265"/>
        </w:numPr>
        <w:autoSpaceDE/>
        <w:autoSpaceDN/>
        <w:adjustRightInd/>
        <w:jc w:val="both"/>
        <w:rPr>
          <w:rFonts w:eastAsia="Times New Roman"/>
          <w:color w:val="000000"/>
          <w:sz w:val="20"/>
          <w:szCs w:val="20"/>
        </w:rPr>
      </w:pPr>
      <w:r w:rsidRPr="00D95521">
        <w:rPr>
          <w:rFonts w:eastAsia="Times New Roman"/>
          <w:color w:val="000000"/>
          <w:sz w:val="20"/>
          <w:szCs w:val="20"/>
          <w:u w:val="single"/>
        </w:rPr>
        <w:lastRenderedPageBreak/>
        <w:t>Accent, landscape, or pathway lights</w:t>
      </w:r>
      <w:r w:rsidRPr="00D95521">
        <w:rPr>
          <w:rFonts w:eastAsia="Times New Roman"/>
          <w:i/>
          <w:iCs/>
          <w:color w:val="000000"/>
          <w:sz w:val="20"/>
          <w:szCs w:val="20"/>
        </w:rPr>
        <w:t>.</w:t>
      </w:r>
      <w:r w:rsidRPr="00D95521">
        <w:rPr>
          <w:rFonts w:eastAsia="Times New Roman"/>
          <w:color w:val="000000"/>
          <w:sz w:val="20"/>
          <w:szCs w:val="20"/>
        </w:rPr>
        <w:t xml:space="preserve"> All accent and landscape light fixtures shall comply with the following:</w:t>
      </w:r>
    </w:p>
    <w:p w14:paraId="66A9263A" w14:textId="77777777" w:rsidR="005E6B80" w:rsidRPr="00D95521" w:rsidRDefault="005E6B80" w:rsidP="00790536">
      <w:pPr>
        <w:pStyle w:val="ListParagraph"/>
        <w:ind w:left="1440"/>
        <w:jc w:val="both"/>
        <w:rPr>
          <w:rFonts w:eastAsia="Times New Roman"/>
          <w:color w:val="000000"/>
          <w:sz w:val="20"/>
          <w:szCs w:val="20"/>
        </w:rPr>
      </w:pPr>
    </w:p>
    <w:p w14:paraId="022C5B63" w14:textId="77777777" w:rsidR="005E6B80" w:rsidRPr="00D95521" w:rsidRDefault="005E6B80" w:rsidP="00790536">
      <w:pPr>
        <w:pStyle w:val="ListParagraph"/>
        <w:widowControl/>
        <w:numPr>
          <w:ilvl w:val="0"/>
          <w:numId w:val="267"/>
        </w:numPr>
        <w:autoSpaceDE/>
        <w:autoSpaceDN/>
        <w:adjustRightInd/>
        <w:jc w:val="both"/>
        <w:rPr>
          <w:rFonts w:eastAsia="Times New Roman"/>
          <w:color w:val="000000"/>
          <w:sz w:val="20"/>
          <w:szCs w:val="20"/>
        </w:rPr>
      </w:pPr>
      <w:r w:rsidRPr="00D95521">
        <w:rPr>
          <w:rFonts w:eastAsia="Times New Roman"/>
          <w:color w:val="000000"/>
          <w:sz w:val="20"/>
          <w:szCs w:val="20"/>
        </w:rPr>
        <w:t>Shall be ground installed, only;</w:t>
      </w:r>
    </w:p>
    <w:p w14:paraId="7ABA900C" w14:textId="77777777" w:rsidR="005E6B80" w:rsidRPr="00D95521" w:rsidRDefault="005E6B80" w:rsidP="00790536">
      <w:pPr>
        <w:pStyle w:val="ListParagraph"/>
        <w:ind w:left="2219"/>
        <w:jc w:val="both"/>
        <w:rPr>
          <w:rFonts w:eastAsia="Times New Roman"/>
          <w:color w:val="000000"/>
          <w:sz w:val="20"/>
          <w:szCs w:val="20"/>
        </w:rPr>
      </w:pPr>
    </w:p>
    <w:p w14:paraId="62350735" w14:textId="77777777" w:rsidR="005E6B80" w:rsidRPr="00D95521" w:rsidRDefault="005E6B80" w:rsidP="00790536">
      <w:pPr>
        <w:pStyle w:val="ListParagraph"/>
        <w:widowControl/>
        <w:numPr>
          <w:ilvl w:val="0"/>
          <w:numId w:val="267"/>
        </w:numPr>
        <w:autoSpaceDE/>
        <w:autoSpaceDN/>
        <w:adjustRightInd/>
        <w:jc w:val="both"/>
        <w:rPr>
          <w:rFonts w:eastAsia="Times New Roman"/>
          <w:color w:val="000000"/>
          <w:sz w:val="20"/>
          <w:szCs w:val="20"/>
        </w:rPr>
      </w:pPr>
      <w:r w:rsidRPr="00D95521">
        <w:rPr>
          <w:rFonts w:eastAsia="Times New Roman"/>
          <w:color w:val="000000"/>
          <w:sz w:val="20"/>
          <w:szCs w:val="20"/>
        </w:rPr>
        <w:t>Shall not exceed 1600 lumens (100 watt) per fixture;</w:t>
      </w:r>
    </w:p>
    <w:p w14:paraId="27626DC6" w14:textId="77777777" w:rsidR="005E6B80" w:rsidRPr="00D95521" w:rsidRDefault="005E6B80" w:rsidP="00790536">
      <w:pPr>
        <w:pStyle w:val="ListParagraph"/>
        <w:ind w:left="2219"/>
        <w:jc w:val="both"/>
        <w:rPr>
          <w:rFonts w:eastAsia="Times New Roman"/>
          <w:color w:val="000000"/>
          <w:sz w:val="20"/>
          <w:szCs w:val="20"/>
        </w:rPr>
      </w:pPr>
    </w:p>
    <w:p w14:paraId="0619FF87" w14:textId="77777777" w:rsidR="005E6B80" w:rsidRPr="00D95521" w:rsidRDefault="005E6B80" w:rsidP="00790536">
      <w:pPr>
        <w:pStyle w:val="ListParagraph"/>
        <w:widowControl/>
        <w:numPr>
          <w:ilvl w:val="0"/>
          <w:numId w:val="267"/>
        </w:numPr>
        <w:autoSpaceDE/>
        <w:autoSpaceDN/>
        <w:adjustRightInd/>
        <w:jc w:val="both"/>
        <w:rPr>
          <w:rFonts w:eastAsia="Times New Roman"/>
          <w:color w:val="000000"/>
          <w:sz w:val="20"/>
          <w:szCs w:val="20"/>
        </w:rPr>
      </w:pPr>
      <w:r w:rsidRPr="00D95521">
        <w:rPr>
          <w:rFonts w:eastAsia="Times New Roman"/>
          <w:color w:val="000000"/>
          <w:sz w:val="20"/>
          <w:szCs w:val="20"/>
        </w:rPr>
        <w:t>The maximum combined height of the fixture, pole, and base shall be no greater than 4 feet measured from grade;</w:t>
      </w:r>
    </w:p>
    <w:p w14:paraId="2E6C932B" w14:textId="77777777" w:rsidR="005E6B80" w:rsidRPr="00D95521" w:rsidRDefault="005E6B80" w:rsidP="00790536">
      <w:pPr>
        <w:pStyle w:val="ListParagraph"/>
        <w:ind w:left="2219"/>
        <w:jc w:val="both"/>
        <w:rPr>
          <w:rFonts w:eastAsia="Times New Roman"/>
          <w:color w:val="000000"/>
          <w:sz w:val="20"/>
          <w:szCs w:val="20"/>
        </w:rPr>
      </w:pPr>
    </w:p>
    <w:p w14:paraId="1656AA25" w14:textId="77777777" w:rsidR="005E6B80" w:rsidRPr="00D95521" w:rsidRDefault="005E6B80" w:rsidP="00790536">
      <w:pPr>
        <w:pStyle w:val="ListParagraph"/>
        <w:widowControl/>
        <w:numPr>
          <w:ilvl w:val="0"/>
          <w:numId w:val="267"/>
        </w:numPr>
        <w:autoSpaceDE/>
        <w:autoSpaceDN/>
        <w:adjustRightInd/>
        <w:jc w:val="both"/>
        <w:rPr>
          <w:rFonts w:eastAsia="Times New Roman"/>
          <w:color w:val="000000"/>
          <w:sz w:val="20"/>
          <w:szCs w:val="20"/>
        </w:rPr>
      </w:pPr>
      <w:r w:rsidRPr="00D95521">
        <w:rPr>
          <w:rFonts w:eastAsia="Runda-Normal"/>
          <w:color w:val="000000" w:themeColor="text1"/>
          <w:sz w:val="20"/>
          <w:szCs w:val="20"/>
        </w:rPr>
        <w:t>The color temperature shall be no greater than 3000k.</w:t>
      </w:r>
    </w:p>
    <w:p w14:paraId="15CA18E6" w14:textId="77777777" w:rsidR="005E6B80" w:rsidRPr="00D95521" w:rsidRDefault="005E6B80" w:rsidP="00790536">
      <w:pPr>
        <w:pStyle w:val="ListParagraph"/>
        <w:ind w:left="2219"/>
        <w:jc w:val="both"/>
        <w:rPr>
          <w:rFonts w:eastAsia="Times New Roman"/>
          <w:color w:val="000000"/>
          <w:sz w:val="20"/>
          <w:szCs w:val="20"/>
        </w:rPr>
      </w:pPr>
    </w:p>
    <w:p w14:paraId="33B0310A" w14:textId="63F823C3" w:rsidR="00AF1DA7" w:rsidRPr="00D95521" w:rsidRDefault="005E6B80" w:rsidP="00790536">
      <w:pPr>
        <w:pStyle w:val="ListParagraph"/>
        <w:widowControl/>
        <w:numPr>
          <w:ilvl w:val="0"/>
          <w:numId w:val="267"/>
        </w:numPr>
        <w:autoSpaceDE/>
        <w:autoSpaceDN/>
        <w:adjustRightInd/>
        <w:jc w:val="both"/>
        <w:rPr>
          <w:rFonts w:eastAsia="Times New Roman"/>
          <w:color w:val="000000"/>
          <w:sz w:val="20"/>
          <w:szCs w:val="20"/>
        </w:rPr>
      </w:pPr>
      <w:r w:rsidRPr="00D95521">
        <w:rPr>
          <w:rFonts w:eastAsia="Times New Roman"/>
          <w:color w:val="000000"/>
          <w:sz w:val="20"/>
          <w:szCs w:val="20"/>
        </w:rPr>
        <w:t xml:space="preserve">Shall be exempt from the requirements in </w:t>
      </w:r>
      <w:r w:rsidR="00893380">
        <w:rPr>
          <w:rFonts w:eastAsia="Times New Roman"/>
          <w:color w:val="000000"/>
          <w:sz w:val="20"/>
          <w:szCs w:val="20"/>
        </w:rPr>
        <w:t>s</w:t>
      </w:r>
      <w:r w:rsidRPr="00D95521">
        <w:rPr>
          <w:rFonts w:eastAsia="Times New Roman"/>
          <w:color w:val="000000"/>
          <w:sz w:val="20"/>
          <w:szCs w:val="20"/>
        </w:rPr>
        <w:t xml:space="preserve">ubsections </w:t>
      </w:r>
      <w:r w:rsidR="002F750D" w:rsidRPr="00D95521">
        <w:rPr>
          <w:rFonts w:eastAsia="Times New Roman"/>
          <w:color w:val="000000"/>
          <w:sz w:val="20"/>
          <w:szCs w:val="20"/>
        </w:rPr>
        <w:t>I</w:t>
      </w:r>
      <w:r w:rsidR="001F2B38" w:rsidRPr="00D95521">
        <w:rPr>
          <w:rFonts w:eastAsia="Times New Roman"/>
          <w:color w:val="000000"/>
          <w:sz w:val="20"/>
          <w:szCs w:val="20"/>
        </w:rPr>
        <w:t xml:space="preserve">X.A.1. </w:t>
      </w:r>
      <w:r w:rsidR="00C0659D" w:rsidRPr="00D95521">
        <w:rPr>
          <w:rFonts w:eastAsia="Times New Roman"/>
          <w:color w:val="000000"/>
          <w:sz w:val="20"/>
          <w:szCs w:val="20"/>
        </w:rPr>
        <w:t xml:space="preserve">(glare), </w:t>
      </w:r>
      <w:r w:rsidR="002F750D" w:rsidRPr="00D95521">
        <w:rPr>
          <w:rFonts w:eastAsia="Times New Roman"/>
          <w:color w:val="000000"/>
          <w:sz w:val="20"/>
          <w:szCs w:val="20"/>
        </w:rPr>
        <w:t>I</w:t>
      </w:r>
      <w:r w:rsidR="00C0659D" w:rsidRPr="00D95521">
        <w:rPr>
          <w:rFonts w:eastAsia="Times New Roman"/>
          <w:color w:val="000000"/>
          <w:sz w:val="20"/>
          <w:szCs w:val="20"/>
        </w:rPr>
        <w:t xml:space="preserve">X.A.2. </w:t>
      </w:r>
      <w:r w:rsidR="00B7465E" w:rsidRPr="00D95521">
        <w:rPr>
          <w:rFonts w:eastAsia="Times New Roman"/>
          <w:color w:val="000000"/>
          <w:sz w:val="20"/>
          <w:szCs w:val="20"/>
        </w:rPr>
        <w:t xml:space="preserve">(shielding), </w:t>
      </w:r>
      <w:r w:rsidR="00393219" w:rsidRPr="00D95521">
        <w:rPr>
          <w:rFonts w:eastAsia="Times New Roman"/>
          <w:color w:val="000000"/>
          <w:sz w:val="20"/>
          <w:szCs w:val="20"/>
        </w:rPr>
        <w:t xml:space="preserve">and </w:t>
      </w:r>
      <w:r w:rsidR="002F750D" w:rsidRPr="00D95521">
        <w:rPr>
          <w:rFonts w:eastAsia="Times New Roman"/>
          <w:color w:val="000000"/>
          <w:sz w:val="20"/>
          <w:szCs w:val="20"/>
        </w:rPr>
        <w:t>I</w:t>
      </w:r>
      <w:r w:rsidR="00B7465E" w:rsidRPr="00D95521">
        <w:rPr>
          <w:rFonts w:eastAsia="Times New Roman"/>
          <w:color w:val="000000"/>
          <w:sz w:val="20"/>
          <w:szCs w:val="20"/>
        </w:rPr>
        <w:t>X.A.6. (</w:t>
      </w:r>
      <w:r w:rsidR="0055409C" w:rsidRPr="00D95521">
        <w:rPr>
          <w:rFonts w:eastAsia="Times New Roman"/>
          <w:color w:val="000000"/>
          <w:sz w:val="20"/>
          <w:szCs w:val="20"/>
        </w:rPr>
        <w:t>foot-candles at parking areas)</w:t>
      </w:r>
      <w:r w:rsidR="00AF1DA7" w:rsidRPr="00D95521">
        <w:rPr>
          <w:rFonts w:eastAsia="Times New Roman"/>
          <w:color w:val="000000"/>
          <w:sz w:val="20"/>
          <w:szCs w:val="20"/>
        </w:rPr>
        <w:t>.</w:t>
      </w:r>
    </w:p>
    <w:p w14:paraId="055940B2" w14:textId="77777777" w:rsidR="008D30DB" w:rsidRPr="00D95521" w:rsidRDefault="008D30DB" w:rsidP="00790536">
      <w:pPr>
        <w:pStyle w:val="BodyText"/>
        <w:tabs>
          <w:tab w:val="left" w:pos="840"/>
        </w:tabs>
        <w:kinsoku w:val="0"/>
        <w:overflowPunct w:val="0"/>
        <w:spacing w:after="120"/>
        <w:ind w:left="0" w:firstLine="0"/>
        <w:jc w:val="both"/>
        <w:rPr>
          <w:rFonts w:ascii="Times New Roman" w:hAnsi="Times New Roman" w:cs="Times New Roman"/>
          <w:color w:val="000000" w:themeColor="text1"/>
          <w:sz w:val="20"/>
          <w:szCs w:val="20"/>
        </w:rPr>
      </w:pPr>
    </w:p>
    <w:p w14:paraId="3B9CF42A" w14:textId="08072E6A" w:rsidR="00273560" w:rsidRPr="00D95521" w:rsidRDefault="00C675F9" w:rsidP="00790536">
      <w:pPr>
        <w:pStyle w:val="BodyText"/>
        <w:numPr>
          <w:ilvl w:val="0"/>
          <w:numId w:val="313"/>
        </w:numPr>
        <w:tabs>
          <w:tab w:val="left" w:pos="840"/>
        </w:tabs>
        <w:kinsoku w:val="0"/>
        <w:overflowPunct w:val="0"/>
        <w:spacing w:after="120"/>
        <w:ind w:left="360"/>
        <w:jc w:val="both"/>
        <w:rPr>
          <w:rFonts w:ascii="Times New Roman" w:hAnsi="Times New Roman" w:cs="Times New Roman"/>
          <w:b/>
          <w:bCs/>
          <w:color w:val="000000" w:themeColor="text1"/>
          <w:u w:val="single"/>
        </w:rPr>
      </w:pPr>
      <w:r w:rsidRPr="00D95521">
        <w:rPr>
          <w:rFonts w:ascii="Times New Roman" w:hAnsi="Times New Roman" w:cs="Times New Roman"/>
          <w:b/>
          <w:bCs/>
          <w:color w:val="000000" w:themeColor="text1"/>
          <w:u w:val="single"/>
        </w:rPr>
        <w:t>SIGN STANDARDS</w:t>
      </w:r>
      <w:r w:rsidR="00C84971" w:rsidRPr="00D95521">
        <w:rPr>
          <w:rFonts w:ascii="Times New Roman" w:hAnsi="Times New Roman" w:cs="Times New Roman"/>
          <w:b/>
          <w:bCs/>
          <w:color w:val="000000" w:themeColor="text1"/>
          <w:u w:val="single"/>
        </w:rPr>
        <w:t>.</w:t>
      </w:r>
    </w:p>
    <w:p w14:paraId="440EE283" w14:textId="5294B8A0" w:rsidR="00670141" w:rsidRPr="00D95521" w:rsidRDefault="00670141" w:rsidP="00790536">
      <w:pPr>
        <w:pStyle w:val="BodyText"/>
        <w:kinsoku w:val="0"/>
        <w:overflowPunct w:val="0"/>
        <w:ind w:left="0" w:firstLine="0"/>
        <w:contextualSpacing/>
        <w:jc w:val="both"/>
        <w:rPr>
          <w:rFonts w:ascii="Times New Roman" w:hAnsi="Times New Roman" w:cs="Times New Roman"/>
          <w:sz w:val="20"/>
          <w:szCs w:val="20"/>
        </w:rPr>
      </w:pPr>
      <w:r w:rsidRPr="00D95521">
        <w:rPr>
          <w:rFonts w:ascii="Times New Roman" w:hAnsi="Times New Roman" w:cs="Times New Roman"/>
          <w:sz w:val="20"/>
          <w:szCs w:val="20"/>
        </w:rPr>
        <w:t xml:space="preserve">The following </w:t>
      </w:r>
      <w:r w:rsidR="009C2002" w:rsidRPr="00D95521">
        <w:rPr>
          <w:rFonts w:ascii="Times New Roman" w:hAnsi="Times New Roman" w:cs="Times New Roman"/>
          <w:sz w:val="20"/>
          <w:szCs w:val="20"/>
        </w:rPr>
        <w:t>S</w:t>
      </w:r>
      <w:r w:rsidRPr="00D95521">
        <w:rPr>
          <w:rFonts w:ascii="Times New Roman" w:hAnsi="Times New Roman" w:cs="Times New Roman"/>
          <w:sz w:val="20"/>
          <w:szCs w:val="20"/>
        </w:rPr>
        <w:t>tandards shall apply to all lots in The Pavilion PUD unless specifically stated otherwise.</w:t>
      </w:r>
    </w:p>
    <w:p w14:paraId="4412934F" w14:textId="77777777" w:rsidR="005C2DE8" w:rsidRPr="00D95521" w:rsidRDefault="005C2DE8" w:rsidP="00790536">
      <w:pPr>
        <w:pStyle w:val="BodyText"/>
        <w:tabs>
          <w:tab w:val="left" w:pos="820"/>
        </w:tabs>
        <w:autoSpaceDE/>
        <w:autoSpaceDN/>
        <w:adjustRightInd/>
        <w:spacing w:before="11"/>
        <w:ind w:left="0" w:firstLine="0"/>
        <w:jc w:val="both"/>
        <w:rPr>
          <w:rFonts w:ascii="Times New Roman" w:eastAsia="Arial" w:hAnsi="Times New Roman" w:cs="Times New Roman"/>
          <w:color w:val="000000" w:themeColor="text1"/>
          <w:sz w:val="20"/>
          <w:szCs w:val="20"/>
        </w:rPr>
      </w:pPr>
    </w:p>
    <w:p w14:paraId="6E0D8338" w14:textId="1508E3E8" w:rsidR="005C2DE8" w:rsidRPr="009827A8" w:rsidRDefault="00DC16C5" w:rsidP="00790536">
      <w:pPr>
        <w:pStyle w:val="BodyText"/>
        <w:numPr>
          <w:ilvl w:val="0"/>
          <w:numId w:val="286"/>
        </w:numPr>
        <w:tabs>
          <w:tab w:val="left" w:pos="820"/>
        </w:tabs>
        <w:autoSpaceDE/>
        <w:autoSpaceDN/>
        <w:adjustRightInd/>
        <w:spacing w:before="11"/>
        <w:ind w:left="720"/>
        <w:jc w:val="both"/>
        <w:rPr>
          <w:rFonts w:ascii="Times New Roman" w:eastAsia="Arial" w:hAnsi="Times New Roman" w:cs="Times New Roman"/>
          <w:color w:val="000000" w:themeColor="text1"/>
          <w:sz w:val="20"/>
          <w:szCs w:val="20"/>
        </w:rPr>
      </w:pPr>
      <w:r>
        <w:rPr>
          <w:rFonts w:ascii="Times New Roman" w:hAnsi="Times New Roman" w:cs="Times New Roman"/>
          <w:color w:val="000000" w:themeColor="text1"/>
          <w:sz w:val="20"/>
          <w:szCs w:val="20"/>
        </w:rPr>
        <w:t>Unless otherwise indicated</w:t>
      </w:r>
      <w:r w:rsidR="00C40BC6">
        <w:rPr>
          <w:rFonts w:ascii="Times New Roman" w:hAnsi="Times New Roman" w:cs="Times New Roman"/>
          <w:color w:val="000000" w:themeColor="text1"/>
          <w:sz w:val="20"/>
          <w:szCs w:val="20"/>
        </w:rPr>
        <w:t>, a</w:t>
      </w:r>
      <w:r w:rsidR="00A0555A" w:rsidRPr="00D95521">
        <w:rPr>
          <w:rFonts w:ascii="Times New Roman" w:hAnsi="Times New Roman" w:cs="Times New Roman"/>
          <w:color w:val="000000" w:themeColor="text1"/>
          <w:sz w:val="20"/>
          <w:szCs w:val="20"/>
        </w:rPr>
        <w:t>ll s</w:t>
      </w:r>
      <w:r w:rsidR="00F50577" w:rsidRPr="00D95521">
        <w:rPr>
          <w:rFonts w:ascii="Times New Roman" w:hAnsi="Times New Roman" w:cs="Times New Roman"/>
          <w:color w:val="000000" w:themeColor="text1"/>
          <w:sz w:val="20"/>
          <w:szCs w:val="20"/>
        </w:rPr>
        <w:t xml:space="preserve">ignage </w:t>
      </w:r>
      <w:r w:rsidR="004437BF" w:rsidRPr="00D95521">
        <w:rPr>
          <w:rFonts w:ascii="Times New Roman" w:hAnsi="Times New Roman" w:cs="Times New Roman"/>
          <w:color w:val="000000" w:themeColor="text1"/>
          <w:sz w:val="20"/>
          <w:szCs w:val="20"/>
        </w:rPr>
        <w:t xml:space="preserve">shall </w:t>
      </w:r>
      <w:r w:rsidR="00F50577" w:rsidRPr="00D95521">
        <w:rPr>
          <w:rFonts w:ascii="Times New Roman" w:hAnsi="Times New Roman" w:cs="Times New Roman"/>
          <w:color w:val="000000" w:themeColor="text1"/>
          <w:sz w:val="20"/>
          <w:szCs w:val="20"/>
        </w:rPr>
        <w:t xml:space="preserve">comply with </w:t>
      </w:r>
      <w:r w:rsidR="00F50577" w:rsidRPr="00D95521">
        <w:rPr>
          <w:rFonts w:ascii="Times New Roman" w:hAnsi="Times New Roman" w:cs="Times New Roman"/>
          <w:sz w:val="20"/>
          <w:szCs w:val="20"/>
        </w:rPr>
        <w:t>the development standards</w:t>
      </w:r>
      <w:r w:rsidR="00457457" w:rsidRPr="00D95521">
        <w:rPr>
          <w:rFonts w:ascii="Times New Roman" w:hAnsi="Times New Roman" w:cs="Times New Roman"/>
          <w:sz w:val="20"/>
          <w:szCs w:val="20"/>
        </w:rPr>
        <w:t xml:space="preserve"> </w:t>
      </w:r>
      <w:r w:rsidR="00785CB2" w:rsidRPr="00D95521">
        <w:rPr>
          <w:rFonts w:ascii="Times New Roman" w:hAnsi="Times New Roman" w:cs="Times New Roman"/>
          <w:color w:val="000000" w:themeColor="text1"/>
          <w:sz w:val="20"/>
          <w:szCs w:val="20"/>
        </w:rPr>
        <w:t xml:space="preserve">for </w:t>
      </w:r>
      <w:r w:rsidR="006B017D">
        <w:rPr>
          <w:rFonts w:ascii="Times New Roman" w:hAnsi="Times New Roman" w:cs="Times New Roman"/>
          <w:color w:val="000000" w:themeColor="text1"/>
          <w:sz w:val="20"/>
          <w:szCs w:val="20"/>
        </w:rPr>
        <w:t>the</w:t>
      </w:r>
      <w:r w:rsidR="00785CB2" w:rsidRPr="00D95521">
        <w:rPr>
          <w:rFonts w:ascii="Times New Roman" w:hAnsi="Times New Roman" w:cs="Times New Roman"/>
          <w:color w:val="000000" w:themeColor="text1"/>
          <w:sz w:val="20"/>
          <w:szCs w:val="20"/>
        </w:rPr>
        <w:t xml:space="preserve"> CD-5 character-based zoning district or a C-2 commercial zoning district</w:t>
      </w:r>
      <w:r w:rsidR="00785CB2" w:rsidRPr="00D95521">
        <w:rPr>
          <w:rFonts w:ascii="Times New Roman" w:hAnsi="Times New Roman" w:cs="Times New Roman"/>
          <w:sz w:val="20"/>
          <w:szCs w:val="20"/>
        </w:rPr>
        <w:t xml:space="preserve"> in effect at the time of issuance of any required </w:t>
      </w:r>
      <w:r w:rsidR="00A6364E" w:rsidRPr="00D95521">
        <w:rPr>
          <w:rFonts w:ascii="Times New Roman" w:hAnsi="Times New Roman" w:cs="Times New Roman"/>
          <w:sz w:val="20"/>
          <w:szCs w:val="20"/>
        </w:rPr>
        <w:t>sign</w:t>
      </w:r>
      <w:r w:rsidR="00785CB2" w:rsidRPr="00D95521">
        <w:rPr>
          <w:rFonts w:ascii="Times New Roman" w:hAnsi="Times New Roman" w:cs="Times New Roman"/>
          <w:sz w:val="20"/>
          <w:szCs w:val="20"/>
        </w:rPr>
        <w:t xml:space="preserve"> permit.</w:t>
      </w:r>
    </w:p>
    <w:p w14:paraId="52B00C8E" w14:textId="77777777" w:rsidR="009827A8" w:rsidRPr="009827A8" w:rsidRDefault="009827A8" w:rsidP="00790536">
      <w:pPr>
        <w:pStyle w:val="BodyText"/>
        <w:tabs>
          <w:tab w:val="left" w:pos="820"/>
        </w:tabs>
        <w:autoSpaceDE/>
        <w:autoSpaceDN/>
        <w:adjustRightInd/>
        <w:spacing w:before="11"/>
        <w:ind w:left="720" w:firstLine="0"/>
        <w:jc w:val="both"/>
        <w:rPr>
          <w:rFonts w:ascii="Times New Roman" w:eastAsia="Arial" w:hAnsi="Times New Roman" w:cs="Times New Roman"/>
          <w:color w:val="000000" w:themeColor="text1"/>
          <w:sz w:val="20"/>
          <w:szCs w:val="20"/>
        </w:rPr>
      </w:pPr>
    </w:p>
    <w:p w14:paraId="7B7FE772" w14:textId="12E57578" w:rsidR="0076633F" w:rsidRPr="00B37B2C" w:rsidRDefault="00161D0B" w:rsidP="00790536">
      <w:pPr>
        <w:pStyle w:val="BodyText"/>
        <w:numPr>
          <w:ilvl w:val="0"/>
          <w:numId w:val="286"/>
        </w:numPr>
        <w:tabs>
          <w:tab w:val="left" w:pos="820"/>
        </w:tabs>
        <w:autoSpaceDE/>
        <w:autoSpaceDN/>
        <w:adjustRightInd/>
        <w:spacing w:before="11"/>
        <w:ind w:left="720"/>
        <w:jc w:val="both"/>
        <w:rPr>
          <w:rFonts w:ascii="Times New Roman" w:eastAsia="Arial" w:hAnsi="Times New Roman" w:cs="Times New Roman"/>
          <w:color w:val="000000" w:themeColor="text1"/>
          <w:sz w:val="20"/>
          <w:szCs w:val="20"/>
        </w:rPr>
      </w:pPr>
      <w:r>
        <w:rPr>
          <w:rFonts w:ascii="Times New Roman" w:eastAsia="Arial" w:hAnsi="Times New Roman" w:cs="Times New Roman"/>
          <w:color w:val="000000" w:themeColor="text1"/>
          <w:sz w:val="20"/>
          <w:szCs w:val="20"/>
          <w:u w:val="single"/>
        </w:rPr>
        <w:t xml:space="preserve">PUD </w:t>
      </w:r>
      <w:r w:rsidR="00523B24">
        <w:rPr>
          <w:rFonts w:ascii="Times New Roman" w:eastAsia="Arial" w:hAnsi="Times New Roman" w:cs="Times New Roman"/>
          <w:color w:val="000000" w:themeColor="text1"/>
          <w:sz w:val="20"/>
          <w:szCs w:val="20"/>
          <w:u w:val="single"/>
        </w:rPr>
        <w:t xml:space="preserve">District </w:t>
      </w:r>
      <w:r w:rsidR="007C54E6">
        <w:rPr>
          <w:rFonts w:ascii="Times New Roman" w:eastAsia="Arial" w:hAnsi="Times New Roman" w:cs="Times New Roman"/>
          <w:color w:val="000000" w:themeColor="text1"/>
          <w:sz w:val="20"/>
          <w:szCs w:val="20"/>
          <w:u w:val="single"/>
        </w:rPr>
        <w:t>s</w:t>
      </w:r>
      <w:r>
        <w:rPr>
          <w:rFonts w:ascii="Times New Roman" w:eastAsia="Arial" w:hAnsi="Times New Roman" w:cs="Times New Roman"/>
          <w:color w:val="000000" w:themeColor="text1"/>
          <w:sz w:val="20"/>
          <w:szCs w:val="20"/>
          <w:u w:val="single"/>
        </w:rPr>
        <w:t>ignage</w:t>
      </w:r>
      <w:r w:rsidR="002A4802">
        <w:rPr>
          <w:rFonts w:ascii="Times New Roman" w:eastAsia="Arial" w:hAnsi="Times New Roman" w:cs="Times New Roman"/>
          <w:color w:val="000000" w:themeColor="text1"/>
          <w:sz w:val="20"/>
          <w:szCs w:val="20"/>
        </w:rPr>
        <w:t xml:space="preserve">. </w:t>
      </w:r>
      <w:r w:rsidR="004F2810">
        <w:rPr>
          <w:rFonts w:ascii="Times New Roman" w:eastAsia="Arial" w:hAnsi="Times New Roman" w:cs="Times New Roman"/>
          <w:color w:val="000000" w:themeColor="text1"/>
          <w:sz w:val="20"/>
          <w:szCs w:val="20"/>
        </w:rPr>
        <w:t xml:space="preserve">The </w:t>
      </w:r>
      <w:r w:rsidR="00AC6677">
        <w:rPr>
          <w:rFonts w:ascii="Times New Roman" w:eastAsia="Arial" w:hAnsi="Times New Roman" w:cs="Times New Roman"/>
          <w:color w:val="000000" w:themeColor="text1"/>
          <w:sz w:val="20"/>
          <w:szCs w:val="20"/>
        </w:rPr>
        <w:t xml:space="preserve">signage </w:t>
      </w:r>
      <w:r w:rsidR="00A53EAD">
        <w:rPr>
          <w:rFonts w:ascii="Times New Roman" w:eastAsia="Arial" w:hAnsi="Times New Roman" w:cs="Times New Roman"/>
          <w:color w:val="000000" w:themeColor="text1"/>
          <w:sz w:val="20"/>
          <w:szCs w:val="20"/>
        </w:rPr>
        <w:t xml:space="preserve">located in a dedicated sign easement shall be for the benefit of the entire PUD district and shall not be </w:t>
      </w:r>
      <w:r w:rsidR="0045353F">
        <w:rPr>
          <w:rFonts w:ascii="Times New Roman" w:eastAsia="Arial" w:hAnsi="Times New Roman" w:cs="Times New Roman"/>
          <w:color w:val="000000" w:themeColor="text1"/>
          <w:sz w:val="20"/>
          <w:szCs w:val="20"/>
        </w:rPr>
        <w:t xml:space="preserve">counted </w:t>
      </w:r>
      <w:r w:rsidR="006B62E2">
        <w:rPr>
          <w:rFonts w:ascii="Times New Roman" w:eastAsia="Arial" w:hAnsi="Times New Roman" w:cs="Times New Roman"/>
          <w:color w:val="000000" w:themeColor="text1"/>
          <w:sz w:val="20"/>
          <w:szCs w:val="20"/>
        </w:rPr>
        <w:t xml:space="preserve">in </w:t>
      </w:r>
      <w:r w:rsidR="0045353F">
        <w:rPr>
          <w:rFonts w:ascii="Times New Roman" w:eastAsia="Arial" w:hAnsi="Times New Roman" w:cs="Times New Roman"/>
          <w:color w:val="000000" w:themeColor="text1"/>
          <w:sz w:val="20"/>
          <w:szCs w:val="20"/>
        </w:rPr>
        <w:t>any signage calculation for the specific Lot</w:t>
      </w:r>
      <w:r w:rsidR="006B62E2">
        <w:rPr>
          <w:rFonts w:ascii="Times New Roman" w:eastAsia="Arial" w:hAnsi="Times New Roman" w:cs="Times New Roman"/>
          <w:color w:val="000000" w:themeColor="text1"/>
          <w:sz w:val="20"/>
          <w:szCs w:val="20"/>
        </w:rPr>
        <w:t>s.</w:t>
      </w:r>
    </w:p>
    <w:p w14:paraId="2A32FEA1" w14:textId="77777777" w:rsidR="0076633F" w:rsidRDefault="0076633F" w:rsidP="00790536">
      <w:pPr>
        <w:pStyle w:val="BodyText"/>
        <w:tabs>
          <w:tab w:val="left" w:pos="820"/>
        </w:tabs>
        <w:autoSpaceDE/>
        <w:autoSpaceDN/>
        <w:adjustRightInd/>
        <w:spacing w:before="11"/>
        <w:ind w:left="720" w:firstLine="0"/>
        <w:jc w:val="both"/>
        <w:rPr>
          <w:rFonts w:ascii="Times New Roman" w:eastAsia="Arial" w:hAnsi="Times New Roman" w:cs="Times New Roman"/>
          <w:color w:val="000000" w:themeColor="text1"/>
          <w:sz w:val="20"/>
          <w:szCs w:val="20"/>
          <w:u w:val="single"/>
        </w:rPr>
      </w:pPr>
    </w:p>
    <w:p w14:paraId="7E0FFD39" w14:textId="01E15BDD" w:rsidR="00381673" w:rsidRDefault="0043674B" w:rsidP="00790536">
      <w:pPr>
        <w:pStyle w:val="BodyText"/>
        <w:numPr>
          <w:ilvl w:val="0"/>
          <w:numId w:val="328"/>
        </w:numPr>
        <w:tabs>
          <w:tab w:val="left" w:pos="820"/>
        </w:tabs>
        <w:autoSpaceDE/>
        <w:autoSpaceDN/>
        <w:adjustRightInd/>
        <w:spacing w:before="11"/>
        <w:jc w:val="both"/>
        <w:rPr>
          <w:rFonts w:ascii="Times New Roman" w:eastAsia="Arial" w:hAnsi="Times New Roman" w:cs="Times New Roman"/>
          <w:color w:val="000000" w:themeColor="text1"/>
          <w:sz w:val="20"/>
          <w:szCs w:val="20"/>
        </w:rPr>
      </w:pPr>
      <w:r w:rsidRPr="0043674B">
        <w:rPr>
          <w:rFonts w:ascii="Times New Roman" w:eastAsia="Arial" w:hAnsi="Times New Roman" w:cs="Times New Roman"/>
          <w:color w:val="000000" w:themeColor="text1"/>
          <w:sz w:val="20"/>
          <w:szCs w:val="20"/>
          <w:u w:val="single"/>
        </w:rPr>
        <w:t xml:space="preserve">Permitted </w:t>
      </w:r>
      <w:r w:rsidR="007C54E6">
        <w:rPr>
          <w:rFonts w:ascii="Times New Roman" w:eastAsia="Arial" w:hAnsi="Times New Roman" w:cs="Times New Roman"/>
          <w:color w:val="000000" w:themeColor="text1"/>
          <w:sz w:val="20"/>
          <w:szCs w:val="20"/>
          <w:u w:val="single"/>
        </w:rPr>
        <w:t>m</w:t>
      </w:r>
      <w:r w:rsidRPr="0043674B">
        <w:rPr>
          <w:rFonts w:ascii="Times New Roman" w:eastAsia="Arial" w:hAnsi="Times New Roman" w:cs="Times New Roman"/>
          <w:color w:val="000000" w:themeColor="text1"/>
          <w:sz w:val="20"/>
          <w:szCs w:val="20"/>
          <w:u w:val="single"/>
        </w:rPr>
        <w:t xml:space="preserve">onument </w:t>
      </w:r>
      <w:r w:rsidR="007C54E6">
        <w:rPr>
          <w:rFonts w:ascii="Times New Roman" w:eastAsia="Arial" w:hAnsi="Times New Roman" w:cs="Times New Roman"/>
          <w:color w:val="000000" w:themeColor="text1"/>
          <w:sz w:val="20"/>
          <w:szCs w:val="20"/>
          <w:u w:val="single"/>
        </w:rPr>
        <w:t>s</w:t>
      </w:r>
      <w:r w:rsidRPr="0043674B">
        <w:rPr>
          <w:rFonts w:ascii="Times New Roman" w:eastAsia="Arial" w:hAnsi="Times New Roman" w:cs="Times New Roman"/>
          <w:color w:val="000000" w:themeColor="text1"/>
          <w:sz w:val="20"/>
          <w:szCs w:val="20"/>
          <w:u w:val="single"/>
        </w:rPr>
        <w:t xml:space="preserve">ign </w:t>
      </w:r>
      <w:r w:rsidR="007C54E6">
        <w:rPr>
          <w:rFonts w:ascii="Times New Roman" w:eastAsia="Arial" w:hAnsi="Times New Roman" w:cs="Times New Roman"/>
          <w:color w:val="000000" w:themeColor="text1"/>
          <w:sz w:val="20"/>
          <w:szCs w:val="20"/>
          <w:u w:val="single"/>
        </w:rPr>
        <w:t>- Lot 1 d</w:t>
      </w:r>
      <w:r w:rsidRPr="0043674B">
        <w:rPr>
          <w:rFonts w:ascii="Times New Roman" w:eastAsia="Arial" w:hAnsi="Times New Roman" w:cs="Times New Roman"/>
          <w:color w:val="000000" w:themeColor="text1"/>
          <w:sz w:val="20"/>
          <w:szCs w:val="20"/>
          <w:u w:val="single"/>
        </w:rPr>
        <w:t xml:space="preserve">edicated </w:t>
      </w:r>
      <w:r w:rsidR="007C54E6">
        <w:rPr>
          <w:rFonts w:ascii="Times New Roman" w:eastAsia="Arial" w:hAnsi="Times New Roman" w:cs="Times New Roman"/>
          <w:color w:val="000000" w:themeColor="text1"/>
          <w:sz w:val="20"/>
          <w:szCs w:val="20"/>
          <w:u w:val="single"/>
        </w:rPr>
        <w:t>e</w:t>
      </w:r>
      <w:r w:rsidRPr="0043674B">
        <w:rPr>
          <w:rFonts w:ascii="Times New Roman" w:eastAsia="Arial" w:hAnsi="Times New Roman" w:cs="Times New Roman"/>
          <w:color w:val="000000" w:themeColor="text1"/>
          <w:sz w:val="20"/>
          <w:szCs w:val="20"/>
          <w:u w:val="single"/>
        </w:rPr>
        <w:t>asement</w:t>
      </w:r>
      <w:r>
        <w:rPr>
          <w:rFonts w:ascii="Times New Roman" w:eastAsia="Arial" w:hAnsi="Times New Roman" w:cs="Times New Roman"/>
          <w:color w:val="000000" w:themeColor="text1"/>
          <w:sz w:val="20"/>
          <w:szCs w:val="20"/>
        </w:rPr>
        <w:t xml:space="preserve">. </w:t>
      </w:r>
      <w:r w:rsidR="0092281F">
        <w:rPr>
          <w:rFonts w:ascii="Times New Roman" w:eastAsia="Arial" w:hAnsi="Times New Roman" w:cs="Times New Roman"/>
          <w:color w:val="000000" w:themeColor="text1"/>
          <w:sz w:val="20"/>
          <w:szCs w:val="20"/>
        </w:rPr>
        <w:t>One (1)</w:t>
      </w:r>
      <w:r w:rsidR="002334F3">
        <w:rPr>
          <w:rFonts w:ascii="Times New Roman" w:eastAsia="Arial" w:hAnsi="Times New Roman" w:cs="Times New Roman"/>
          <w:color w:val="000000" w:themeColor="text1"/>
          <w:sz w:val="20"/>
          <w:szCs w:val="20"/>
        </w:rPr>
        <w:t xml:space="preserve"> </w:t>
      </w:r>
      <w:r w:rsidR="00BC141C">
        <w:rPr>
          <w:rFonts w:ascii="Times New Roman" w:eastAsia="Arial" w:hAnsi="Times New Roman" w:cs="Times New Roman"/>
          <w:color w:val="000000" w:themeColor="text1"/>
          <w:sz w:val="20"/>
          <w:szCs w:val="20"/>
        </w:rPr>
        <w:t>multi-tenant</w:t>
      </w:r>
      <w:r w:rsidR="0092281F">
        <w:rPr>
          <w:rFonts w:ascii="Times New Roman" w:eastAsia="Arial" w:hAnsi="Times New Roman" w:cs="Times New Roman"/>
          <w:color w:val="000000" w:themeColor="text1"/>
          <w:sz w:val="20"/>
          <w:szCs w:val="20"/>
        </w:rPr>
        <w:t xml:space="preserve"> </w:t>
      </w:r>
      <w:r w:rsidR="003C0B2B">
        <w:rPr>
          <w:rFonts w:ascii="Times New Roman" w:eastAsia="Arial" w:hAnsi="Times New Roman" w:cs="Times New Roman"/>
          <w:color w:val="000000" w:themeColor="text1"/>
          <w:sz w:val="20"/>
          <w:szCs w:val="20"/>
        </w:rPr>
        <w:t xml:space="preserve">monument </w:t>
      </w:r>
      <w:r w:rsidR="00AD6787">
        <w:rPr>
          <w:rFonts w:ascii="Times New Roman" w:eastAsia="Arial" w:hAnsi="Times New Roman" w:cs="Times New Roman"/>
          <w:color w:val="000000" w:themeColor="text1"/>
          <w:sz w:val="20"/>
          <w:szCs w:val="20"/>
        </w:rPr>
        <w:t xml:space="preserve">sign </w:t>
      </w:r>
      <w:r w:rsidR="00E55AA5">
        <w:rPr>
          <w:rFonts w:ascii="Times New Roman" w:eastAsia="Arial" w:hAnsi="Times New Roman" w:cs="Times New Roman"/>
          <w:color w:val="000000" w:themeColor="text1"/>
          <w:sz w:val="20"/>
          <w:szCs w:val="20"/>
        </w:rPr>
        <w:t xml:space="preserve">shall be permitted in the </w:t>
      </w:r>
      <w:r w:rsidR="00DC2696">
        <w:rPr>
          <w:rFonts w:ascii="Times New Roman" w:eastAsia="Arial" w:hAnsi="Times New Roman" w:cs="Times New Roman"/>
          <w:color w:val="000000" w:themeColor="text1"/>
          <w:sz w:val="20"/>
          <w:szCs w:val="20"/>
        </w:rPr>
        <w:t xml:space="preserve">36 ft. x 30 ft. </w:t>
      </w:r>
      <w:r w:rsidR="002F02FD">
        <w:rPr>
          <w:rFonts w:ascii="Times New Roman" w:eastAsia="Arial" w:hAnsi="Times New Roman" w:cs="Times New Roman"/>
          <w:color w:val="000000" w:themeColor="text1"/>
          <w:sz w:val="20"/>
          <w:szCs w:val="20"/>
        </w:rPr>
        <w:t>s</w:t>
      </w:r>
      <w:r w:rsidR="002334F3">
        <w:rPr>
          <w:rFonts w:ascii="Times New Roman" w:eastAsia="Arial" w:hAnsi="Times New Roman" w:cs="Times New Roman"/>
          <w:color w:val="000000" w:themeColor="text1"/>
          <w:sz w:val="20"/>
          <w:szCs w:val="20"/>
        </w:rPr>
        <w:t xml:space="preserve">ign </w:t>
      </w:r>
      <w:r w:rsidR="002F02FD">
        <w:rPr>
          <w:rFonts w:ascii="Times New Roman" w:eastAsia="Arial" w:hAnsi="Times New Roman" w:cs="Times New Roman"/>
          <w:color w:val="000000" w:themeColor="text1"/>
          <w:sz w:val="20"/>
          <w:szCs w:val="20"/>
        </w:rPr>
        <w:t>e</w:t>
      </w:r>
      <w:r w:rsidR="002334F3">
        <w:rPr>
          <w:rFonts w:ascii="Times New Roman" w:eastAsia="Arial" w:hAnsi="Times New Roman" w:cs="Times New Roman"/>
          <w:color w:val="000000" w:themeColor="text1"/>
          <w:sz w:val="20"/>
          <w:szCs w:val="20"/>
        </w:rPr>
        <w:t>as</w:t>
      </w:r>
      <w:r w:rsidR="009847D9">
        <w:rPr>
          <w:rFonts w:ascii="Times New Roman" w:eastAsia="Arial" w:hAnsi="Times New Roman" w:cs="Times New Roman"/>
          <w:color w:val="000000" w:themeColor="text1"/>
          <w:sz w:val="20"/>
          <w:szCs w:val="20"/>
        </w:rPr>
        <w:t>e</w:t>
      </w:r>
      <w:r w:rsidR="002334F3">
        <w:rPr>
          <w:rFonts w:ascii="Times New Roman" w:eastAsia="Arial" w:hAnsi="Times New Roman" w:cs="Times New Roman"/>
          <w:color w:val="000000" w:themeColor="text1"/>
          <w:sz w:val="20"/>
          <w:szCs w:val="20"/>
        </w:rPr>
        <w:t xml:space="preserve">ment </w:t>
      </w:r>
      <w:r w:rsidR="00DC74EE">
        <w:rPr>
          <w:rFonts w:ascii="Times New Roman" w:eastAsia="Arial" w:hAnsi="Times New Roman" w:cs="Times New Roman"/>
          <w:color w:val="000000" w:themeColor="text1"/>
          <w:sz w:val="20"/>
          <w:szCs w:val="20"/>
        </w:rPr>
        <w:t xml:space="preserve">dedicated </w:t>
      </w:r>
      <w:r w:rsidR="000F75B4">
        <w:rPr>
          <w:rFonts w:ascii="Times New Roman" w:eastAsia="Arial" w:hAnsi="Times New Roman" w:cs="Times New Roman"/>
          <w:color w:val="000000" w:themeColor="text1"/>
          <w:sz w:val="20"/>
          <w:szCs w:val="20"/>
        </w:rPr>
        <w:t>to</w:t>
      </w:r>
      <w:r w:rsidR="002334F3">
        <w:rPr>
          <w:rFonts w:ascii="Times New Roman" w:eastAsia="Arial" w:hAnsi="Times New Roman" w:cs="Times New Roman"/>
          <w:color w:val="000000" w:themeColor="text1"/>
          <w:sz w:val="20"/>
          <w:szCs w:val="20"/>
        </w:rPr>
        <w:t xml:space="preserve"> </w:t>
      </w:r>
      <w:r w:rsidR="009847D9">
        <w:rPr>
          <w:rFonts w:ascii="Times New Roman" w:eastAsia="Arial" w:hAnsi="Times New Roman" w:cs="Times New Roman"/>
          <w:color w:val="000000" w:themeColor="text1"/>
          <w:sz w:val="20"/>
          <w:szCs w:val="20"/>
        </w:rPr>
        <w:t xml:space="preserve">the benefit of </w:t>
      </w:r>
      <w:r w:rsidR="00C71F45">
        <w:rPr>
          <w:rFonts w:ascii="Times New Roman" w:eastAsia="Arial" w:hAnsi="Times New Roman" w:cs="Times New Roman"/>
          <w:color w:val="000000" w:themeColor="text1"/>
          <w:sz w:val="20"/>
          <w:szCs w:val="20"/>
        </w:rPr>
        <w:t>t</w:t>
      </w:r>
      <w:r w:rsidR="002334F3">
        <w:rPr>
          <w:rFonts w:ascii="Times New Roman" w:eastAsia="Arial" w:hAnsi="Times New Roman" w:cs="Times New Roman"/>
          <w:color w:val="000000" w:themeColor="text1"/>
          <w:sz w:val="20"/>
          <w:szCs w:val="20"/>
        </w:rPr>
        <w:t xml:space="preserve">he </w:t>
      </w:r>
      <w:r w:rsidR="00C71F45">
        <w:rPr>
          <w:rFonts w:ascii="Times New Roman" w:eastAsia="Arial" w:hAnsi="Times New Roman" w:cs="Times New Roman"/>
          <w:color w:val="000000" w:themeColor="text1"/>
          <w:sz w:val="20"/>
          <w:szCs w:val="20"/>
        </w:rPr>
        <w:t>entire PUD district</w:t>
      </w:r>
      <w:r w:rsidR="00F11A29">
        <w:rPr>
          <w:rFonts w:ascii="Times New Roman" w:eastAsia="Arial" w:hAnsi="Times New Roman" w:cs="Times New Roman"/>
          <w:color w:val="000000" w:themeColor="text1"/>
          <w:sz w:val="20"/>
          <w:szCs w:val="20"/>
        </w:rPr>
        <w:t>.</w:t>
      </w:r>
      <w:r w:rsidR="0057493D">
        <w:rPr>
          <w:rFonts w:ascii="Times New Roman" w:eastAsia="Arial" w:hAnsi="Times New Roman" w:cs="Times New Roman"/>
          <w:color w:val="000000" w:themeColor="text1"/>
          <w:sz w:val="20"/>
          <w:szCs w:val="20"/>
        </w:rPr>
        <w:t xml:space="preserve">  </w:t>
      </w:r>
    </w:p>
    <w:p w14:paraId="31BE2D68" w14:textId="77777777" w:rsidR="00381673" w:rsidRDefault="00381673" w:rsidP="00790536">
      <w:pPr>
        <w:pStyle w:val="BodyText"/>
        <w:tabs>
          <w:tab w:val="left" w:pos="820"/>
        </w:tabs>
        <w:autoSpaceDE/>
        <w:autoSpaceDN/>
        <w:adjustRightInd/>
        <w:spacing w:before="11"/>
        <w:ind w:left="720" w:firstLine="0"/>
        <w:jc w:val="both"/>
        <w:rPr>
          <w:rFonts w:ascii="Times New Roman" w:eastAsia="Arial" w:hAnsi="Times New Roman" w:cs="Times New Roman"/>
          <w:color w:val="000000" w:themeColor="text1"/>
          <w:sz w:val="20"/>
          <w:szCs w:val="20"/>
          <w:u w:val="single"/>
        </w:rPr>
      </w:pPr>
    </w:p>
    <w:p w14:paraId="7694BB70" w14:textId="325A2464" w:rsidR="007366F6" w:rsidRDefault="003C0B2B" w:rsidP="00790536">
      <w:pPr>
        <w:pStyle w:val="BodyText"/>
        <w:numPr>
          <w:ilvl w:val="0"/>
          <w:numId w:val="325"/>
        </w:numPr>
        <w:tabs>
          <w:tab w:val="left" w:pos="820"/>
        </w:tabs>
        <w:autoSpaceDE/>
        <w:autoSpaceDN/>
        <w:adjustRightInd/>
        <w:spacing w:before="11"/>
        <w:jc w:val="both"/>
        <w:rPr>
          <w:rFonts w:ascii="Times New Roman" w:eastAsia="Arial" w:hAnsi="Times New Roman" w:cs="Times New Roman"/>
          <w:color w:val="000000" w:themeColor="text1"/>
          <w:sz w:val="20"/>
          <w:szCs w:val="20"/>
        </w:rPr>
      </w:pPr>
      <w:r>
        <w:rPr>
          <w:rFonts w:ascii="Times New Roman" w:eastAsia="Arial" w:hAnsi="Times New Roman" w:cs="Times New Roman"/>
          <w:color w:val="000000" w:themeColor="text1"/>
          <w:sz w:val="20"/>
          <w:szCs w:val="20"/>
        </w:rPr>
        <w:t>Sign type: A</w:t>
      </w:r>
      <w:r w:rsidR="00750D28">
        <w:rPr>
          <w:rFonts w:ascii="Times New Roman" w:eastAsia="Arial" w:hAnsi="Times New Roman" w:cs="Times New Roman"/>
          <w:color w:val="000000" w:themeColor="text1"/>
          <w:sz w:val="20"/>
          <w:szCs w:val="20"/>
        </w:rPr>
        <w:t xml:space="preserve"> single</w:t>
      </w:r>
      <w:r w:rsidR="000629FF">
        <w:rPr>
          <w:rFonts w:ascii="Times New Roman" w:eastAsia="Arial" w:hAnsi="Times New Roman" w:cs="Times New Roman"/>
          <w:color w:val="000000" w:themeColor="text1"/>
          <w:sz w:val="20"/>
          <w:szCs w:val="20"/>
        </w:rPr>
        <w:t>-</w:t>
      </w:r>
      <w:r w:rsidR="00750D28">
        <w:rPr>
          <w:rFonts w:ascii="Times New Roman" w:eastAsia="Arial" w:hAnsi="Times New Roman" w:cs="Times New Roman"/>
          <w:color w:val="000000" w:themeColor="text1"/>
          <w:sz w:val="20"/>
          <w:szCs w:val="20"/>
        </w:rPr>
        <w:t>face</w:t>
      </w:r>
      <w:r w:rsidR="000629FF">
        <w:rPr>
          <w:rFonts w:ascii="Times New Roman" w:eastAsia="Arial" w:hAnsi="Times New Roman" w:cs="Times New Roman"/>
          <w:color w:val="000000" w:themeColor="text1"/>
          <w:sz w:val="20"/>
          <w:szCs w:val="20"/>
        </w:rPr>
        <w:t>d</w:t>
      </w:r>
      <w:r w:rsidR="00750D28">
        <w:rPr>
          <w:rFonts w:ascii="Times New Roman" w:eastAsia="Arial" w:hAnsi="Times New Roman" w:cs="Times New Roman"/>
          <w:color w:val="000000" w:themeColor="text1"/>
          <w:sz w:val="20"/>
          <w:szCs w:val="20"/>
        </w:rPr>
        <w:t>, internally illuminated, aluminum cabinet and routed aluminum backed with Plex monument sign shall be permitted</w:t>
      </w:r>
      <w:r w:rsidR="007366F6">
        <w:rPr>
          <w:rFonts w:ascii="Times New Roman" w:eastAsia="Arial" w:hAnsi="Times New Roman" w:cs="Times New Roman"/>
          <w:color w:val="000000" w:themeColor="text1"/>
          <w:sz w:val="20"/>
          <w:szCs w:val="20"/>
        </w:rPr>
        <w:t>.</w:t>
      </w:r>
    </w:p>
    <w:p w14:paraId="4F38AF8E" w14:textId="77777777" w:rsidR="007366F6" w:rsidRDefault="007366F6" w:rsidP="00790536">
      <w:pPr>
        <w:pStyle w:val="BodyText"/>
        <w:tabs>
          <w:tab w:val="left" w:pos="820"/>
        </w:tabs>
        <w:autoSpaceDE/>
        <w:autoSpaceDN/>
        <w:adjustRightInd/>
        <w:spacing w:before="11"/>
        <w:ind w:left="2160" w:firstLine="0"/>
        <w:jc w:val="both"/>
        <w:rPr>
          <w:rFonts w:ascii="Times New Roman" w:eastAsia="Arial" w:hAnsi="Times New Roman" w:cs="Times New Roman"/>
          <w:color w:val="000000" w:themeColor="text1"/>
          <w:sz w:val="20"/>
          <w:szCs w:val="20"/>
        </w:rPr>
      </w:pPr>
    </w:p>
    <w:p w14:paraId="1AA61DD7" w14:textId="27997E76" w:rsidR="001E6D68" w:rsidRPr="00381673" w:rsidRDefault="000629FF" w:rsidP="00790536">
      <w:pPr>
        <w:pStyle w:val="BodyText"/>
        <w:numPr>
          <w:ilvl w:val="0"/>
          <w:numId w:val="325"/>
        </w:numPr>
        <w:tabs>
          <w:tab w:val="left" w:pos="820"/>
        </w:tabs>
        <w:autoSpaceDE/>
        <w:autoSpaceDN/>
        <w:adjustRightInd/>
        <w:spacing w:before="11"/>
        <w:jc w:val="both"/>
        <w:rPr>
          <w:rFonts w:ascii="Times New Roman" w:eastAsia="Arial" w:hAnsi="Times New Roman" w:cs="Times New Roman"/>
          <w:color w:val="000000" w:themeColor="text1"/>
          <w:sz w:val="20"/>
          <w:szCs w:val="20"/>
        </w:rPr>
      </w:pPr>
      <w:r>
        <w:rPr>
          <w:rFonts w:ascii="Times New Roman" w:eastAsia="Arial" w:hAnsi="Times New Roman" w:cs="Times New Roman"/>
          <w:color w:val="000000" w:themeColor="text1"/>
          <w:sz w:val="20"/>
          <w:szCs w:val="20"/>
        </w:rPr>
        <w:t>S</w:t>
      </w:r>
      <w:r w:rsidR="005D6D22" w:rsidRPr="00381673">
        <w:rPr>
          <w:rFonts w:ascii="Times New Roman" w:eastAsia="Arial" w:hAnsi="Times New Roman" w:cs="Times New Roman"/>
          <w:color w:val="000000" w:themeColor="text1"/>
          <w:sz w:val="20"/>
          <w:szCs w:val="20"/>
        </w:rPr>
        <w:t>ign</w:t>
      </w:r>
      <w:r w:rsidR="009702F1" w:rsidRPr="00381673">
        <w:rPr>
          <w:rFonts w:ascii="Times New Roman" w:eastAsia="Arial" w:hAnsi="Times New Roman" w:cs="Times New Roman"/>
          <w:color w:val="000000" w:themeColor="text1"/>
          <w:sz w:val="20"/>
          <w:szCs w:val="20"/>
        </w:rPr>
        <w:t xml:space="preserve"> </w:t>
      </w:r>
      <w:r w:rsidR="00381673">
        <w:rPr>
          <w:rFonts w:ascii="Times New Roman" w:eastAsia="Arial" w:hAnsi="Times New Roman" w:cs="Times New Roman"/>
          <w:color w:val="000000" w:themeColor="text1"/>
          <w:sz w:val="20"/>
          <w:szCs w:val="20"/>
        </w:rPr>
        <w:t xml:space="preserve">dimensions </w:t>
      </w:r>
      <w:r w:rsidR="009702F1" w:rsidRPr="00381673">
        <w:rPr>
          <w:rFonts w:ascii="Times New Roman" w:eastAsia="Arial" w:hAnsi="Times New Roman" w:cs="Times New Roman"/>
          <w:color w:val="000000" w:themeColor="text1"/>
          <w:sz w:val="20"/>
          <w:szCs w:val="20"/>
        </w:rPr>
        <w:t>shall not exceed</w:t>
      </w:r>
      <w:r w:rsidR="0092504A" w:rsidRPr="00381673">
        <w:rPr>
          <w:rFonts w:ascii="Times New Roman" w:eastAsia="Arial" w:hAnsi="Times New Roman" w:cs="Times New Roman"/>
          <w:color w:val="000000" w:themeColor="text1"/>
          <w:sz w:val="20"/>
          <w:szCs w:val="20"/>
        </w:rPr>
        <w:t xml:space="preserve">: </w:t>
      </w:r>
    </w:p>
    <w:p w14:paraId="61203279" w14:textId="77777777" w:rsidR="00932347" w:rsidRDefault="00932347" w:rsidP="00790536">
      <w:pPr>
        <w:pStyle w:val="BodyText"/>
        <w:tabs>
          <w:tab w:val="left" w:pos="820"/>
        </w:tabs>
        <w:autoSpaceDE/>
        <w:autoSpaceDN/>
        <w:adjustRightInd/>
        <w:spacing w:before="11"/>
        <w:ind w:left="720" w:firstLine="0"/>
        <w:jc w:val="both"/>
        <w:rPr>
          <w:rFonts w:ascii="Times New Roman" w:eastAsia="Arial" w:hAnsi="Times New Roman" w:cs="Times New Roman"/>
          <w:color w:val="000000" w:themeColor="text1"/>
          <w:sz w:val="20"/>
          <w:szCs w:val="20"/>
        </w:rPr>
      </w:pPr>
    </w:p>
    <w:p w14:paraId="5ED69A8F" w14:textId="47A41FDD" w:rsidR="00C411A1" w:rsidRDefault="00C411A1" w:rsidP="00790536">
      <w:pPr>
        <w:pStyle w:val="BodyText"/>
        <w:numPr>
          <w:ilvl w:val="0"/>
          <w:numId w:val="326"/>
        </w:numPr>
        <w:tabs>
          <w:tab w:val="left" w:pos="820"/>
        </w:tabs>
        <w:autoSpaceDE/>
        <w:autoSpaceDN/>
        <w:adjustRightInd/>
        <w:spacing w:before="11"/>
        <w:ind w:left="2880"/>
        <w:jc w:val="both"/>
        <w:rPr>
          <w:rFonts w:ascii="Times New Roman" w:eastAsia="Arial" w:hAnsi="Times New Roman" w:cs="Times New Roman"/>
          <w:color w:val="000000" w:themeColor="text1"/>
          <w:sz w:val="20"/>
          <w:szCs w:val="20"/>
        </w:rPr>
      </w:pPr>
      <w:r>
        <w:rPr>
          <w:rFonts w:ascii="Times New Roman" w:eastAsia="Arial" w:hAnsi="Times New Roman" w:cs="Times New Roman"/>
          <w:color w:val="000000" w:themeColor="text1"/>
          <w:sz w:val="20"/>
          <w:szCs w:val="20"/>
        </w:rPr>
        <w:t xml:space="preserve">Monument </w:t>
      </w:r>
      <w:r w:rsidR="00731A67">
        <w:rPr>
          <w:rFonts w:ascii="Times New Roman" w:eastAsia="Arial" w:hAnsi="Times New Roman" w:cs="Times New Roman"/>
          <w:color w:val="000000" w:themeColor="text1"/>
          <w:sz w:val="20"/>
          <w:szCs w:val="20"/>
        </w:rPr>
        <w:t xml:space="preserve">title </w:t>
      </w:r>
      <w:r>
        <w:rPr>
          <w:rFonts w:ascii="Times New Roman" w:eastAsia="Arial" w:hAnsi="Times New Roman" w:cs="Times New Roman"/>
          <w:color w:val="000000" w:themeColor="text1"/>
          <w:sz w:val="20"/>
          <w:szCs w:val="20"/>
        </w:rPr>
        <w:t>block area</w:t>
      </w:r>
      <w:r w:rsidR="00381673">
        <w:rPr>
          <w:rFonts w:ascii="Times New Roman" w:eastAsia="Arial" w:hAnsi="Times New Roman" w:cs="Times New Roman"/>
          <w:color w:val="000000" w:themeColor="text1"/>
          <w:sz w:val="20"/>
          <w:szCs w:val="20"/>
        </w:rPr>
        <w:t>:</w:t>
      </w:r>
      <w:r>
        <w:rPr>
          <w:rFonts w:ascii="Times New Roman" w:eastAsia="Arial" w:hAnsi="Times New Roman" w:cs="Times New Roman"/>
          <w:color w:val="000000" w:themeColor="text1"/>
          <w:sz w:val="20"/>
          <w:szCs w:val="20"/>
        </w:rPr>
        <w:t xml:space="preserve"> 10 sq.ft.</w:t>
      </w:r>
    </w:p>
    <w:p w14:paraId="0DCD6795" w14:textId="77777777" w:rsidR="002E5466" w:rsidRDefault="002E5466" w:rsidP="00790536">
      <w:pPr>
        <w:pStyle w:val="BodyText"/>
        <w:tabs>
          <w:tab w:val="left" w:pos="820"/>
        </w:tabs>
        <w:autoSpaceDE/>
        <w:autoSpaceDN/>
        <w:adjustRightInd/>
        <w:spacing w:before="11"/>
        <w:ind w:left="2880" w:firstLine="0"/>
        <w:jc w:val="both"/>
        <w:rPr>
          <w:rFonts w:ascii="Times New Roman" w:eastAsia="Arial" w:hAnsi="Times New Roman" w:cs="Times New Roman"/>
          <w:color w:val="000000" w:themeColor="text1"/>
          <w:sz w:val="20"/>
          <w:szCs w:val="20"/>
        </w:rPr>
      </w:pPr>
    </w:p>
    <w:p w14:paraId="5AFDC957" w14:textId="5D1BD046" w:rsidR="001E6D68" w:rsidRDefault="001E6D68" w:rsidP="00790536">
      <w:pPr>
        <w:pStyle w:val="BodyText"/>
        <w:numPr>
          <w:ilvl w:val="0"/>
          <w:numId w:val="326"/>
        </w:numPr>
        <w:tabs>
          <w:tab w:val="left" w:pos="820"/>
        </w:tabs>
        <w:autoSpaceDE/>
        <w:autoSpaceDN/>
        <w:adjustRightInd/>
        <w:spacing w:before="11"/>
        <w:ind w:left="2880"/>
        <w:jc w:val="both"/>
        <w:rPr>
          <w:rFonts w:ascii="Times New Roman" w:eastAsia="Arial" w:hAnsi="Times New Roman" w:cs="Times New Roman"/>
          <w:color w:val="000000" w:themeColor="text1"/>
          <w:sz w:val="20"/>
          <w:szCs w:val="20"/>
        </w:rPr>
      </w:pPr>
      <w:r>
        <w:rPr>
          <w:rFonts w:ascii="Times New Roman" w:eastAsia="Arial" w:hAnsi="Times New Roman" w:cs="Times New Roman"/>
          <w:color w:val="000000" w:themeColor="text1"/>
          <w:sz w:val="20"/>
          <w:szCs w:val="20"/>
        </w:rPr>
        <w:t>T</w:t>
      </w:r>
      <w:r w:rsidR="0092504A">
        <w:rPr>
          <w:rFonts w:ascii="Times New Roman" w:eastAsia="Arial" w:hAnsi="Times New Roman" w:cs="Times New Roman"/>
          <w:color w:val="000000" w:themeColor="text1"/>
          <w:sz w:val="20"/>
          <w:szCs w:val="20"/>
        </w:rPr>
        <w:t>enant space</w:t>
      </w:r>
      <w:r w:rsidR="00381673">
        <w:rPr>
          <w:rFonts w:ascii="Times New Roman" w:eastAsia="Arial" w:hAnsi="Times New Roman" w:cs="Times New Roman"/>
          <w:color w:val="000000" w:themeColor="text1"/>
          <w:sz w:val="20"/>
          <w:szCs w:val="20"/>
        </w:rPr>
        <w:t>:</w:t>
      </w:r>
      <w:r w:rsidR="009702F1">
        <w:rPr>
          <w:rFonts w:ascii="Times New Roman" w:eastAsia="Arial" w:hAnsi="Times New Roman" w:cs="Times New Roman"/>
          <w:color w:val="000000" w:themeColor="text1"/>
          <w:sz w:val="20"/>
          <w:szCs w:val="20"/>
        </w:rPr>
        <w:t xml:space="preserve"> 3</w:t>
      </w:r>
      <w:r w:rsidR="0092504A">
        <w:rPr>
          <w:rFonts w:ascii="Times New Roman" w:eastAsia="Arial" w:hAnsi="Times New Roman" w:cs="Times New Roman"/>
          <w:color w:val="000000" w:themeColor="text1"/>
          <w:sz w:val="20"/>
          <w:szCs w:val="20"/>
        </w:rPr>
        <w:t xml:space="preserve"> ft. 2 in. x 8 ft. 6 in.</w:t>
      </w:r>
    </w:p>
    <w:p w14:paraId="6E42FF2E" w14:textId="77777777" w:rsidR="002E5466" w:rsidRDefault="002E5466" w:rsidP="00790536">
      <w:pPr>
        <w:pStyle w:val="BodyText"/>
        <w:tabs>
          <w:tab w:val="left" w:pos="820"/>
        </w:tabs>
        <w:autoSpaceDE/>
        <w:autoSpaceDN/>
        <w:adjustRightInd/>
        <w:spacing w:before="11"/>
        <w:ind w:left="2880" w:firstLine="0"/>
        <w:jc w:val="both"/>
        <w:rPr>
          <w:rFonts w:ascii="Times New Roman" w:eastAsia="Arial" w:hAnsi="Times New Roman" w:cs="Times New Roman"/>
          <w:color w:val="000000" w:themeColor="text1"/>
          <w:sz w:val="20"/>
          <w:szCs w:val="20"/>
        </w:rPr>
      </w:pPr>
    </w:p>
    <w:p w14:paraId="03B41DCF" w14:textId="3B5D32FD" w:rsidR="00932347" w:rsidRDefault="00932347" w:rsidP="00790536">
      <w:pPr>
        <w:pStyle w:val="BodyText"/>
        <w:numPr>
          <w:ilvl w:val="0"/>
          <w:numId w:val="326"/>
        </w:numPr>
        <w:tabs>
          <w:tab w:val="left" w:pos="820"/>
        </w:tabs>
        <w:autoSpaceDE/>
        <w:autoSpaceDN/>
        <w:adjustRightInd/>
        <w:spacing w:before="11"/>
        <w:ind w:left="2880"/>
        <w:jc w:val="both"/>
        <w:rPr>
          <w:rFonts w:ascii="Times New Roman" w:eastAsia="Arial" w:hAnsi="Times New Roman" w:cs="Times New Roman"/>
          <w:color w:val="000000" w:themeColor="text1"/>
          <w:sz w:val="20"/>
          <w:szCs w:val="20"/>
        </w:rPr>
      </w:pPr>
      <w:r>
        <w:rPr>
          <w:rFonts w:ascii="Times New Roman" w:eastAsia="Arial" w:hAnsi="Times New Roman" w:cs="Times New Roman"/>
          <w:color w:val="000000" w:themeColor="text1"/>
          <w:sz w:val="20"/>
          <w:szCs w:val="20"/>
        </w:rPr>
        <w:t>Monument sign h</w:t>
      </w:r>
      <w:r w:rsidR="0099511E">
        <w:rPr>
          <w:rFonts w:ascii="Times New Roman" w:eastAsia="Arial" w:hAnsi="Times New Roman" w:cs="Times New Roman"/>
          <w:color w:val="000000" w:themeColor="text1"/>
          <w:sz w:val="20"/>
          <w:szCs w:val="20"/>
        </w:rPr>
        <w:t>eight</w:t>
      </w:r>
      <w:r>
        <w:rPr>
          <w:rFonts w:ascii="Times New Roman" w:eastAsia="Arial" w:hAnsi="Times New Roman" w:cs="Times New Roman"/>
          <w:color w:val="000000" w:themeColor="text1"/>
          <w:sz w:val="20"/>
          <w:szCs w:val="20"/>
        </w:rPr>
        <w:t>:</w:t>
      </w:r>
      <w:r w:rsidR="0099511E">
        <w:rPr>
          <w:rFonts w:ascii="Times New Roman" w:eastAsia="Arial" w:hAnsi="Times New Roman" w:cs="Times New Roman"/>
          <w:color w:val="000000" w:themeColor="text1"/>
          <w:sz w:val="20"/>
          <w:szCs w:val="20"/>
        </w:rPr>
        <w:t xml:space="preserve"> </w:t>
      </w:r>
      <w:r w:rsidR="00775E36">
        <w:rPr>
          <w:rFonts w:ascii="Times New Roman" w:eastAsia="Arial" w:hAnsi="Times New Roman" w:cs="Times New Roman"/>
          <w:color w:val="000000" w:themeColor="text1"/>
          <w:sz w:val="20"/>
          <w:szCs w:val="20"/>
        </w:rPr>
        <w:t>8</w:t>
      </w:r>
      <w:r w:rsidR="0099511E">
        <w:rPr>
          <w:rFonts w:ascii="Times New Roman" w:eastAsia="Arial" w:hAnsi="Times New Roman" w:cs="Times New Roman"/>
          <w:color w:val="000000" w:themeColor="text1"/>
          <w:sz w:val="20"/>
          <w:szCs w:val="20"/>
        </w:rPr>
        <w:t xml:space="preserve"> ft</w:t>
      </w:r>
      <w:r w:rsidR="00381673">
        <w:rPr>
          <w:rFonts w:ascii="Times New Roman" w:eastAsia="Arial" w:hAnsi="Times New Roman" w:cs="Times New Roman"/>
          <w:color w:val="000000" w:themeColor="text1"/>
          <w:sz w:val="20"/>
          <w:szCs w:val="20"/>
        </w:rPr>
        <w:t>.</w:t>
      </w:r>
    </w:p>
    <w:p w14:paraId="2B6A586F" w14:textId="77777777" w:rsidR="002E5466" w:rsidRDefault="002E5466" w:rsidP="00790536">
      <w:pPr>
        <w:pStyle w:val="BodyText"/>
        <w:tabs>
          <w:tab w:val="left" w:pos="820"/>
        </w:tabs>
        <w:autoSpaceDE/>
        <w:autoSpaceDN/>
        <w:adjustRightInd/>
        <w:spacing w:before="11"/>
        <w:ind w:left="2880" w:firstLine="0"/>
        <w:jc w:val="both"/>
        <w:rPr>
          <w:rFonts w:ascii="Times New Roman" w:eastAsia="Arial" w:hAnsi="Times New Roman" w:cs="Times New Roman"/>
          <w:color w:val="000000" w:themeColor="text1"/>
          <w:sz w:val="20"/>
          <w:szCs w:val="20"/>
        </w:rPr>
      </w:pPr>
    </w:p>
    <w:p w14:paraId="535ABE5D" w14:textId="3EE4D9D6" w:rsidR="009702F1" w:rsidRDefault="00932347" w:rsidP="00790536">
      <w:pPr>
        <w:pStyle w:val="BodyText"/>
        <w:numPr>
          <w:ilvl w:val="0"/>
          <w:numId w:val="326"/>
        </w:numPr>
        <w:tabs>
          <w:tab w:val="left" w:pos="820"/>
        </w:tabs>
        <w:autoSpaceDE/>
        <w:autoSpaceDN/>
        <w:adjustRightInd/>
        <w:spacing w:before="11"/>
        <w:ind w:left="2880"/>
        <w:jc w:val="both"/>
        <w:rPr>
          <w:rFonts w:ascii="Times New Roman" w:eastAsia="Arial" w:hAnsi="Times New Roman" w:cs="Times New Roman"/>
          <w:color w:val="000000" w:themeColor="text1"/>
          <w:sz w:val="20"/>
          <w:szCs w:val="20"/>
        </w:rPr>
      </w:pPr>
      <w:r>
        <w:rPr>
          <w:rFonts w:ascii="Times New Roman" w:eastAsia="Arial" w:hAnsi="Times New Roman" w:cs="Times New Roman"/>
          <w:color w:val="000000" w:themeColor="text1"/>
          <w:sz w:val="20"/>
          <w:szCs w:val="20"/>
        </w:rPr>
        <w:t xml:space="preserve">Monument sign </w:t>
      </w:r>
      <w:r w:rsidR="00775E36">
        <w:rPr>
          <w:rFonts w:ascii="Times New Roman" w:eastAsia="Arial" w:hAnsi="Times New Roman" w:cs="Times New Roman"/>
          <w:color w:val="000000" w:themeColor="text1"/>
          <w:sz w:val="20"/>
          <w:szCs w:val="20"/>
        </w:rPr>
        <w:t>width</w:t>
      </w:r>
      <w:r>
        <w:rPr>
          <w:rFonts w:ascii="Times New Roman" w:eastAsia="Arial" w:hAnsi="Times New Roman" w:cs="Times New Roman"/>
          <w:color w:val="000000" w:themeColor="text1"/>
          <w:sz w:val="20"/>
          <w:szCs w:val="20"/>
        </w:rPr>
        <w:t>:</w:t>
      </w:r>
      <w:r w:rsidR="00775E36">
        <w:rPr>
          <w:rFonts w:ascii="Times New Roman" w:eastAsia="Arial" w:hAnsi="Times New Roman" w:cs="Times New Roman"/>
          <w:color w:val="000000" w:themeColor="text1"/>
          <w:sz w:val="20"/>
          <w:szCs w:val="20"/>
        </w:rPr>
        <w:t xml:space="preserve"> 8 ft. 6.5 in.</w:t>
      </w:r>
    </w:p>
    <w:p w14:paraId="1477BA27" w14:textId="77777777" w:rsidR="002E5466" w:rsidRDefault="002E5466" w:rsidP="00790536">
      <w:pPr>
        <w:pStyle w:val="BodyText"/>
        <w:tabs>
          <w:tab w:val="left" w:pos="820"/>
        </w:tabs>
        <w:autoSpaceDE/>
        <w:autoSpaceDN/>
        <w:adjustRightInd/>
        <w:spacing w:before="11"/>
        <w:ind w:left="2160" w:firstLine="0"/>
        <w:jc w:val="both"/>
        <w:rPr>
          <w:rFonts w:ascii="Times New Roman" w:eastAsia="Arial" w:hAnsi="Times New Roman" w:cs="Times New Roman"/>
          <w:color w:val="000000" w:themeColor="text1"/>
          <w:sz w:val="20"/>
          <w:szCs w:val="20"/>
        </w:rPr>
      </w:pPr>
    </w:p>
    <w:p w14:paraId="2DB94AFC" w14:textId="3C676D62" w:rsidR="009D7313" w:rsidRDefault="00242BAD" w:rsidP="00790536">
      <w:pPr>
        <w:pStyle w:val="BodyText"/>
        <w:numPr>
          <w:ilvl w:val="0"/>
          <w:numId w:val="325"/>
        </w:numPr>
        <w:tabs>
          <w:tab w:val="left" w:pos="820"/>
        </w:tabs>
        <w:autoSpaceDE/>
        <w:autoSpaceDN/>
        <w:adjustRightInd/>
        <w:spacing w:before="11"/>
        <w:jc w:val="both"/>
        <w:rPr>
          <w:rFonts w:ascii="Times New Roman" w:eastAsia="Arial" w:hAnsi="Times New Roman" w:cs="Times New Roman"/>
          <w:color w:val="000000" w:themeColor="text1"/>
          <w:sz w:val="20"/>
          <w:szCs w:val="20"/>
        </w:rPr>
      </w:pPr>
      <w:r w:rsidRPr="009D7313">
        <w:rPr>
          <w:rFonts w:ascii="Times New Roman" w:eastAsia="Arial" w:hAnsi="Times New Roman" w:cs="Times New Roman"/>
          <w:color w:val="000000" w:themeColor="text1"/>
          <w:sz w:val="20"/>
          <w:szCs w:val="20"/>
        </w:rPr>
        <w:t>Permitted material</w:t>
      </w:r>
      <w:r w:rsidR="004E0161" w:rsidRPr="009D7313">
        <w:rPr>
          <w:rFonts w:ascii="Times New Roman" w:eastAsia="Arial" w:hAnsi="Times New Roman" w:cs="Times New Roman"/>
          <w:color w:val="000000" w:themeColor="text1"/>
          <w:sz w:val="20"/>
          <w:szCs w:val="20"/>
        </w:rPr>
        <w:t>s</w:t>
      </w:r>
      <w:r w:rsidR="007366F6">
        <w:rPr>
          <w:rFonts w:ascii="Times New Roman" w:eastAsia="Arial" w:hAnsi="Times New Roman" w:cs="Times New Roman"/>
          <w:color w:val="000000" w:themeColor="text1"/>
          <w:sz w:val="20"/>
          <w:szCs w:val="20"/>
        </w:rPr>
        <w:t xml:space="preserve"> shall inc</w:t>
      </w:r>
      <w:r w:rsidR="00540E12">
        <w:rPr>
          <w:rFonts w:ascii="Times New Roman" w:eastAsia="Arial" w:hAnsi="Times New Roman" w:cs="Times New Roman"/>
          <w:color w:val="000000" w:themeColor="text1"/>
          <w:sz w:val="20"/>
          <w:szCs w:val="20"/>
        </w:rPr>
        <w:t>l</w:t>
      </w:r>
      <w:r w:rsidR="007366F6">
        <w:rPr>
          <w:rFonts w:ascii="Times New Roman" w:eastAsia="Arial" w:hAnsi="Times New Roman" w:cs="Times New Roman"/>
          <w:color w:val="000000" w:themeColor="text1"/>
          <w:sz w:val="20"/>
          <w:szCs w:val="20"/>
        </w:rPr>
        <w:t>ude</w:t>
      </w:r>
      <w:r w:rsidRPr="009D7313">
        <w:rPr>
          <w:rFonts w:ascii="Times New Roman" w:eastAsia="Arial" w:hAnsi="Times New Roman" w:cs="Times New Roman"/>
          <w:color w:val="000000" w:themeColor="text1"/>
          <w:sz w:val="20"/>
          <w:szCs w:val="20"/>
        </w:rPr>
        <w:t>:</w:t>
      </w:r>
      <w:r w:rsidR="004554A6" w:rsidRPr="009D7313">
        <w:rPr>
          <w:rFonts w:ascii="Times New Roman" w:eastAsia="Arial" w:hAnsi="Times New Roman" w:cs="Times New Roman"/>
          <w:color w:val="000000" w:themeColor="text1"/>
          <w:sz w:val="20"/>
          <w:szCs w:val="20"/>
        </w:rPr>
        <w:t xml:space="preserve"> </w:t>
      </w:r>
      <w:r w:rsidR="00660C42" w:rsidRPr="009D7313">
        <w:rPr>
          <w:rFonts w:ascii="Times New Roman" w:eastAsia="Arial" w:hAnsi="Times New Roman" w:cs="Times New Roman"/>
          <w:color w:val="000000" w:themeColor="text1"/>
          <w:sz w:val="20"/>
          <w:szCs w:val="20"/>
        </w:rPr>
        <w:t>Cement sheet</w:t>
      </w:r>
      <w:r w:rsidR="00483F38" w:rsidRPr="009D7313">
        <w:rPr>
          <w:rFonts w:ascii="Times New Roman" w:eastAsia="Arial" w:hAnsi="Times New Roman" w:cs="Times New Roman"/>
          <w:color w:val="000000" w:themeColor="text1"/>
          <w:sz w:val="20"/>
          <w:szCs w:val="20"/>
        </w:rPr>
        <w:t>s or</w:t>
      </w:r>
      <w:r w:rsidR="00660C42" w:rsidRPr="009D7313">
        <w:rPr>
          <w:rFonts w:ascii="Times New Roman" w:eastAsia="Arial" w:hAnsi="Times New Roman" w:cs="Times New Roman"/>
          <w:color w:val="000000" w:themeColor="text1"/>
          <w:sz w:val="20"/>
          <w:szCs w:val="20"/>
        </w:rPr>
        <w:t xml:space="preserve"> slabs </w:t>
      </w:r>
      <w:r w:rsidR="00483F38" w:rsidRPr="009D7313">
        <w:rPr>
          <w:rFonts w:ascii="Times New Roman" w:eastAsia="Arial" w:hAnsi="Times New Roman" w:cs="Times New Roman"/>
          <w:color w:val="000000" w:themeColor="text1"/>
          <w:sz w:val="20"/>
          <w:szCs w:val="20"/>
        </w:rPr>
        <w:t xml:space="preserve">encased in </w:t>
      </w:r>
      <w:r w:rsidR="00321BB0" w:rsidRPr="009D7313">
        <w:rPr>
          <w:rFonts w:ascii="Times New Roman" w:eastAsia="Arial" w:hAnsi="Times New Roman" w:cs="Times New Roman"/>
          <w:color w:val="000000" w:themeColor="text1"/>
          <w:sz w:val="20"/>
          <w:szCs w:val="20"/>
        </w:rPr>
        <w:t xml:space="preserve">Acrylmeric </w:t>
      </w:r>
      <w:r w:rsidR="00660C42" w:rsidRPr="009D7313">
        <w:rPr>
          <w:rFonts w:ascii="Times New Roman" w:eastAsia="Arial" w:hAnsi="Times New Roman" w:cs="Times New Roman"/>
          <w:color w:val="000000" w:themeColor="text1"/>
          <w:sz w:val="20"/>
          <w:szCs w:val="20"/>
        </w:rPr>
        <w:t>Fine Texcote</w:t>
      </w:r>
      <w:r w:rsidR="009D7313">
        <w:rPr>
          <w:rFonts w:ascii="Times New Roman" w:eastAsia="Arial" w:hAnsi="Times New Roman" w:cs="Times New Roman"/>
          <w:color w:val="000000" w:themeColor="text1"/>
          <w:sz w:val="20"/>
          <w:szCs w:val="20"/>
        </w:rPr>
        <w:t>, or like material.</w:t>
      </w:r>
    </w:p>
    <w:p w14:paraId="7D99CE07" w14:textId="77777777" w:rsidR="00523B24" w:rsidRDefault="00523B24" w:rsidP="00790536">
      <w:pPr>
        <w:pStyle w:val="BodyText"/>
        <w:tabs>
          <w:tab w:val="left" w:pos="820"/>
        </w:tabs>
        <w:autoSpaceDE/>
        <w:autoSpaceDN/>
        <w:adjustRightInd/>
        <w:spacing w:before="11"/>
        <w:jc w:val="both"/>
        <w:rPr>
          <w:rFonts w:ascii="Times New Roman" w:eastAsia="Arial" w:hAnsi="Times New Roman" w:cs="Times New Roman"/>
          <w:color w:val="000000" w:themeColor="text1"/>
          <w:sz w:val="20"/>
          <w:szCs w:val="20"/>
        </w:rPr>
      </w:pPr>
    </w:p>
    <w:p w14:paraId="0DFB97A1" w14:textId="64F588C3" w:rsidR="00E90B31" w:rsidRPr="00E90B31" w:rsidRDefault="000E6181" w:rsidP="00790536">
      <w:pPr>
        <w:pStyle w:val="BodyText"/>
        <w:numPr>
          <w:ilvl w:val="0"/>
          <w:numId w:val="328"/>
        </w:numPr>
        <w:tabs>
          <w:tab w:val="left" w:pos="820"/>
        </w:tabs>
        <w:autoSpaceDE/>
        <w:autoSpaceDN/>
        <w:adjustRightInd/>
        <w:spacing w:before="11"/>
        <w:jc w:val="both"/>
        <w:rPr>
          <w:rFonts w:ascii="Times New Roman" w:eastAsia="Arial" w:hAnsi="Times New Roman" w:cs="Times New Roman"/>
          <w:color w:val="000000" w:themeColor="text1"/>
          <w:sz w:val="20"/>
          <w:szCs w:val="20"/>
        </w:rPr>
      </w:pPr>
      <w:r w:rsidRPr="0043674B">
        <w:rPr>
          <w:rFonts w:ascii="Times New Roman" w:eastAsia="Arial" w:hAnsi="Times New Roman" w:cs="Times New Roman"/>
          <w:color w:val="000000" w:themeColor="text1"/>
          <w:sz w:val="20"/>
          <w:szCs w:val="20"/>
          <w:u w:val="single"/>
        </w:rPr>
        <w:t xml:space="preserve">Permitted Monument Sign </w:t>
      </w:r>
      <w:r w:rsidR="002F02FD">
        <w:rPr>
          <w:rFonts w:ascii="Times New Roman" w:eastAsia="Arial" w:hAnsi="Times New Roman" w:cs="Times New Roman"/>
          <w:color w:val="000000" w:themeColor="text1"/>
          <w:sz w:val="20"/>
          <w:szCs w:val="20"/>
          <w:u w:val="single"/>
        </w:rPr>
        <w:t xml:space="preserve">– Lot 3 </w:t>
      </w:r>
      <w:r w:rsidRPr="0043674B">
        <w:rPr>
          <w:rFonts w:ascii="Times New Roman" w:eastAsia="Arial" w:hAnsi="Times New Roman" w:cs="Times New Roman"/>
          <w:color w:val="000000" w:themeColor="text1"/>
          <w:sz w:val="20"/>
          <w:szCs w:val="20"/>
          <w:u w:val="single"/>
        </w:rPr>
        <w:t xml:space="preserve">in </w:t>
      </w:r>
      <w:r w:rsidR="002F02FD">
        <w:rPr>
          <w:rFonts w:ascii="Times New Roman" w:eastAsia="Arial" w:hAnsi="Times New Roman" w:cs="Times New Roman"/>
          <w:color w:val="000000" w:themeColor="text1"/>
          <w:sz w:val="20"/>
          <w:szCs w:val="20"/>
          <w:u w:val="single"/>
        </w:rPr>
        <w:t>d</w:t>
      </w:r>
      <w:r w:rsidRPr="0043674B">
        <w:rPr>
          <w:rFonts w:ascii="Times New Roman" w:eastAsia="Arial" w:hAnsi="Times New Roman" w:cs="Times New Roman"/>
          <w:color w:val="000000" w:themeColor="text1"/>
          <w:sz w:val="20"/>
          <w:szCs w:val="20"/>
          <w:u w:val="single"/>
        </w:rPr>
        <w:t xml:space="preserve">edicated </w:t>
      </w:r>
      <w:r w:rsidR="002F02FD">
        <w:rPr>
          <w:rFonts w:ascii="Times New Roman" w:eastAsia="Arial" w:hAnsi="Times New Roman" w:cs="Times New Roman"/>
          <w:color w:val="000000" w:themeColor="text1"/>
          <w:sz w:val="20"/>
          <w:szCs w:val="20"/>
          <w:u w:val="single"/>
        </w:rPr>
        <w:t>e</w:t>
      </w:r>
      <w:r w:rsidRPr="0043674B">
        <w:rPr>
          <w:rFonts w:ascii="Times New Roman" w:eastAsia="Arial" w:hAnsi="Times New Roman" w:cs="Times New Roman"/>
          <w:color w:val="000000" w:themeColor="text1"/>
          <w:sz w:val="20"/>
          <w:szCs w:val="20"/>
          <w:u w:val="single"/>
        </w:rPr>
        <w:t>asement</w:t>
      </w:r>
      <w:r>
        <w:rPr>
          <w:rFonts w:ascii="Times New Roman" w:eastAsia="Arial" w:hAnsi="Times New Roman" w:cs="Times New Roman"/>
          <w:color w:val="000000" w:themeColor="text1"/>
          <w:sz w:val="20"/>
          <w:szCs w:val="20"/>
        </w:rPr>
        <w:t>.</w:t>
      </w:r>
      <w:r w:rsidR="00BC3F2C">
        <w:rPr>
          <w:rFonts w:ascii="Times New Roman" w:eastAsia="Arial" w:hAnsi="Times New Roman" w:cs="Times New Roman"/>
          <w:color w:val="000000" w:themeColor="text1"/>
          <w:sz w:val="20"/>
          <w:szCs w:val="20"/>
        </w:rPr>
        <w:t xml:space="preserve"> </w:t>
      </w:r>
      <w:r w:rsidR="00F30CAB">
        <w:rPr>
          <w:rFonts w:ascii="Times New Roman" w:eastAsia="Arial" w:hAnsi="Times New Roman" w:cs="Times New Roman"/>
          <w:color w:val="000000" w:themeColor="text1"/>
          <w:sz w:val="20"/>
          <w:szCs w:val="20"/>
        </w:rPr>
        <w:t xml:space="preserve">A </w:t>
      </w:r>
      <w:r w:rsidR="00BC141C">
        <w:rPr>
          <w:rFonts w:ascii="Times New Roman" w:eastAsia="Arial" w:hAnsi="Times New Roman" w:cs="Times New Roman"/>
          <w:color w:val="000000" w:themeColor="text1"/>
          <w:sz w:val="20"/>
          <w:szCs w:val="20"/>
        </w:rPr>
        <w:t xml:space="preserve">multi-tenant </w:t>
      </w:r>
      <w:r w:rsidR="00F30CAB">
        <w:rPr>
          <w:rFonts w:ascii="Times New Roman" w:eastAsia="Arial" w:hAnsi="Times New Roman" w:cs="Times New Roman"/>
          <w:color w:val="000000" w:themeColor="text1"/>
          <w:sz w:val="20"/>
          <w:szCs w:val="20"/>
        </w:rPr>
        <w:t xml:space="preserve">monument sign shall be permitted in the 44 ft. x 43 ft. </w:t>
      </w:r>
      <w:r w:rsidR="002F02FD">
        <w:rPr>
          <w:rFonts w:ascii="Times New Roman" w:eastAsia="Arial" w:hAnsi="Times New Roman" w:cs="Times New Roman"/>
          <w:color w:val="000000" w:themeColor="text1"/>
          <w:sz w:val="20"/>
          <w:szCs w:val="20"/>
        </w:rPr>
        <w:t>s</w:t>
      </w:r>
      <w:r w:rsidR="00F30CAB">
        <w:rPr>
          <w:rFonts w:ascii="Times New Roman" w:eastAsia="Arial" w:hAnsi="Times New Roman" w:cs="Times New Roman"/>
          <w:color w:val="000000" w:themeColor="text1"/>
          <w:sz w:val="20"/>
          <w:szCs w:val="20"/>
        </w:rPr>
        <w:t xml:space="preserve">ign </w:t>
      </w:r>
      <w:r w:rsidR="002F02FD">
        <w:rPr>
          <w:rFonts w:ascii="Times New Roman" w:eastAsia="Arial" w:hAnsi="Times New Roman" w:cs="Times New Roman"/>
          <w:color w:val="000000" w:themeColor="text1"/>
          <w:sz w:val="20"/>
          <w:szCs w:val="20"/>
        </w:rPr>
        <w:t>e</w:t>
      </w:r>
      <w:r w:rsidR="00F30CAB">
        <w:rPr>
          <w:rFonts w:ascii="Times New Roman" w:eastAsia="Arial" w:hAnsi="Times New Roman" w:cs="Times New Roman"/>
          <w:color w:val="000000" w:themeColor="text1"/>
          <w:sz w:val="20"/>
          <w:szCs w:val="20"/>
        </w:rPr>
        <w:t xml:space="preserve">asement dedicated </w:t>
      </w:r>
      <w:r w:rsidR="00495D9A">
        <w:rPr>
          <w:rFonts w:ascii="Times New Roman" w:eastAsia="Arial" w:hAnsi="Times New Roman" w:cs="Times New Roman"/>
          <w:color w:val="000000" w:themeColor="text1"/>
          <w:sz w:val="20"/>
          <w:szCs w:val="20"/>
        </w:rPr>
        <w:t>to</w:t>
      </w:r>
      <w:r w:rsidR="00F30CAB">
        <w:rPr>
          <w:rFonts w:ascii="Times New Roman" w:eastAsia="Arial" w:hAnsi="Times New Roman" w:cs="Times New Roman"/>
          <w:color w:val="000000" w:themeColor="text1"/>
          <w:sz w:val="20"/>
          <w:szCs w:val="20"/>
        </w:rPr>
        <w:t xml:space="preserve"> the benefit of </w:t>
      </w:r>
      <w:r w:rsidR="009B5D26">
        <w:rPr>
          <w:rFonts w:ascii="Times New Roman" w:eastAsia="Arial" w:hAnsi="Times New Roman" w:cs="Times New Roman"/>
          <w:color w:val="000000" w:themeColor="text1"/>
          <w:sz w:val="20"/>
          <w:szCs w:val="20"/>
        </w:rPr>
        <w:t xml:space="preserve">the </w:t>
      </w:r>
      <w:r w:rsidR="00495D9A">
        <w:rPr>
          <w:rFonts w:ascii="Times New Roman" w:eastAsia="Arial" w:hAnsi="Times New Roman" w:cs="Times New Roman"/>
          <w:color w:val="000000" w:themeColor="text1"/>
          <w:sz w:val="20"/>
          <w:szCs w:val="20"/>
        </w:rPr>
        <w:t>entire</w:t>
      </w:r>
      <w:r w:rsidR="00F30CAB">
        <w:rPr>
          <w:rFonts w:ascii="Times New Roman" w:eastAsia="Arial" w:hAnsi="Times New Roman" w:cs="Times New Roman"/>
          <w:color w:val="000000" w:themeColor="text1"/>
          <w:sz w:val="20"/>
          <w:szCs w:val="20"/>
        </w:rPr>
        <w:t xml:space="preserve"> PUD</w:t>
      </w:r>
      <w:r w:rsidR="00495D9A">
        <w:rPr>
          <w:rFonts w:ascii="Times New Roman" w:eastAsia="Arial" w:hAnsi="Times New Roman" w:cs="Times New Roman"/>
          <w:color w:val="000000" w:themeColor="text1"/>
          <w:sz w:val="20"/>
          <w:szCs w:val="20"/>
        </w:rPr>
        <w:t xml:space="preserve"> district</w:t>
      </w:r>
      <w:r w:rsidR="00E90B31">
        <w:rPr>
          <w:rFonts w:ascii="Times New Roman" w:eastAsia="Arial" w:hAnsi="Times New Roman" w:cs="Times New Roman"/>
          <w:color w:val="000000" w:themeColor="text1"/>
          <w:sz w:val="20"/>
          <w:szCs w:val="20"/>
        </w:rPr>
        <w:t>.</w:t>
      </w:r>
    </w:p>
    <w:p w14:paraId="07F4BDA7" w14:textId="77777777" w:rsidR="00E90B31" w:rsidRDefault="00E90B31" w:rsidP="00790536">
      <w:pPr>
        <w:pStyle w:val="BodyText"/>
        <w:tabs>
          <w:tab w:val="left" w:pos="820"/>
        </w:tabs>
        <w:autoSpaceDE/>
        <w:autoSpaceDN/>
        <w:adjustRightInd/>
        <w:spacing w:before="11"/>
        <w:ind w:left="720" w:firstLine="0"/>
        <w:jc w:val="both"/>
        <w:rPr>
          <w:rFonts w:ascii="Times New Roman" w:eastAsia="Arial" w:hAnsi="Times New Roman" w:cs="Times New Roman"/>
          <w:color w:val="000000" w:themeColor="text1"/>
          <w:sz w:val="20"/>
          <w:szCs w:val="20"/>
          <w:u w:val="single"/>
        </w:rPr>
      </w:pPr>
    </w:p>
    <w:p w14:paraId="1ED9A180" w14:textId="7ED76C51" w:rsidR="000629FF" w:rsidRPr="00D8446F" w:rsidRDefault="00D8446F" w:rsidP="00790536">
      <w:pPr>
        <w:pStyle w:val="BodyText"/>
        <w:numPr>
          <w:ilvl w:val="0"/>
          <w:numId w:val="330"/>
        </w:numPr>
        <w:tabs>
          <w:tab w:val="left" w:pos="820"/>
        </w:tabs>
        <w:autoSpaceDE/>
        <w:autoSpaceDN/>
        <w:adjustRightInd/>
        <w:spacing w:before="11"/>
        <w:jc w:val="both"/>
        <w:rPr>
          <w:rFonts w:ascii="Times New Roman" w:eastAsia="Arial" w:hAnsi="Times New Roman" w:cs="Times New Roman"/>
          <w:color w:val="000000" w:themeColor="text1"/>
          <w:sz w:val="20"/>
          <w:szCs w:val="20"/>
        </w:rPr>
      </w:pPr>
      <w:r>
        <w:rPr>
          <w:rFonts w:ascii="Times New Roman" w:eastAsia="Arial" w:hAnsi="Times New Roman" w:cs="Times New Roman"/>
          <w:color w:val="000000" w:themeColor="text1"/>
          <w:sz w:val="20"/>
          <w:szCs w:val="20"/>
        </w:rPr>
        <w:t>Sign type: A single-faced, internally illuminated, aluminum cabinet and routed aluminum backed with Plex monument sign shall be permitted.</w:t>
      </w:r>
    </w:p>
    <w:p w14:paraId="13579D51" w14:textId="77777777" w:rsidR="000629FF" w:rsidRPr="00E90B31" w:rsidRDefault="000629FF" w:rsidP="00790536">
      <w:pPr>
        <w:pStyle w:val="BodyText"/>
        <w:tabs>
          <w:tab w:val="left" w:pos="820"/>
        </w:tabs>
        <w:autoSpaceDE/>
        <w:autoSpaceDN/>
        <w:adjustRightInd/>
        <w:spacing w:before="11"/>
        <w:ind w:left="2160" w:firstLine="0"/>
        <w:jc w:val="both"/>
        <w:rPr>
          <w:rFonts w:ascii="Times New Roman" w:eastAsia="Arial" w:hAnsi="Times New Roman" w:cs="Times New Roman"/>
          <w:color w:val="000000" w:themeColor="text1"/>
          <w:sz w:val="20"/>
          <w:szCs w:val="20"/>
        </w:rPr>
      </w:pPr>
    </w:p>
    <w:p w14:paraId="531C720E" w14:textId="77777777" w:rsidR="00E90B31" w:rsidRPr="00381673" w:rsidRDefault="00E90B31" w:rsidP="00790536">
      <w:pPr>
        <w:pStyle w:val="BodyText"/>
        <w:numPr>
          <w:ilvl w:val="0"/>
          <w:numId w:val="330"/>
        </w:numPr>
        <w:tabs>
          <w:tab w:val="left" w:pos="820"/>
        </w:tabs>
        <w:autoSpaceDE/>
        <w:autoSpaceDN/>
        <w:adjustRightInd/>
        <w:spacing w:before="11"/>
        <w:jc w:val="both"/>
        <w:rPr>
          <w:rFonts w:ascii="Times New Roman" w:eastAsia="Arial" w:hAnsi="Times New Roman" w:cs="Times New Roman"/>
          <w:color w:val="000000" w:themeColor="text1"/>
          <w:sz w:val="20"/>
          <w:szCs w:val="20"/>
        </w:rPr>
      </w:pPr>
      <w:r>
        <w:rPr>
          <w:rFonts w:ascii="Times New Roman" w:eastAsia="Arial" w:hAnsi="Times New Roman" w:cs="Times New Roman"/>
          <w:color w:val="000000" w:themeColor="text1"/>
          <w:sz w:val="20"/>
          <w:szCs w:val="20"/>
        </w:rPr>
        <w:t>S</w:t>
      </w:r>
      <w:r w:rsidRPr="00381673">
        <w:rPr>
          <w:rFonts w:ascii="Times New Roman" w:eastAsia="Arial" w:hAnsi="Times New Roman" w:cs="Times New Roman"/>
          <w:color w:val="000000" w:themeColor="text1"/>
          <w:sz w:val="20"/>
          <w:szCs w:val="20"/>
        </w:rPr>
        <w:t xml:space="preserve">ign </w:t>
      </w:r>
      <w:r>
        <w:rPr>
          <w:rFonts w:ascii="Times New Roman" w:eastAsia="Arial" w:hAnsi="Times New Roman" w:cs="Times New Roman"/>
          <w:color w:val="000000" w:themeColor="text1"/>
          <w:sz w:val="20"/>
          <w:szCs w:val="20"/>
        </w:rPr>
        <w:t xml:space="preserve">dimensions </w:t>
      </w:r>
      <w:r w:rsidRPr="00381673">
        <w:rPr>
          <w:rFonts w:ascii="Times New Roman" w:eastAsia="Arial" w:hAnsi="Times New Roman" w:cs="Times New Roman"/>
          <w:color w:val="000000" w:themeColor="text1"/>
          <w:sz w:val="20"/>
          <w:szCs w:val="20"/>
        </w:rPr>
        <w:t xml:space="preserve">shall not exceed: </w:t>
      </w:r>
    </w:p>
    <w:p w14:paraId="05505A62" w14:textId="77777777" w:rsidR="00E90B31" w:rsidRDefault="00E90B31" w:rsidP="00790536">
      <w:pPr>
        <w:pStyle w:val="BodyText"/>
        <w:tabs>
          <w:tab w:val="left" w:pos="820"/>
        </w:tabs>
        <w:autoSpaceDE/>
        <w:autoSpaceDN/>
        <w:adjustRightInd/>
        <w:spacing w:before="11"/>
        <w:ind w:left="720" w:firstLine="0"/>
        <w:jc w:val="both"/>
        <w:rPr>
          <w:rFonts w:ascii="Times New Roman" w:eastAsia="Arial" w:hAnsi="Times New Roman" w:cs="Times New Roman"/>
          <w:color w:val="000000" w:themeColor="text1"/>
          <w:sz w:val="20"/>
          <w:szCs w:val="20"/>
        </w:rPr>
      </w:pPr>
    </w:p>
    <w:p w14:paraId="76A8062A" w14:textId="4A7CBD86" w:rsidR="00E90B31" w:rsidRDefault="00E90B31" w:rsidP="00790536">
      <w:pPr>
        <w:pStyle w:val="BodyText"/>
        <w:numPr>
          <w:ilvl w:val="0"/>
          <w:numId w:val="331"/>
        </w:numPr>
        <w:tabs>
          <w:tab w:val="left" w:pos="820"/>
        </w:tabs>
        <w:autoSpaceDE/>
        <w:autoSpaceDN/>
        <w:adjustRightInd/>
        <w:spacing w:before="11"/>
        <w:ind w:left="2880"/>
        <w:jc w:val="both"/>
        <w:rPr>
          <w:rFonts w:ascii="Times New Roman" w:eastAsia="Arial" w:hAnsi="Times New Roman" w:cs="Times New Roman"/>
          <w:color w:val="000000" w:themeColor="text1"/>
          <w:sz w:val="20"/>
          <w:szCs w:val="20"/>
        </w:rPr>
      </w:pPr>
      <w:r>
        <w:rPr>
          <w:rFonts w:ascii="Times New Roman" w:eastAsia="Arial" w:hAnsi="Times New Roman" w:cs="Times New Roman"/>
          <w:color w:val="000000" w:themeColor="text1"/>
          <w:sz w:val="20"/>
          <w:szCs w:val="20"/>
        </w:rPr>
        <w:t xml:space="preserve">Monument </w:t>
      </w:r>
      <w:r w:rsidR="00731A67">
        <w:rPr>
          <w:rFonts w:ascii="Times New Roman" w:eastAsia="Arial" w:hAnsi="Times New Roman" w:cs="Times New Roman"/>
          <w:color w:val="000000" w:themeColor="text1"/>
          <w:sz w:val="20"/>
          <w:szCs w:val="20"/>
        </w:rPr>
        <w:t xml:space="preserve">title </w:t>
      </w:r>
      <w:r>
        <w:rPr>
          <w:rFonts w:ascii="Times New Roman" w:eastAsia="Arial" w:hAnsi="Times New Roman" w:cs="Times New Roman"/>
          <w:color w:val="000000" w:themeColor="text1"/>
          <w:sz w:val="20"/>
          <w:szCs w:val="20"/>
        </w:rPr>
        <w:t xml:space="preserve">block area: </w:t>
      </w:r>
      <w:r w:rsidR="003803CE">
        <w:rPr>
          <w:rFonts w:ascii="Times New Roman" w:eastAsia="Arial" w:hAnsi="Times New Roman" w:cs="Times New Roman"/>
          <w:color w:val="000000" w:themeColor="text1"/>
          <w:sz w:val="20"/>
          <w:szCs w:val="20"/>
        </w:rPr>
        <w:t xml:space="preserve">14 </w:t>
      </w:r>
      <w:r>
        <w:rPr>
          <w:rFonts w:ascii="Times New Roman" w:eastAsia="Arial" w:hAnsi="Times New Roman" w:cs="Times New Roman"/>
          <w:color w:val="000000" w:themeColor="text1"/>
          <w:sz w:val="20"/>
          <w:szCs w:val="20"/>
        </w:rPr>
        <w:t>sq.ft.</w:t>
      </w:r>
    </w:p>
    <w:p w14:paraId="27016BAD" w14:textId="77777777" w:rsidR="00E90B31" w:rsidRDefault="00E90B31" w:rsidP="00790536">
      <w:pPr>
        <w:pStyle w:val="BodyText"/>
        <w:tabs>
          <w:tab w:val="left" w:pos="820"/>
        </w:tabs>
        <w:autoSpaceDE/>
        <w:autoSpaceDN/>
        <w:adjustRightInd/>
        <w:spacing w:before="11"/>
        <w:ind w:left="2160" w:firstLine="0"/>
        <w:jc w:val="both"/>
        <w:rPr>
          <w:rFonts w:ascii="Times New Roman" w:eastAsia="Arial" w:hAnsi="Times New Roman" w:cs="Times New Roman"/>
          <w:color w:val="000000" w:themeColor="text1"/>
          <w:sz w:val="20"/>
          <w:szCs w:val="20"/>
        </w:rPr>
      </w:pPr>
    </w:p>
    <w:p w14:paraId="7C8C8D68" w14:textId="1C167036" w:rsidR="00E90B31" w:rsidRDefault="00E90B31" w:rsidP="00790536">
      <w:pPr>
        <w:pStyle w:val="BodyText"/>
        <w:numPr>
          <w:ilvl w:val="0"/>
          <w:numId w:val="331"/>
        </w:numPr>
        <w:tabs>
          <w:tab w:val="left" w:pos="820"/>
        </w:tabs>
        <w:autoSpaceDE/>
        <w:autoSpaceDN/>
        <w:adjustRightInd/>
        <w:spacing w:before="11"/>
        <w:ind w:left="2880"/>
        <w:jc w:val="both"/>
        <w:rPr>
          <w:rFonts w:ascii="Times New Roman" w:eastAsia="Arial" w:hAnsi="Times New Roman" w:cs="Times New Roman"/>
          <w:color w:val="000000" w:themeColor="text1"/>
          <w:sz w:val="20"/>
          <w:szCs w:val="20"/>
        </w:rPr>
      </w:pPr>
      <w:r>
        <w:rPr>
          <w:rFonts w:ascii="Times New Roman" w:eastAsia="Arial" w:hAnsi="Times New Roman" w:cs="Times New Roman"/>
          <w:color w:val="000000" w:themeColor="text1"/>
          <w:sz w:val="20"/>
          <w:szCs w:val="20"/>
        </w:rPr>
        <w:t xml:space="preserve">Tenant space: </w:t>
      </w:r>
      <w:r w:rsidR="003803CE">
        <w:rPr>
          <w:rFonts w:ascii="Times New Roman" w:eastAsia="Arial" w:hAnsi="Times New Roman" w:cs="Times New Roman"/>
          <w:color w:val="000000" w:themeColor="text1"/>
          <w:sz w:val="20"/>
          <w:szCs w:val="20"/>
        </w:rPr>
        <w:t xml:space="preserve">20 </w:t>
      </w:r>
      <w:r>
        <w:rPr>
          <w:rFonts w:ascii="Times New Roman" w:eastAsia="Arial" w:hAnsi="Times New Roman" w:cs="Times New Roman"/>
          <w:color w:val="000000" w:themeColor="text1"/>
          <w:sz w:val="20"/>
          <w:szCs w:val="20"/>
        </w:rPr>
        <w:t xml:space="preserve">ft. </w:t>
      </w:r>
      <w:r w:rsidR="003803CE">
        <w:rPr>
          <w:rFonts w:ascii="Times New Roman" w:eastAsia="Arial" w:hAnsi="Times New Roman" w:cs="Times New Roman"/>
          <w:color w:val="000000" w:themeColor="text1"/>
          <w:sz w:val="20"/>
          <w:szCs w:val="20"/>
        </w:rPr>
        <w:t>6</w:t>
      </w:r>
      <w:r>
        <w:rPr>
          <w:rFonts w:ascii="Times New Roman" w:eastAsia="Arial" w:hAnsi="Times New Roman" w:cs="Times New Roman"/>
          <w:color w:val="000000" w:themeColor="text1"/>
          <w:sz w:val="20"/>
          <w:szCs w:val="20"/>
        </w:rPr>
        <w:t xml:space="preserve"> in. x </w:t>
      </w:r>
      <w:r w:rsidR="003803CE">
        <w:rPr>
          <w:rFonts w:ascii="Times New Roman" w:eastAsia="Arial" w:hAnsi="Times New Roman" w:cs="Times New Roman"/>
          <w:color w:val="000000" w:themeColor="text1"/>
          <w:sz w:val="20"/>
          <w:szCs w:val="20"/>
        </w:rPr>
        <w:t>12</w:t>
      </w:r>
      <w:r>
        <w:rPr>
          <w:rFonts w:ascii="Times New Roman" w:eastAsia="Arial" w:hAnsi="Times New Roman" w:cs="Times New Roman"/>
          <w:color w:val="000000" w:themeColor="text1"/>
          <w:sz w:val="20"/>
          <w:szCs w:val="20"/>
        </w:rPr>
        <w:t xml:space="preserve"> ft. </w:t>
      </w:r>
      <w:r w:rsidR="003803CE">
        <w:rPr>
          <w:rFonts w:ascii="Times New Roman" w:eastAsia="Arial" w:hAnsi="Times New Roman" w:cs="Times New Roman"/>
          <w:color w:val="000000" w:themeColor="text1"/>
          <w:sz w:val="20"/>
          <w:szCs w:val="20"/>
        </w:rPr>
        <w:t>10</w:t>
      </w:r>
      <w:r>
        <w:rPr>
          <w:rFonts w:ascii="Times New Roman" w:eastAsia="Arial" w:hAnsi="Times New Roman" w:cs="Times New Roman"/>
          <w:color w:val="000000" w:themeColor="text1"/>
          <w:sz w:val="20"/>
          <w:szCs w:val="20"/>
        </w:rPr>
        <w:t xml:space="preserve"> in.</w:t>
      </w:r>
    </w:p>
    <w:p w14:paraId="3719CC83" w14:textId="77777777" w:rsidR="00E90B31" w:rsidRDefault="00E90B31" w:rsidP="00790536">
      <w:pPr>
        <w:pStyle w:val="BodyText"/>
        <w:tabs>
          <w:tab w:val="left" w:pos="820"/>
        </w:tabs>
        <w:autoSpaceDE/>
        <w:autoSpaceDN/>
        <w:adjustRightInd/>
        <w:spacing w:before="11"/>
        <w:ind w:left="2880" w:firstLine="0"/>
        <w:jc w:val="both"/>
        <w:rPr>
          <w:rFonts w:ascii="Times New Roman" w:eastAsia="Arial" w:hAnsi="Times New Roman" w:cs="Times New Roman"/>
          <w:color w:val="000000" w:themeColor="text1"/>
          <w:sz w:val="20"/>
          <w:szCs w:val="20"/>
        </w:rPr>
      </w:pPr>
    </w:p>
    <w:p w14:paraId="73C78F7C" w14:textId="032AA400" w:rsidR="00E90B31" w:rsidRDefault="00E90B31" w:rsidP="00790536">
      <w:pPr>
        <w:pStyle w:val="BodyText"/>
        <w:numPr>
          <w:ilvl w:val="0"/>
          <w:numId w:val="331"/>
        </w:numPr>
        <w:tabs>
          <w:tab w:val="left" w:pos="820"/>
        </w:tabs>
        <w:autoSpaceDE/>
        <w:autoSpaceDN/>
        <w:adjustRightInd/>
        <w:spacing w:before="11"/>
        <w:ind w:left="2880"/>
        <w:jc w:val="both"/>
        <w:rPr>
          <w:rFonts w:ascii="Times New Roman" w:eastAsia="Arial" w:hAnsi="Times New Roman" w:cs="Times New Roman"/>
          <w:color w:val="000000" w:themeColor="text1"/>
          <w:sz w:val="20"/>
          <w:szCs w:val="20"/>
        </w:rPr>
      </w:pPr>
      <w:r>
        <w:rPr>
          <w:rFonts w:ascii="Times New Roman" w:eastAsia="Arial" w:hAnsi="Times New Roman" w:cs="Times New Roman"/>
          <w:color w:val="000000" w:themeColor="text1"/>
          <w:sz w:val="20"/>
          <w:szCs w:val="20"/>
        </w:rPr>
        <w:t xml:space="preserve">Monument sign height: </w:t>
      </w:r>
      <w:r w:rsidR="003803CE">
        <w:rPr>
          <w:rFonts w:ascii="Times New Roman" w:eastAsia="Arial" w:hAnsi="Times New Roman" w:cs="Times New Roman"/>
          <w:color w:val="000000" w:themeColor="text1"/>
          <w:sz w:val="20"/>
          <w:szCs w:val="20"/>
        </w:rPr>
        <w:t>2</w:t>
      </w:r>
      <w:r w:rsidR="008907DF">
        <w:rPr>
          <w:rFonts w:ascii="Times New Roman" w:eastAsia="Arial" w:hAnsi="Times New Roman" w:cs="Times New Roman"/>
          <w:color w:val="000000" w:themeColor="text1"/>
          <w:sz w:val="20"/>
          <w:szCs w:val="20"/>
        </w:rPr>
        <w:t>5</w:t>
      </w:r>
      <w:r w:rsidR="003803CE">
        <w:rPr>
          <w:rFonts w:ascii="Times New Roman" w:eastAsia="Arial" w:hAnsi="Times New Roman" w:cs="Times New Roman"/>
          <w:color w:val="000000" w:themeColor="text1"/>
          <w:sz w:val="20"/>
          <w:szCs w:val="20"/>
        </w:rPr>
        <w:t xml:space="preserve"> ft.</w:t>
      </w:r>
    </w:p>
    <w:p w14:paraId="49D87657" w14:textId="77777777" w:rsidR="00E90B31" w:rsidRDefault="00E90B31" w:rsidP="00790536">
      <w:pPr>
        <w:pStyle w:val="BodyText"/>
        <w:tabs>
          <w:tab w:val="left" w:pos="820"/>
        </w:tabs>
        <w:autoSpaceDE/>
        <w:autoSpaceDN/>
        <w:adjustRightInd/>
        <w:spacing w:before="11"/>
        <w:ind w:left="2880" w:firstLine="0"/>
        <w:jc w:val="both"/>
        <w:rPr>
          <w:rFonts w:ascii="Times New Roman" w:eastAsia="Arial" w:hAnsi="Times New Roman" w:cs="Times New Roman"/>
          <w:color w:val="000000" w:themeColor="text1"/>
          <w:sz w:val="20"/>
          <w:szCs w:val="20"/>
        </w:rPr>
      </w:pPr>
    </w:p>
    <w:p w14:paraId="600206D7" w14:textId="77777777" w:rsidR="00CC5926" w:rsidRDefault="00E90B31" w:rsidP="00790536">
      <w:pPr>
        <w:pStyle w:val="BodyText"/>
        <w:numPr>
          <w:ilvl w:val="0"/>
          <w:numId w:val="331"/>
        </w:numPr>
        <w:tabs>
          <w:tab w:val="left" w:pos="820"/>
        </w:tabs>
        <w:autoSpaceDE/>
        <w:autoSpaceDN/>
        <w:adjustRightInd/>
        <w:spacing w:before="11"/>
        <w:ind w:left="2880"/>
        <w:jc w:val="both"/>
        <w:rPr>
          <w:rFonts w:ascii="Times New Roman" w:eastAsia="Arial" w:hAnsi="Times New Roman" w:cs="Times New Roman"/>
          <w:color w:val="000000" w:themeColor="text1"/>
          <w:sz w:val="20"/>
          <w:szCs w:val="20"/>
        </w:rPr>
      </w:pPr>
      <w:r>
        <w:rPr>
          <w:rFonts w:ascii="Times New Roman" w:eastAsia="Arial" w:hAnsi="Times New Roman" w:cs="Times New Roman"/>
          <w:color w:val="000000" w:themeColor="text1"/>
          <w:sz w:val="20"/>
          <w:szCs w:val="20"/>
        </w:rPr>
        <w:t xml:space="preserve">Monument sign width: </w:t>
      </w:r>
      <w:r w:rsidR="00AD1D8E">
        <w:rPr>
          <w:rFonts w:ascii="Times New Roman" w:eastAsia="Arial" w:hAnsi="Times New Roman" w:cs="Times New Roman"/>
          <w:color w:val="000000" w:themeColor="text1"/>
          <w:sz w:val="20"/>
          <w:szCs w:val="20"/>
        </w:rPr>
        <w:t>18</w:t>
      </w:r>
      <w:r>
        <w:rPr>
          <w:rFonts w:ascii="Times New Roman" w:eastAsia="Arial" w:hAnsi="Times New Roman" w:cs="Times New Roman"/>
          <w:color w:val="000000" w:themeColor="text1"/>
          <w:sz w:val="20"/>
          <w:szCs w:val="20"/>
        </w:rPr>
        <w:t xml:space="preserve"> ft. </w:t>
      </w:r>
      <w:r w:rsidR="00AD1D8E">
        <w:rPr>
          <w:rFonts w:ascii="Times New Roman" w:eastAsia="Arial" w:hAnsi="Times New Roman" w:cs="Times New Roman"/>
          <w:color w:val="000000" w:themeColor="text1"/>
          <w:sz w:val="20"/>
          <w:szCs w:val="20"/>
        </w:rPr>
        <w:t>6</w:t>
      </w:r>
      <w:r>
        <w:rPr>
          <w:rFonts w:ascii="Times New Roman" w:eastAsia="Arial" w:hAnsi="Times New Roman" w:cs="Times New Roman"/>
          <w:color w:val="000000" w:themeColor="text1"/>
          <w:sz w:val="20"/>
          <w:szCs w:val="20"/>
        </w:rPr>
        <w:t xml:space="preserve"> in.</w:t>
      </w:r>
    </w:p>
    <w:p w14:paraId="09314984" w14:textId="77777777" w:rsidR="00CC5926" w:rsidRDefault="00CC5926" w:rsidP="00790536">
      <w:pPr>
        <w:pStyle w:val="BodyText"/>
        <w:tabs>
          <w:tab w:val="left" w:pos="820"/>
        </w:tabs>
        <w:autoSpaceDE/>
        <w:autoSpaceDN/>
        <w:adjustRightInd/>
        <w:spacing w:before="11"/>
        <w:ind w:left="2880" w:firstLine="0"/>
        <w:jc w:val="both"/>
        <w:rPr>
          <w:rFonts w:ascii="Times New Roman" w:eastAsia="Arial" w:hAnsi="Times New Roman" w:cs="Times New Roman"/>
          <w:color w:val="000000" w:themeColor="text1"/>
          <w:sz w:val="20"/>
          <w:szCs w:val="20"/>
        </w:rPr>
      </w:pPr>
    </w:p>
    <w:p w14:paraId="773A57A7" w14:textId="77777777" w:rsidR="000902EC" w:rsidRDefault="00E90B31" w:rsidP="00790536">
      <w:pPr>
        <w:pStyle w:val="BodyText"/>
        <w:numPr>
          <w:ilvl w:val="0"/>
          <w:numId w:val="336"/>
        </w:numPr>
        <w:tabs>
          <w:tab w:val="left" w:pos="820"/>
        </w:tabs>
        <w:autoSpaceDE/>
        <w:autoSpaceDN/>
        <w:adjustRightInd/>
        <w:spacing w:before="11"/>
        <w:ind w:left="2160"/>
        <w:jc w:val="both"/>
        <w:rPr>
          <w:rFonts w:ascii="Times New Roman" w:eastAsia="Arial" w:hAnsi="Times New Roman" w:cs="Times New Roman"/>
          <w:color w:val="000000" w:themeColor="text1"/>
          <w:sz w:val="20"/>
          <w:szCs w:val="20"/>
        </w:rPr>
      </w:pPr>
      <w:r w:rsidRPr="00CC5926">
        <w:rPr>
          <w:rFonts w:ascii="Times New Roman" w:eastAsia="Arial" w:hAnsi="Times New Roman" w:cs="Times New Roman"/>
          <w:color w:val="000000" w:themeColor="text1"/>
          <w:sz w:val="20"/>
          <w:szCs w:val="20"/>
        </w:rPr>
        <w:t>Permitted materials</w:t>
      </w:r>
      <w:r w:rsidR="00673014">
        <w:rPr>
          <w:rFonts w:ascii="Times New Roman" w:eastAsia="Arial" w:hAnsi="Times New Roman" w:cs="Times New Roman"/>
          <w:color w:val="000000" w:themeColor="text1"/>
          <w:sz w:val="20"/>
          <w:szCs w:val="20"/>
        </w:rPr>
        <w:t xml:space="preserve"> shall include</w:t>
      </w:r>
      <w:r w:rsidRPr="00CC5926">
        <w:rPr>
          <w:rFonts w:ascii="Times New Roman" w:eastAsia="Arial" w:hAnsi="Times New Roman" w:cs="Times New Roman"/>
          <w:color w:val="000000" w:themeColor="text1"/>
          <w:sz w:val="20"/>
          <w:szCs w:val="20"/>
        </w:rPr>
        <w:t>:</w:t>
      </w:r>
      <w:r w:rsidR="009D7313" w:rsidRPr="00CC5926">
        <w:rPr>
          <w:rFonts w:ascii="Times New Roman" w:eastAsia="Arial" w:hAnsi="Times New Roman" w:cs="Times New Roman"/>
          <w:color w:val="000000" w:themeColor="text1"/>
          <w:sz w:val="20"/>
          <w:szCs w:val="20"/>
        </w:rPr>
        <w:t xml:space="preserve"> Cement sheets or slabs encased in Acrylmeric Fine Texcote, or like material.</w:t>
      </w:r>
    </w:p>
    <w:p w14:paraId="3CFAA4C1" w14:textId="77777777" w:rsidR="000902EC" w:rsidRDefault="000902EC" w:rsidP="00790536">
      <w:pPr>
        <w:pStyle w:val="BodyText"/>
        <w:tabs>
          <w:tab w:val="left" w:pos="820"/>
        </w:tabs>
        <w:autoSpaceDE/>
        <w:autoSpaceDN/>
        <w:adjustRightInd/>
        <w:spacing w:before="11"/>
        <w:jc w:val="both"/>
        <w:rPr>
          <w:rFonts w:ascii="Times New Roman" w:eastAsia="Arial" w:hAnsi="Times New Roman" w:cs="Times New Roman"/>
          <w:color w:val="000000" w:themeColor="text1"/>
          <w:sz w:val="20"/>
          <w:szCs w:val="20"/>
        </w:rPr>
      </w:pPr>
    </w:p>
    <w:p w14:paraId="4CED35AB" w14:textId="2BC1EAB6" w:rsidR="00895BD5" w:rsidRPr="000902EC" w:rsidRDefault="006245EA" w:rsidP="00790536">
      <w:pPr>
        <w:pStyle w:val="BodyText"/>
        <w:numPr>
          <w:ilvl w:val="0"/>
          <w:numId w:val="44"/>
        </w:numPr>
        <w:tabs>
          <w:tab w:val="left" w:pos="820"/>
        </w:tabs>
        <w:autoSpaceDE/>
        <w:autoSpaceDN/>
        <w:adjustRightInd/>
        <w:spacing w:before="11"/>
        <w:ind w:left="720"/>
        <w:jc w:val="both"/>
        <w:rPr>
          <w:rFonts w:ascii="Times New Roman" w:eastAsia="Arial" w:hAnsi="Times New Roman" w:cs="Times New Roman"/>
          <w:color w:val="000000" w:themeColor="text1"/>
          <w:sz w:val="20"/>
          <w:szCs w:val="20"/>
        </w:rPr>
      </w:pPr>
      <w:r w:rsidRPr="000902EC">
        <w:rPr>
          <w:rFonts w:ascii="Times New Roman" w:hAnsi="Times New Roman" w:cs="Times New Roman"/>
          <w:color w:val="000000" w:themeColor="text1"/>
          <w:sz w:val="20"/>
          <w:szCs w:val="20"/>
          <w:u w:val="single"/>
        </w:rPr>
        <w:t>Lot 4.</w:t>
      </w:r>
      <w:r w:rsidRPr="000902EC">
        <w:rPr>
          <w:rFonts w:ascii="Times New Roman" w:hAnsi="Times New Roman" w:cs="Times New Roman"/>
          <w:color w:val="000000" w:themeColor="text1"/>
          <w:sz w:val="20"/>
          <w:szCs w:val="20"/>
        </w:rPr>
        <w:t xml:space="preserve"> </w:t>
      </w:r>
    </w:p>
    <w:p w14:paraId="0946751B" w14:textId="77777777" w:rsidR="00895BD5" w:rsidRDefault="00895BD5" w:rsidP="00790536">
      <w:pPr>
        <w:pStyle w:val="BodyText"/>
        <w:autoSpaceDE/>
        <w:autoSpaceDN/>
        <w:adjustRightInd/>
        <w:spacing w:before="11"/>
        <w:ind w:left="1440" w:firstLine="0"/>
        <w:jc w:val="both"/>
        <w:rPr>
          <w:rFonts w:ascii="Times New Roman" w:hAnsi="Times New Roman" w:cs="Times New Roman"/>
          <w:color w:val="000000" w:themeColor="text1"/>
          <w:sz w:val="20"/>
          <w:szCs w:val="20"/>
        </w:rPr>
      </w:pPr>
    </w:p>
    <w:p w14:paraId="30E861D9" w14:textId="57C21DD1" w:rsidR="0057528D" w:rsidRPr="0057528D" w:rsidRDefault="00895BD5" w:rsidP="00790536">
      <w:pPr>
        <w:pStyle w:val="BodyText"/>
        <w:numPr>
          <w:ilvl w:val="0"/>
          <w:numId w:val="338"/>
        </w:numPr>
        <w:autoSpaceDE/>
        <w:autoSpaceDN/>
        <w:adjustRightInd/>
        <w:spacing w:before="11"/>
        <w:jc w:val="both"/>
        <w:rPr>
          <w:rFonts w:ascii="Times New Roman" w:eastAsia="Arial" w:hAnsi="Times New Roman" w:cs="Times New Roman"/>
          <w:color w:val="000000" w:themeColor="text1"/>
          <w:sz w:val="20"/>
          <w:szCs w:val="20"/>
        </w:rPr>
      </w:pPr>
      <w:r w:rsidRPr="00895BD5">
        <w:rPr>
          <w:rFonts w:ascii="Times New Roman" w:hAnsi="Times New Roman" w:cs="Times New Roman"/>
          <w:color w:val="000000" w:themeColor="text1"/>
          <w:sz w:val="20"/>
          <w:szCs w:val="20"/>
          <w:u w:val="single"/>
        </w:rPr>
        <w:t>Permitted Wall Signs</w:t>
      </w:r>
      <w:r>
        <w:rPr>
          <w:rFonts w:ascii="Times New Roman" w:hAnsi="Times New Roman" w:cs="Times New Roman"/>
          <w:color w:val="000000" w:themeColor="text1"/>
          <w:sz w:val="20"/>
          <w:szCs w:val="20"/>
        </w:rPr>
        <w:t xml:space="preserve">. </w:t>
      </w:r>
      <w:r w:rsidR="00294CF5" w:rsidRPr="009827A8">
        <w:rPr>
          <w:rFonts w:ascii="Times New Roman" w:hAnsi="Times New Roman" w:cs="Times New Roman"/>
          <w:color w:val="000000" w:themeColor="text1"/>
          <w:sz w:val="20"/>
          <w:szCs w:val="20"/>
        </w:rPr>
        <w:t xml:space="preserve">Notwithstanding </w:t>
      </w:r>
      <w:r w:rsidR="00893380">
        <w:rPr>
          <w:rFonts w:ascii="Times New Roman" w:hAnsi="Times New Roman" w:cs="Times New Roman"/>
          <w:color w:val="000000" w:themeColor="text1"/>
          <w:sz w:val="20"/>
          <w:szCs w:val="20"/>
        </w:rPr>
        <w:t>s</w:t>
      </w:r>
      <w:r w:rsidR="00294CF5" w:rsidRPr="009827A8">
        <w:rPr>
          <w:rFonts w:ascii="Times New Roman" w:hAnsi="Times New Roman" w:cs="Times New Roman"/>
          <w:color w:val="000000" w:themeColor="text1"/>
          <w:sz w:val="20"/>
          <w:szCs w:val="20"/>
        </w:rPr>
        <w:t xml:space="preserve">ubsection </w:t>
      </w:r>
      <w:r w:rsidR="00F76BD8" w:rsidRPr="009827A8">
        <w:rPr>
          <w:rFonts w:ascii="Times New Roman" w:hAnsi="Times New Roman" w:cs="Times New Roman"/>
          <w:color w:val="000000" w:themeColor="text1"/>
          <w:sz w:val="20"/>
          <w:szCs w:val="20"/>
        </w:rPr>
        <w:t>X.A, t</w:t>
      </w:r>
      <w:r w:rsidR="00F50577" w:rsidRPr="009827A8">
        <w:rPr>
          <w:rFonts w:ascii="Times New Roman" w:hAnsi="Times New Roman" w:cs="Times New Roman"/>
          <w:color w:val="000000" w:themeColor="text1"/>
          <w:sz w:val="20"/>
          <w:szCs w:val="20"/>
        </w:rPr>
        <w:t xml:space="preserve">wo </w:t>
      </w:r>
      <w:r w:rsidR="0069467A" w:rsidRPr="009827A8">
        <w:rPr>
          <w:rFonts w:ascii="Times New Roman" w:hAnsi="Times New Roman" w:cs="Times New Roman"/>
          <w:color w:val="000000" w:themeColor="text1"/>
          <w:sz w:val="20"/>
          <w:szCs w:val="20"/>
        </w:rPr>
        <w:t xml:space="preserve">(2) </w:t>
      </w:r>
      <w:r w:rsidR="00081995">
        <w:rPr>
          <w:rFonts w:ascii="Times New Roman" w:hAnsi="Times New Roman" w:cs="Times New Roman"/>
          <w:color w:val="000000" w:themeColor="text1"/>
          <w:sz w:val="20"/>
          <w:szCs w:val="20"/>
        </w:rPr>
        <w:t>wall</w:t>
      </w:r>
      <w:r w:rsidR="00F50577" w:rsidRPr="009827A8">
        <w:rPr>
          <w:rFonts w:ascii="Times New Roman" w:hAnsi="Times New Roman" w:cs="Times New Roman"/>
          <w:color w:val="000000" w:themeColor="text1"/>
          <w:sz w:val="20"/>
          <w:szCs w:val="20"/>
        </w:rPr>
        <w:t xml:space="preserve"> signs </w:t>
      </w:r>
      <w:r w:rsidR="0069467A" w:rsidRPr="009827A8">
        <w:rPr>
          <w:rFonts w:ascii="Times New Roman" w:hAnsi="Times New Roman" w:cs="Times New Roman"/>
          <w:color w:val="000000" w:themeColor="text1"/>
          <w:sz w:val="20"/>
          <w:szCs w:val="20"/>
        </w:rPr>
        <w:t>not exceeding</w:t>
      </w:r>
      <w:r w:rsidR="00F50577" w:rsidRPr="009827A8">
        <w:rPr>
          <w:rFonts w:ascii="Times New Roman" w:hAnsi="Times New Roman" w:cs="Times New Roman"/>
          <w:color w:val="000000" w:themeColor="text1"/>
          <w:sz w:val="20"/>
          <w:szCs w:val="20"/>
        </w:rPr>
        <w:t xml:space="preserve"> 12</w:t>
      </w:r>
      <w:r w:rsidR="001D79A1">
        <w:rPr>
          <w:rFonts w:ascii="Times New Roman" w:hAnsi="Times New Roman" w:cs="Times New Roman"/>
          <w:color w:val="000000" w:themeColor="text1"/>
          <w:sz w:val="20"/>
          <w:szCs w:val="20"/>
        </w:rPr>
        <w:t>7</w:t>
      </w:r>
      <w:r w:rsidR="00F50577" w:rsidRPr="009827A8">
        <w:rPr>
          <w:rFonts w:ascii="Times New Roman" w:hAnsi="Times New Roman" w:cs="Times New Roman"/>
          <w:color w:val="000000" w:themeColor="text1"/>
          <w:sz w:val="20"/>
          <w:szCs w:val="20"/>
        </w:rPr>
        <w:t xml:space="preserve"> square feet each shall be permitted</w:t>
      </w:r>
      <w:r w:rsidR="00743587" w:rsidRPr="009827A8">
        <w:rPr>
          <w:rFonts w:ascii="Times New Roman" w:hAnsi="Times New Roman" w:cs="Times New Roman"/>
          <w:color w:val="000000" w:themeColor="text1"/>
          <w:sz w:val="20"/>
          <w:szCs w:val="20"/>
        </w:rPr>
        <w:t xml:space="preserve"> on</w:t>
      </w:r>
      <w:r w:rsidR="00001BB8" w:rsidRPr="009827A8">
        <w:rPr>
          <w:rFonts w:ascii="Times New Roman" w:hAnsi="Times New Roman" w:cs="Times New Roman"/>
          <w:color w:val="000000" w:themeColor="text1"/>
          <w:sz w:val="20"/>
          <w:szCs w:val="20"/>
        </w:rPr>
        <w:t xml:space="preserve"> Lot 4</w:t>
      </w:r>
      <w:r w:rsidR="000F62CD">
        <w:rPr>
          <w:rFonts w:ascii="Times New Roman" w:hAnsi="Times New Roman" w:cs="Times New Roman"/>
          <w:color w:val="000000" w:themeColor="text1"/>
          <w:sz w:val="20"/>
          <w:szCs w:val="20"/>
        </w:rPr>
        <w:t>,</w:t>
      </w:r>
      <w:r w:rsidR="00001BB8" w:rsidRPr="009827A8">
        <w:rPr>
          <w:rFonts w:ascii="Times New Roman" w:hAnsi="Times New Roman" w:cs="Times New Roman"/>
          <w:color w:val="000000" w:themeColor="text1"/>
          <w:sz w:val="20"/>
          <w:szCs w:val="20"/>
        </w:rPr>
        <w:t xml:space="preserve"> provided that </w:t>
      </w:r>
      <w:r w:rsidR="00EB2AF9" w:rsidRPr="009827A8">
        <w:rPr>
          <w:rFonts w:ascii="Times New Roman" w:hAnsi="Times New Roman" w:cs="Times New Roman"/>
          <w:color w:val="000000" w:themeColor="text1"/>
          <w:sz w:val="20"/>
          <w:szCs w:val="20"/>
        </w:rPr>
        <w:t xml:space="preserve">the </w:t>
      </w:r>
      <w:r w:rsidR="007B76D8" w:rsidRPr="009827A8">
        <w:rPr>
          <w:rFonts w:ascii="Times New Roman" w:hAnsi="Times New Roman" w:cs="Times New Roman"/>
          <w:color w:val="000000" w:themeColor="text1"/>
          <w:sz w:val="20"/>
          <w:szCs w:val="20"/>
        </w:rPr>
        <w:t xml:space="preserve">sole primary </w:t>
      </w:r>
      <w:r w:rsidR="00EB2AF9" w:rsidRPr="009827A8">
        <w:rPr>
          <w:rFonts w:ascii="Times New Roman" w:hAnsi="Times New Roman" w:cs="Times New Roman"/>
          <w:color w:val="000000" w:themeColor="text1"/>
          <w:sz w:val="20"/>
          <w:szCs w:val="20"/>
        </w:rPr>
        <w:t xml:space="preserve">use on Lot 4 </w:t>
      </w:r>
      <w:r w:rsidR="00270E8B" w:rsidRPr="009827A8">
        <w:rPr>
          <w:rFonts w:ascii="Times New Roman" w:hAnsi="Times New Roman" w:cs="Times New Roman"/>
          <w:color w:val="000000" w:themeColor="text1"/>
          <w:sz w:val="20"/>
          <w:szCs w:val="20"/>
        </w:rPr>
        <w:t>complies with</w:t>
      </w:r>
      <w:r w:rsidR="00EB2AF9" w:rsidRPr="009827A8">
        <w:rPr>
          <w:rFonts w:ascii="Times New Roman" w:hAnsi="Times New Roman" w:cs="Times New Roman"/>
          <w:color w:val="000000" w:themeColor="text1"/>
          <w:sz w:val="20"/>
          <w:szCs w:val="20"/>
        </w:rPr>
        <w:t xml:space="preserve"> subsection </w:t>
      </w:r>
      <w:r w:rsidR="00BA4C60" w:rsidRPr="009827A8">
        <w:rPr>
          <w:rFonts w:ascii="Times New Roman" w:hAnsi="Times New Roman" w:cs="Times New Roman"/>
          <w:color w:val="000000" w:themeColor="text1"/>
          <w:sz w:val="20"/>
          <w:szCs w:val="20"/>
        </w:rPr>
        <w:t>II.A.2.a. of this PUD Ordinance</w:t>
      </w:r>
      <w:r w:rsidR="00DD2438" w:rsidRPr="009827A8">
        <w:rPr>
          <w:rFonts w:ascii="Times New Roman" w:hAnsi="Times New Roman" w:cs="Times New Roman"/>
          <w:color w:val="000000" w:themeColor="text1"/>
          <w:sz w:val="20"/>
          <w:szCs w:val="20"/>
        </w:rPr>
        <w:t xml:space="preserve">. </w:t>
      </w:r>
    </w:p>
    <w:p w14:paraId="0787F69F" w14:textId="77777777" w:rsidR="0057528D" w:rsidRPr="0057528D" w:rsidRDefault="0057528D" w:rsidP="00790536">
      <w:pPr>
        <w:pStyle w:val="BodyText"/>
        <w:autoSpaceDE/>
        <w:autoSpaceDN/>
        <w:adjustRightInd/>
        <w:spacing w:before="11"/>
        <w:ind w:left="1440" w:firstLine="0"/>
        <w:jc w:val="both"/>
        <w:rPr>
          <w:rFonts w:ascii="Times New Roman" w:eastAsia="Arial" w:hAnsi="Times New Roman" w:cs="Times New Roman"/>
          <w:color w:val="000000" w:themeColor="text1"/>
          <w:sz w:val="20"/>
          <w:szCs w:val="20"/>
        </w:rPr>
      </w:pPr>
    </w:p>
    <w:p w14:paraId="4653B444" w14:textId="3DCAF045" w:rsidR="00916681" w:rsidRPr="000F62CD" w:rsidRDefault="00B059A4" w:rsidP="000F62CD">
      <w:pPr>
        <w:pStyle w:val="BodyText"/>
        <w:numPr>
          <w:ilvl w:val="0"/>
          <w:numId w:val="338"/>
        </w:numPr>
        <w:autoSpaceDE/>
        <w:autoSpaceDN/>
        <w:adjustRightInd/>
        <w:spacing w:before="11"/>
        <w:jc w:val="both"/>
        <w:rPr>
          <w:rFonts w:ascii="Times New Roman" w:eastAsia="Arial" w:hAnsi="Times New Roman" w:cs="Times New Roman"/>
          <w:color w:val="000000" w:themeColor="text1"/>
          <w:sz w:val="20"/>
          <w:szCs w:val="20"/>
        </w:rPr>
      </w:pPr>
      <w:r>
        <w:rPr>
          <w:rFonts w:ascii="Times New Roman" w:eastAsia="Arial" w:hAnsi="Times New Roman" w:cs="Times New Roman"/>
          <w:color w:val="000000" w:themeColor="text1"/>
          <w:sz w:val="20"/>
          <w:szCs w:val="20"/>
        </w:rPr>
        <w:t xml:space="preserve">Any additional </w:t>
      </w:r>
      <w:r w:rsidR="00895BD5">
        <w:rPr>
          <w:rFonts w:ascii="Times New Roman" w:eastAsia="Arial" w:hAnsi="Times New Roman" w:cs="Times New Roman"/>
          <w:color w:val="000000" w:themeColor="text1"/>
          <w:sz w:val="20"/>
          <w:szCs w:val="20"/>
        </w:rPr>
        <w:t>signage</w:t>
      </w:r>
      <w:r>
        <w:rPr>
          <w:rFonts w:ascii="Times New Roman" w:eastAsia="Arial" w:hAnsi="Times New Roman" w:cs="Times New Roman"/>
          <w:color w:val="000000" w:themeColor="text1"/>
          <w:sz w:val="20"/>
          <w:szCs w:val="20"/>
        </w:rPr>
        <w:t xml:space="preserve"> shall comply with the </w:t>
      </w:r>
      <w:r w:rsidRPr="00D95521">
        <w:rPr>
          <w:rFonts w:ascii="Times New Roman" w:hAnsi="Times New Roman" w:cs="Times New Roman"/>
          <w:sz w:val="20"/>
          <w:szCs w:val="20"/>
        </w:rPr>
        <w:t xml:space="preserve">development standards </w:t>
      </w:r>
      <w:r w:rsidRPr="00D95521">
        <w:rPr>
          <w:rFonts w:ascii="Times New Roman" w:hAnsi="Times New Roman" w:cs="Times New Roman"/>
          <w:color w:val="000000" w:themeColor="text1"/>
          <w:sz w:val="20"/>
          <w:szCs w:val="20"/>
        </w:rPr>
        <w:t xml:space="preserve">for </w:t>
      </w:r>
      <w:r w:rsidR="000F62CD">
        <w:rPr>
          <w:rFonts w:ascii="Times New Roman" w:hAnsi="Times New Roman" w:cs="Times New Roman"/>
          <w:color w:val="000000" w:themeColor="text1"/>
          <w:sz w:val="20"/>
          <w:szCs w:val="20"/>
        </w:rPr>
        <w:t>the</w:t>
      </w:r>
      <w:r w:rsidRPr="00D95521">
        <w:rPr>
          <w:rFonts w:ascii="Times New Roman" w:hAnsi="Times New Roman" w:cs="Times New Roman"/>
          <w:color w:val="000000" w:themeColor="text1"/>
          <w:sz w:val="20"/>
          <w:szCs w:val="20"/>
        </w:rPr>
        <w:t xml:space="preserve"> CD-5 character-based zoning district or a C-2 commercial zoning district</w:t>
      </w:r>
      <w:r w:rsidRPr="00D95521">
        <w:rPr>
          <w:rFonts w:ascii="Times New Roman" w:hAnsi="Times New Roman" w:cs="Times New Roman"/>
          <w:sz w:val="20"/>
          <w:szCs w:val="20"/>
        </w:rPr>
        <w:t xml:space="preserve"> in effect at the time of issuance of any required sign permit.</w:t>
      </w:r>
    </w:p>
    <w:p w14:paraId="4E2AB5B0" w14:textId="13FE082E" w:rsidR="008D30DB" w:rsidRPr="00D95521" w:rsidRDefault="008D30DB" w:rsidP="00790536">
      <w:pPr>
        <w:pStyle w:val="BodyText"/>
        <w:kinsoku w:val="0"/>
        <w:overflowPunct w:val="0"/>
        <w:spacing w:after="120"/>
        <w:ind w:left="720" w:firstLine="0"/>
        <w:jc w:val="both"/>
        <w:rPr>
          <w:rFonts w:ascii="Times New Roman" w:hAnsi="Times New Roman" w:cs="Times New Roman"/>
          <w:color w:val="000000" w:themeColor="text1"/>
          <w:sz w:val="20"/>
          <w:szCs w:val="20"/>
        </w:rPr>
      </w:pPr>
    </w:p>
    <w:p w14:paraId="4B14C55F" w14:textId="1A02A0E1" w:rsidR="00C65632" w:rsidRPr="00D95521" w:rsidRDefault="008D30DB" w:rsidP="00790536">
      <w:pPr>
        <w:pStyle w:val="BodyText"/>
        <w:numPr>
          <w:ilvl w:val="0"/>
          <w:numId w:val="316"/>
        </w:numPr>
        <w:tabs>
          <w:tab w:val="left" w:pos="840"/>
        </w:tabs>
        <w:kinsoku w:val="0"/>
        <w:overflowPunct w:val="0"/>
        <w:spacing w:after="120"/>
        <w:ind w:left="360"/>
        <w:jc w:val="both"/>
        <w:rPr>
          <w:rFonts w:ascii="Times New Roman" w:hAnsi="Times New Roman" w:cs="Times New Roman"/>
          <w:b/>
          <w:bCs/>
          <w:color w:val="000000" w:themeColor="text1"/>
          <w:u w:val="single"/>
        </w:rPr>
      </w:pPr>
      <w:r w:rsidRPr="00D95521">
        <w:rPr>
          <w:rFonts w:ascii="Times New Roman" w:hAnsi="Times New Roman" w:cs="Times New Roman"/>
          <w:b/>
          <w:bCs/>
          <w:color w:val="000000" w:themeColor="text1"/>
          <w:u w:val="single"/>
        </w:rPr>
        <w:t>NONCONFORMITIES</w:t>
      </w:r>
    </w:p>
    <w:p w14:paraId="502E4EF4" w14:textId="21B3AC8D" w:rsidR="008D30DB" w:rsidRPr="00D95521" w:rsidRDefault="00154BB2" w:rsidP="00790536">
      <w:pPr>
        <w:pStyle w:val="BodyText"/>
        <w:numPr>
          <w:ilvl w:val="0"/>
          <w:numId w:val="320"/>
        </w:numPr>
        <w:kinsoku w:val="0"/>
        <w:overflowPunct w:val="0"/>
        <w:spacing w:after="120"/>
        <w:ind w:left="72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u w:val="single"/>
        </w:rPr>
        <w:t xml:space="preserve">Legally </w:t>
      </w:r>
      <w:r w:rsidR="009E2C02" w:rsidRPr="00D95521">
        <w:rPr>
          <w:rFonts w:ascii="Times New Roman" w:hAnsi="Times New Roman" w:cs="Times New Roman"/>
          <w:color w:val="000000" w:themeColor="text1"/>
          <w:sz w:val="20"/>
          <w:szCs w:val="20"/>
          <w:u w:val="single"/>
        </w:rPr>
        <w:t>E</w:t>
      </w:r>
      <w:r w:rsidRPr="00D95521">
        <w:rPr>
          <w:rFonts w:ascii="Times New Roman" w:hAnsi="Times New Roman" w:cs="Times New Roman"/>
          <w:color w:val="000000" w:themeColor="text1"/>
          <w:sz w:val="20"/>
          <w:szCs w:val="20"/>
          <w:u w:val="single"/>
        </w:rPr>
        <w:t xml:space="preserve">xisting </w:t>
      </w:r>
      <w:r w:rsidR="00357A41" w:rsidRPr="00D95521">
        <w:rPr>
          <w:rFonts w:ascii="Times New Roman" w:hAnsi="Times New Roman" w:cs="Times New Roman"/>
          <w:color w:val="000000" w:themeColor="text1"/>
          <w:sz w:val="20"/>
          <w:szCs w:val="20"/>
          <w:u w:val="single"/>
        </w:rPr>
        <w:t xml:space="preserve">Uses, </w:t>
      </w:r>
      <w:r w:rsidR="009E2C02" w:rsidRPr="00D95521">
        <w:rPr>
          <w:rFonts w:ascii="Times New Roman" w:hAnsi="Times New Roman" w:cs="Times New Roman"/>
          <w:color w:val="000000" w:themeColor="text1"/>
          <w:sz w:val="20"/>
          <w:szCs w:val="20"/>
          <w:u w:val="single"/>
        </w:rPr>
        <w:t>B</w:t>
      </w:r>
      <w:r w:rsidRPr="00D95521">
        <w:rPr>
          <w:rFonts w:ascii="Times New Roman" w:hAnsi="Times New Roman" w:cs="Times New Roman"/>
          <w:color w:val="000000" w:themeColor="text1"/>
          <w:sz w:val="20"/>
          <w:szCs w:val="20"/>
          <w:u w:val="single"/>
        </w:rPr>
        <w:t xml:space="preserve">uildings, </w:t>
      </w:r>
      <w:r w:rsidR="009E2C02" w:rsidRPr="00D95521">
        <w:rPr>
          <w:rFonts w:ascii="Times New Roman" w:hAnsi="Times New Roman" w:cs="Times New Roman"/>
          <w:color w:val="000000" w:themeColor="text1"/>
          <w:sz w:val="20"/>
          <w:szCs w:val="20"/>
          <w:u w:val="single"/>
        </w:rPr>
        <w:t>S</w:t>
      </w:r>
      <w:r w:rsidRPr="00D95521">
        <w:rPr>
          <w:rFonts w:ascii="Times New Roman" w:hAnsi="Times New Roman" w:cs="Times New Roman"/>
          <w:color w:val="000000" w:themeColor="text1"/>
          <w:sz w:val="20"/>
          <w:szCs w:val="20"/>
          <w:u w:val="single"/>
        </w:rPr>
        <w:t xml:space="preserve">tructures, </w:t>
      </w:r>
      <w:r w:rsidR="009E2C02" w:rsidRPr="00D95521">
        <w:rPr>
          <w:rFonts w:ascii="Times New Roman" w:hAnsi="Times New Roman" w:cs="Times New Roman"/>
          <w:color w:val="000000" w:themeColor="text1"/>
          <w:sz w:val="20"/>
          <w:szCs w:val="20"/>
          <w:u w:val="single"/>
        </w:rPr>
        <w:t>Signs, and L</w:t>
      </w:r>
      <w:r w:rsidRPr="00D95521">
        <w:rPr>
          <w:rFonts w:ascii="Times New Roman" w:hAnsi="Times New Roman" w:cs="Times New Roman"/>
          <w:color w:val="000000" w:themeColor="text1"/>
          <w:sz w:val="20"/>
          <w:szCs w:val="20"/>
          <w:u w:val="single"/>
        </w:rPr>
        <w:t>ots</w:t>
      </w:r>
      <w:r w:rsidRPr="00D95521">
        <w:rPr>
          <w:rFonts w:ascii="Times New Roman" w:hAnsi="Times New Roman" w:cs="Times New Roman"/>
          <w:color w:val="000000" w:themeColor="text1"/>
          <w:sz w:val="20"/>
          <w:szCs w:val="20"/>
        </w:rPr>
        <w:t>.</w:t>
      </w:r>
      <w:r w:rsidR="00C62D67" w:rsidRPr="00D95521">
        <w:rPr>
          <w:rFonts w:ascii="Times New Roman" w:hAnsi="Times New Roman" w:cs="Times New Roman"/>
          <w:color w:val="000000" w:themeColor="text1"/>
          <w:sz w:val="20"/>
          <w:szCs w:val="20"/>
        </w:rPr>
        <w:t xml:space="preserve"> Except</w:t>
      </w:r>
      <w:r w:rsidRPr="00D95521">
        <w:rPr>
          <w:rFonts w:ascii="Times New Roman" w:hAnsi="Times New Roman" w:cs="Times New Roman"/>
          <w:color w:val="000000" w:themeColor="text1"/>
          <w:sz w:val="20"/>
          <w:szCs w:val="20"/>
        </w:rPr>
        <w:t xml:space="preserve"> as otherwise provided in</w:t>
      </w:r>
      <w:r w:rsidR="00C62D67" w:rsidRPr="00D95521">
        <w:rPr>
          <w:rFonts w:ascii="Times New Roman" w:hAnsi="Times New Roman" w:cs="Times New Roman"/>
          <w:color w:val="000000" w:themeColor="text1"/>
          <w:sz w:val="20"/>
          <w:szCs w:val="20"/>
        </w:rPr>
        <w:t xml:space="preserve"> </w:t>
      </w:r>
      <w:r w:rsidR="00CC28D7" w:rsidRPr="00D95521">
        <w:rPr>
          <w:rFonts w:ascii="Times New Roman" w:hAnsi="Times New Roman" w:cs="Times New Roman"/>
          <w:color w:val="000000" w:themeColor="text1"/>
          <w:sz w:val="20"/>
          <w:szCs w:val="20"/>
        </w:rPr>
        <w:t xml:space="preserve">this PUD Ordinance or </w:t>
      </w:r>
      <w:r w:rsidR="00C62D67" w:rsidRPr="00D95521">
        <w:rPr>
          <w:rFonts w:ascii="Times New Roman" w:hAnsi="Times New Roman" w:cs="Times New Roman"/>
          <w:color w:val="000000" w:themeColor="text1"/>
          <w:sz w:val="20"/>
          <w:szCs w:val="20"/>
        </w:rPr>
        <w:t>the Munster Code o</w:t>
      </w:r>
      <w:r w:rsidR="001A696C" w:rsidRPr="00D95521">
        <w:rPr>
          <w:rFonts w:ascii="Times New Roman" w:hAnsi="Times New Roman" w:cs="Times New Roman"/>
          <w:color w:val="000000" w:themeColor="text1"/>
          <w:sz w:val="20"/>
          <w:szCs w:val="20"/>
        </w:rPr>
        <w:t>f Ordinances, as amended from time to time</w:t>
      </w:r>
      <w:r w:rsidRPr="00D95521">
        <w:rPr>
          <w:rFonts w:ascii="Times New Roman" w:hAnsi="Times New Roman" w:cs="Times New Roman"/>
          <w:color w:val="000000" w:themeColor="text1"/>
          <w:sz w:val="20"/>
          <w:szCs w:val="20"/>
        </w:rPr>
        <w:t>, a use, building, structure, sign,</w:t>
      </w:r>
      <w:r w:rsidR="006D75DC">
        <w:rPr>
          <w:rFonts w:ascii="Times New Roman" w:hAnsi="Times New Roman" w:cs="Times New Roman"/>
          <w:color w:val="000000" w:themeColor="text1"/>
          <w:sz w:val="20"/>
          <w:szCs w:val="20"/>
        </w:rPr>
        <w:t xml:space="preserve"> land, or lot</w:t>
      </w:r>
      <w:r w:rsidR="005356E5">
        <w:rPr>
          <w:rFonts w:ascii="Times New Roman" w:hAnsi="Times New Roman" w:cs="Times New Roman"/>
          <w:color w:val="000000" w:themeColor="text1"/>
          <w:sz w:val="20"/>
          <w:szCs w:val="20"/>
        </w:rPr>
        <w:t xml:space="preserve"> </w:t>
      </w:r>
      <w:r w:rsidR="001037BA">
        <w:rPr>
          <w:rFonts w:ascii="Times New Roman" w:hAnsi="Times New Roman" w:cs="Times New Roman"/>
          <w:color w:val="000000" w:themeColor="text1"/>
          <w:sz w:val="20"/>
          <w:szCs w:val="20"/>
        </w:rPr>
        <w:t>of</w:t>
      </w:r>
      <w:r w:rsidR="005356E5">
        <w:rPr>
          <w:rFonts w:ascii="Times New Roman" w:hAnsi="Times New Roman" w:cs="Times New Roman"/>
          <w:color w:val="000000" w:themeColor="text1"/>
          <w:sz w:val="20"/>
          <w:szCs w:val="20"/>
        </w:rPr>
        <w:t xml:space="preserve"> the following types</w:t>
      </w:r>
      <w:r w:rsidRPr="00D95521">
        <w:rPr>
          <w:rFonts w:ascii="Times New Roman" w:hAnsi="Times New Roman" w:cs="Times New Roman"/>
          <w:color w:val="000000" w:themeColor="text1"/>
          <w:sz w:val="20"/>
          <w:szCs w:val="20"/>
        </w:rPr>
        <w:t xml:space="preserve"> that legally existed as of the effective date of this </w:t>
      </w:r>
      <w:r w:rsidR="001A696C" w:rsidRPr="00D95521">
        <w:rPr>
          <w:rFonts w:ascii="Times New Roman" w:hAnsi="Times New Roman" w:cs="Times New Roman"/>
          <w:color w:val="000000" w:themeColor="text1"/>
          <w:sz w:val="20"/>
          <w:szCs w:val="20"/>
        </w:rPr>
        <w:t>PUD Ordinance</w:t>
      </w:r>
      <w:r w:rsidRPr="00D95521">
        <w:rPr>
          <w:rFonts w:ascii="Times New Roman" w:hAnsi="Times New Roman" w:cs="Times New Roman"/>
          <w:color w:val="000000" w:themeColor="text1"/>
          <w:sz w:val="20"/>
          <w:szCs w:val="20"/>
        </w:rPr>
        <w:t xml:space="preserve"> may be continued as a legal nonconformity</w:t>
      </w:r>
      <w:r w:rsidR="00A24DE1">
        <w:rPr>
          <w:rFonts w:ascii="Times New Roman" w:hAnsi="Times New Roman" w:cs="Times New Roman"/>
          <w:color w:val="000000" w:themeColor="text1"/>
          <w:sz w:val="20"/>
          <w:szCs w:val="20"/>
        </w:rPr>
        <w:t>,</w:t>
      </w:r>
      <w:r w:rsidRPr="00D95521">
        <w:rPr>
          <w:rFonts w:ascii="Times New Roman" w:hAnsi="Times New Roman" w:cs="Times New Roman"/>
          <w:color w:val="000000" w:themeColor="text1"/>
          <w:sz w:val="20"/>
          <w:szCs w:val="20"/>
        </w:rPr>
        <w:t xml:space="preserve"> </w:t>
      </w:r>
      <w:r w:rsidR="00A24DE1">
        <w:rPr>
          <w:rFonts w:ascii="Times New Roman" w:hAnsi="Times New Roman" w:cs="Times New Roman"/>
          <w:color w:val="000000" w:themeColor="text1"/>
          <w:sz w:val="20"/>
          <w:szCs w:val="20"/>
        </w:rPr>
        <w:t>as provided in</w:t>
      </w:r>
      <w:r w:rsidRPr="00D95521">
        <w:rPr>
          <w:rFonts w:ascii="Times New Roman" w:hAnsi="Times New Roman" w:cs="Times New Roman"/>
          <w:color w:val="000000" w:themeColor="text1"/>
          <w:sz w:val="20"/>
          <w:szCs w:val="20"/>
        </w:rPr>
        <w:t xml:space="preserve"> the provisions of this </w:t>
      </w:r>
      <w:r w:rsidR="00970A52" w:rsidRPr="00D95521">
        <w:rPr>
          <w:rFonts w:ascii="Times New Roman" w:hAnsi="Times New Roman" w:cs="Times New Roman"/>
          <w:color w:val="000000" w:themeColor="text1"/>
          <w:sz w:val="20"/>
          <w:szCs w:val="20"/>
        </w:rPr>
        <w:t xml:space="preserve">PUD Ordinance and the </w:t>
      </w:r>
      <w:r w:rsidR="008A1355" w:rsidRPr="00D95521">
        <w:rPr>
          <w:rFonts w:ascii="Times New Roman" w:hAnsi="Times New Roman" w:cs="Times New Roman"/>
          <w:color w:val="000000" w:themeColor="text1"/>
          <w:sz w:val="20"/>
          <w:szCs w:val="20"/>
        </w:rPr>
        <w:t>Munster Town Code, as amended from time to time</w:t>
      </w:r>
      <w:r w:rsidRPr="00D95521">
        <w:rPr>
          <w:rFonts w:ascii="Times New Roman" w:hAnsi="Times New Roman" w:cs="Times New Roman"/>
          <w:color w:val="000000" w:themeColor="text1"/>
          <w:sz w:val="20"/>
          <w:szCs w:val="20"/>
        </w:rPr>
        <w:t>:</w:t>
      </w:r>
    </w:p>
    <w:p w14:paraId="1B97C953" w14:textId="0484F1CF" w:rsidR="008D30DB" w:rsidRPr="00D95521" w:rsidRDefault="00154BB2" w:rsidP="00790536">
      <w:pPr>
        <w:pStyle w:val="BodyText"/>
        <w:numPr>
          <w:ilvl w:val="0"/>
          <w:numId w:val="20"/>
        </w:numPr>
        <w:tabs>
          <w:tab w:val="left" w:pos="840"/>
        </w:tabs>
        <w:kinsoku w:val="0"/>
        <w:overflowPunct w:val="0"/>
        <w:spacing w:after="12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t>A lawfully permitted use of land, building, or structure,</w:t>
      </w:r>
    </w:p>
    <w:p w14:paraId="29133119" w14:textId="766DA91F" w:rsidR="008D30DB" w:rsidRPr="00D95521" w:rsidRDefault="00154BB2" w:rsidP="00790536">
      <w:pPr>
        <w:pStyle w:val="BodyText"/>
        <w:numPr>
          <w:ilvl w:val="0"/>
          <w:numId w:val="20"/>
        </w:numPr>
        <w:tabs>
          <w:tab w:val="left" w:pos="840"/>
        </w:tabs>
        <w:kinsoku w:val="0"/>
        <w:overflowPunct w:val="0"/>
        <w:spacing w:after="12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t>A lawfully permitted building, structure, or sign, and</w:t>
      </w:r>
    </w:p>
    <w:p w14:paraId="604F4B8B" w14:textId="195FB7E9" w:rsidR="008D30DB" w:rsidRPr="00D95521" w:rsidRDefault="00154BB2" w:rsidP="00790536">
      <w:pPr>
        <w:pStyle w:val="BodyText"/>
        <w:numPr>
          <w:ilvl w:val="0"/>
          <w:numId w:val="20"/>
        </w:numPr>
        <w:tabs>
          <w:tab w:val="left" w:pos="840"/>
        </w:tabs>
        <w:kinsoku w:val="0"/>
        <w:overflowPunct w:val="0"/>
        <w:spacing w:after="12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t>A lawfully permitted lot.</w:t>
      </w:r>
    </w:p>
    <w:p w14:paraId="5B053FF4" w14:textId="1DF21502" w:rsidR="00CB6E1C" w:rsidRDefault="00154BB2" w:rsidP="00790536">
      <w:pPr>
        <w:pStyle w:val="BodyText"/>
        <w:numPr>
          <w:ilvl w:val="0"/>
          <w:numId w:val="320"/>
        </w:numPr>
        <w:tabs>
          <w:tab w:val="left" w:pos="840"/>
        </w:tabs>
        <w:kinsoku w:val="0"/>
        <w:overflowPunct w:val="0"/>
        <w:ind w:left="720"/>
        <w:jc w:val="both"/>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t xml:space="preserve">Any building, </w:t>
      </w:r>
      <w:r w:rsidR="0043459C" w:rsidRPr="00D95521">
        <w:rPr>
          <w:rFonts w:ascii="Times New Roman" w:hAnsi="Times New Roman" w:cs="Times New Roman"/>
          <w:color w:val="000000" w:themeColor="text1"/>
          <w:sz w:val="20"/>
          <w:szCs w:val="20"/>
        </w:rPr>
        <w:t xml:space="preserve">structure, </w:t>
      </w:r>
      <w:r w:rsidR="00A810F4" w:rsidRPr="00D95521">
        <w:rPr>
          <w:rFonts w:ascii="Times New Roman" w:hAnsi="Times New Roman" w:cs="Times New Roman"/>
          <w:color w:val="000000" w:themeColor="text1"/>
          <w:sz w:val="20"/>
          <w:szCs w:val="20"/>
        </w:rPr>
        <w:t xml:space="preserve">sign, </w:t>
      </w:r>
      <w:r w:rsidR="002352A9">
        <w:rPr>
          <w:rFonts w:ascii="Times New Roman" w:hAnsi="Times New Roman" w:cs="Times New Roman"/>
          <w:color w:val="000000" w:themeColor="text1"/>
          <w:sz w:val="20"/>
          <w:szCs w:val="20"/>
        </w:rPr>
        <w:t xml:space="preserve">land, </w:t>
      </w:r>
      <w:r w:rsidR="0043459C" w:rsidRPr="00D95521">
        <w:rPr>
          <w:rFonts w:ascii="Times New Roman" w:hAnsi="Times New Roman" w:cs="Times New Roman"/>
          <w:color w:val="000000" w:themeColor="text1"/>
          <w:sz w:val="20"/>
          <w:szCs w:val="20"/>
        </w:rPr>
        <w:t xml:space="preserve">or </w:t>
      </w:r>
      <w:r w:rsidR="00A810F4" w:rsidRPr="00D95521">
        <w:rPr>
          <w:rFonts w:ascii="Times New Roman" w:hAnsi="Times New Roman" w:cs="Times New Roman"/>
          <w:color w:val="000000" w:themeColor="text1"/>
          <w:sz w:val="20"/>
          <w:szCs w:val="20"/>
        </w:rPr>
        <w:t>lot</w:t>
      </w:r>
      <w:r w:rsidR="0043459C" w:rsidRPr="00D95521">
        <w:rPr>
          <w:rFonts w:ascii="Times New Roman" w:hAnsi="Times New Roman" w:cs="Times New Roman"/>
          <w:color w:val="000000" w:themeColor="text1"/>
          <w:sz w:val="20"/>
          <w:szCs w:val="20"/>
        </w:rPr>
        <w:t xml:space="preserve"> </w:t>
      </w:r>
      <w:r w:rsidRPr="00D95521">
        <w:rPr>
          <w:rFonts w:ascii="Times New Roman" w:hAnsi="Times New Roman" w:cs="Times New Roman"/>
          <w:color w:val="000000" w:themeColor="text1"/>
          <w:sz w:val="20"/>
          <w:szCs w:val="20"/>
        </w:rPr>
        <w:t xml:space="preserve">that is </w:t>
      </w:r>
      <w:r w:rsidR="006F30E3" w:rsidRPr="00D95521">
        <w:rPr>
          <w:rFonts w:ascii="Times New Roman" w:hAnsi="Times New Roman" w:cs="Times New Roman"/>
          <w:color w:val="000000" w:themeColor="text1"/>
          <w:sz w:val="20"/>
          <w:szCs w:val="20"/>
        </w:rPr>
        <w:t>legal</w:t>
      </w:r>
      <w:r w:rsidR="00704E92">
        <w:rPr>
          <w:rFonts w:ascii="Times New Roman" w:hAnsi="Times New Roman" w:cs="Times New Roman"/>
          <w:color w:val="000000" w:themeColor="text1"/>
          <w:sz w:val="20"/>
          <w:szCs w:val="20"/>
        </w:rPr>
        <w:t>ly</w:t>
      </w:r>
      <w:r w:rsidR="006F30E3" w:rsidRPr="00D95521">
        <w:rPr>
          <w:rFonts w:ascii="Times New Roman" w:hAnsi="Times New Roman" w:cs="Times New Roman"/>
          <w:color w:val="000000" w:themeColor="text1"/>
          <w:sz w:val="20"/>
          <w:szCs w:val="20"/>
        </w:rPr>
        <w:t xml:space="preserve"> </w:t>
      </w:r>
      <w:r w:rsidR="00EC2069">
        <w:rPr>
          <w:rFonts w:ascii="Times New Roman" w:hAnsi="Times New Roman" w:cs="Times New Roman"/>
          <w:color w:val="000000" w:themeColor="text1"/>
          <w:sz w:val="20"/>
          <w:szCs w:val="20"/>
        </w:rPr>
        <w:t>nonconforming</w:t>
      </w:r>
      <w:r w:rsidRPr="00D95521">
        <w:rPr>
          <w:rFonts w:ascii="Times New Roman" w:hAnsi="Times New Roman" w:cs="Times New Roman"/>
          <w:color w:val="000000" w:themeColor="text1"/>
          <w:sz w:val="20"/>
          <w:szCs w:val="20"/>
        </w:rPr>
        <w:t xml:space="preserve"> with the </w:t>
      </w:r>
      <w:r w:rsidR="00995C28" w:rsidRPr="00D95521">
        <w:rPr>
          <w:rFonts w:ascii="Times New Roman" w:hAnsi="Times New Roman" w:cs="Times New Roman"/>
          <w:color w:val="000000" w:themeColor="text1"/>
          <w:sz w:val="20"/>
          <w:szCs w:val="20"/>
        </w:rPr>
        <w:t>zoning and</w:t>
      </w:r>
      <w:r w:rsidR="00704E92">
        <w:rPr>
          <w:rFonts w:ascii="Times New Roman" w:hAnsi="Times New Roman" w:cs="Times New Roman"/>
          <w:color w:val="000000" w:themeColor="text1"/>
          <w:sz w:val="20"/>
          <w:szCs w:val="20"/>
        </w:rPr>
        <w:t>/or</w:t>
      </w:r>
      <w:r w:rsidR="00995C28" w:rsidRPr="00D95521">
        <w:rPr>
          <w:rFonts w:ascii="Times New Roman" w:hAnsi="Times New Roman" w:cs="Times New Roman"/>
          <w:color w:val="000000" w:themeColor="text1"/>
          <w:sz w:val="20"/>
          <w:szCs w:val="20"/>
        </w:rPr>
        <w:t xml:space="preserve"> subdivision control</w:t>
      </w:r>
      <w:r w:rsidRPr="00D95521">
        <w:rPr>
          <w:rFonts w:ascii="Times New Roman" w:hAnsi="Times New Roman" w:cs="Times New Roman"/>
          <w:color w:val="000000" w:themeColor="text1"/>
          <w:sz w:val="20"/>
          <w:szCs w:val="20"/>
        </w:rPr>
        <w:t xml:space="preserve"> standards provided </w:t>
      </w:r>
      <w:r w:rsidR="00735B9E" w:rsidRPr="00D95521">
        <w:rPr>
          <w:rFonts w:ascii="Times New Roman" w:hAnsi="Times New Roman" w:cs="Times New Roman"/>
          <w:color w:val="000000" w:themeColor="text1"/>
          <w:sz w:val="20"/>
          <w:szCs w:val="20"/>
        </w:rPr>
        <w:t xml:space="preserve">in this PUD Ordinance </w:t>
      </w:r>
      <w:r w:rsidR="00995C28" w:rsidRPr="00D95521">
        <w:rPr>
          <w:rFonts w:ascii="Times New Roman" w:hAnsi="Times New Roman" w:cs="Times New Roman"/>
          <w:color w:val="000000" w:themeColor="text1"/>
          <w:sz w:val="20"/>
          <w:szCs w:val="20"/>
        </w:rPr>
        <w:t>or</w:t>
      </w:r>
      <w:r w:rsidR="00735B9E" w:rsidRPr="00D95521">
        <w:rPr>
          <w:rFonts w:ascii="Times New Roman" w:hAnsi="Times New Roman" w:cs="Times New Roman"/>
          <w:color w:val="000000" w:themeColor="text1"/>
          <w:sz w:val="20"/>
          <w:szCs w:val="20"/>
        </w:rPr>
        <w:t xml:space="preserve"> the Munster Town Code, as amended from time to time</w:t>
      </w:r>
      <w:r w:rsidRPr="00D95521">
        <w:rPr>
          <w:rFonts w:ascii="Times New Roman" w:hAnsi="Times New Roman" w:cs="Times New Roman"/>
          <w:color w:val="000000" w:themeColor="text1"/>
          <w:sz w:val="20"/>
          <w:szCs w:val="20"/>
        </w:rPr>
        <w:t xml:space="preserve">, </w:t>
      </w:r>
      <w:r w:rsidR="0049126E" w:rsidRPr="00D95521">
        <w:rPr>
          <w:rFonts w:ascii="Times New Roman" w:hAnsi="Times New Roman" w:cs="Times New Roman"/>
          <w:color w:val="000000" w:themeColor="text1"/>
          <w:sz w:val="20"/>
          <w:szCs w:val="20"/>
        </w:rPr>
        <w:t>shall be</w:t>
      </w:r>
      <w:r w:rsidRPr="00D95521">
        <w:rPr>
          <w:rFonts w:ascii="Times New Roman" w:hAnsi="Times New Roman" w:cs="Times New Roman"/>
          <w:color w:val="000000" w:themeColor="text1"/>
          <w:sz w:val="20"/>
          <w:szCs w:val="20"/>
        </w:rPr>
        <w:t xml:space="preserve"> permitted to remain in use and be maintained until such time that the building, </w:t>
      </w:r>
      <w:r w:rsidR="00983476" w:rsidRPr="00D95521">
        <w:rPr>
          <w:rFonts w:ascii="Times New Roman" w:hAnsi="Times New Roman" w:cs="Times New Roman"/>
          <w:color w:val="000000" w:themeColor="text1"/>
          <w:sz w:val="20"/>
          <w:szCs w:val="20"/>
        </w:rPr>
        <w:t xml:space="preserve">structure, </w:t>
      </w:r>
      <w:r w:rsidR="00965053" w:rsidRPr="00D95521">
        <w:rPr>
          <w:rFonts w:ascii="Times New Roman" w:hAnsi="Times New Roman" w:cs="Times New Roman"/>
          <w:color w:val="000000" w:themeColor="text1"/>
          <w:sz w:val="20"/>
          <w:szCs w:val="20"/>
        </w:rPr>
        <w:t xml:space="preserve">sign, </w:t>
      </w:r>
      <w:r w:rsidR="002352A9">
        <w:rPr>
          <w:rFonts w:ascii="Times New Roman" w:hAnsi="Times New Roman" w:cs="Times New Roman"/>
          <w:color w:val="000000" w:themeColor="text1"/>
          <w:sz w:val="20"/>
          <w:szCs w:val="20"/>
        </w:rPr>
        <w:t xml:space="preserve">land, </w:t>
      </w:r>
      <w:r w:rsidR="00983476" w:rsidRPr="00D95521">
        <w:rPr>
          <w:rFonts w:ascii="Times New Roman" w:hAnsi="Times New Roman" w:cs="Times New Roman"/>
          <w:color w:val="000000" w:themeColor="text1"/>
          <w:sz w:val="20"/>
          <w:szCs w:val="20"/>
        </w:rPr>
        <w:t xml:space="preserve">or </w:t>
      </w:r>
      <w:r w:rsidR="00965053" w:rsidRPr="00D95521">
        <w:rPr>
          <w:rFonts w:ascii="Times New Roman" w:hAnsi="Times New Roman" w:cs="Times New Roman"/>
          <w:color w:val="000000" w:themeColor="text1"/>
          <w:sz w:val="20"/>
          <w:szCs w:val="20"/>
        </w:rPr>
        <w:t>lot</w:t>
      </w:r>
      <w:r w:rsidR="00983476" w:rsidRPr="00D95521">
        <w:rPr>
          <w:rFonts w:ascii="Times New Roman" w:hAnsi="Times New Roman" w:cs="Times New Roman"/>
          <w:color w:val="000000" w:themeColor="text1"/>
          <w:sz w:val="20"/>
          <w:szCs w:val="20"/>
        </w:rPr>
        <w:t xml:space="preserve"> </w:t>
      </w:r>
      <w:r w:rsidR="00965053" w:rsidRPr="00D95521">
        <w:rPr>
          <w:rFonts w:ascii="Times New Roman" w:hAnsi="Times New Roman" w:cs="Times New Roman"/>
          <w:color w:val="000000" w:themeColor="text1"/>
          <w:sz w:val="20"/>
          <w:szCs w:val="20"/>
        </w:rPr>
        <w:t>i</w:t>
      </w:r>
      <w:r w:rsidRPr="00D95521">
        <w:rPr>
          <w:rFonts w:ascii="Times New Roman" w:hAnsi="Times New Roman" w:cs="Times New Roman"/>
          <w:color w:val="000000" w:themeColor="text1"/>
          <w:sz w:val="20"/>
          <w:szCs w:val="20"/>
        </w:rPr>
        <w:t xml:space="preserve">s redeveloped, at which time </w:t>
      </w:r>
      <w:r w:rsidR="00692754" w:rsidRPr="00D95521">
        <w:rPr>
          <w:rFonts w:ascii="Times New Roman" w:hAnsi="Times New Roman" w:cs="Times New Roman"/>
          <w:color w:val="000000" w:themeColor="text1"/>
          <w:sz w:val="20"/>
          <w:szCs w:val="20"/>
        </w:rPr>
        <w:t xml:space="preserve">it </w:t>
      </w:r>
      <w:r w:rsidRPr="00D95521">
        <w:rPr>
          <w:rFonts w:ascii="Times New Roman" w:hAnsi="Times New Roman" w:cs="Times New Roman"/>
          <w:color w:val="000000" w:themeColor="text1"/>
          <w:sz w:val="20"/>
          <w:szCs w:val="20"/>
        </w:rPr>
        <w:t>shall fully meet the standards</w:t>
      </w:r>
      <w:r w:rsidR="00BA5B98" w:rsidRPr="00D95521">
        <w:rPr>
          <w:rFonts w:ascii="Times New Roman" w:hAnsi="Times New Roman" w:cs="Times New Roman"/>
          <w:color w:val="000000" w:themeColor="text1"/>
          <w:sz w:val="20"/>
          <w:szCs w:val="20"/>
        </w:rPr>
        <w:t xml:space="preserve"> in effect at the time</w:t>
      </w:r>
      <w:r w:rsidRPr="00D95521">
        <w:rPr>
          <w:rFonts w:ascii="Times New Roman" w:hAnsi="Times New Roman" w:cs="Times New Roman"/>
          <w:color w:val="000000" w:themeColor="text1"/>
          <w:sz w:val="20"/>
          <w:szCs w:val="20"/>
        </w:rPr>
        <w:t>.</w:t>
      </w:r>
    </w:p>
    <w:p w14:paraId="0A8924F3" w14:textId="77777777" w:rsidR="00456DE4" w:rsidRPr="00D95521" w:rsidRDefault="00456DE4" w:rsidP="00456DE4">
      <w:pPr>
        <w:pStyle w:val="BodyText"/>
        <w:tabs>
          <w:tab w:val="left" w:pos="840"/>
        </w:tabs>
        <w:kinsoku w:val="0"/>
        <w:overflowPunct w:val="0"/>
        <w:ind w:left="720" w:firstLine="0"/>
        <w:jc w:val="both"/>
        <w:rPr>
          <w:rFonts w:ascii="Times New Roman" w:hAnsi="Times New Roman" w:cs="Times New Roman"/>
          <w:color w:val="000000" w:themeColor="text1"/>
          <w:sz w:val="20"/>
          <w:szCs w:val="20"/>
        </w:rPr>
      </w:pPr>
    </w:p>
    <w:p w14:paraId="5D8B4379" w14:textId="3A367BC4" w:rsidR="00145172" w:rsidRPr="00D95521" w:rsidRDefault="00BA5B98" w:rsidP="00456DE4">
      <w:pPr>
        <w:pStyle w:val="BodyText"/>
        <w:widowControl/>
        <w:numPr>
          <w:ilvl w:val="0"/>
          <w:numId w:val="320"/>
        </w:numPr>
        <w:autoSpaceDE/>
        <w:autoSpaceDN/>
        <w:adjustRightInd/>
        <w:ind w:left="720"/>
        <w:jc w:val="both"/>
        <w:rPr>
          <w:rFonts w:ascii="Times New Roman" w:hAnsi="Times New Roman" w:cs="Times New Roman"/>
          <w:color w:val="000000" w:themeColor="text1"/>
          <w:sz w:val="20"/>
          <w:szCs w:val="20"/>
        </w:rPr>
      </w:pPr>
      <w:r w:rsidRPr="00D95521">
        <w:rPr>
          <w:rFonts w:ascii="Times New Roman" w:hAnsi="Times New Roman" w:cs="Times New Roman"/>
          <w:sz w:val="20"/>
          <w:szCs w:val="20"/>
          <w:u w:val="single"/>
        </w:rPr>
        <w:t>Changes to improvements</w:t>
      </w:r>
      <w:r w:rsidRPr="00D95521">
        <w:rPr>
          <w:rFonts w:ascii="Times New Roman" w:hAnsi="Times New Roman" w:cs="Times New Roman"/>
          <w:sz w:val="20"/>
          <w:szCs w:val="20"/>
        </w:rPr>
        <w:t xml:space="preserve">. If an alteration to an </w:t>
      </w:r>
      <w:r w:rsidRPr="00D95521">
        <w:rPr>
          <w:rFonts w:ascii="Times New Roman" w:hAnsi="Times New Roman" w:cs="Times New Roman"/>
          <w:color w:val="000000" w:themeColor="text1"/>
          <w:sz w:val="20"/>
          <w:szCs w:val="20"/>
        </w:rPr>
        <w:t>improvement on a lot</w:t>
      </w:r>
      <w:r w:rsidR="006D18FF">
        <w:rPr>
          <w:rFonts w:ascii="Times New Roman" w:hAnsi="Times New Roman" w:cs="Times New Roman"/>
          <w:color w:val="000000" w:themeColor="text1"/>
          <w:sz w:val="20"/>
          <w:szCs w:val="20"/>
        </w:rPr>
        <w:t xml:space="preserve"> or land</w:t>
      </w:r>
      <w:r w:rsidRPr="00D95521">
        <w:rPr>
          <w:rFonts w:ascii="Times New Roman" w:hAnsi="Times New Roman" w:cs="Times New Roman"/>
          <w:color w:val="000000" w:themeColor="text1"/>
          <w:sz w:val="20"/>
          <w:szCs w:val="20"/>
        </w:rPr>
        <w:t xml:space="preserve"> is limited solely to the following, and the alteration to the improvement complies with this </w:t>
      </w:r>
      <w:r w:rsidR="00EF1E07" w:rsidRPr="00D95521">
        <w:rPr>
          <w:rFonts w:ascii="Times New Roman" w:hAnsi="Times New Roman" w:cs="Times New Roman"/>
          <w:color w:val="000000" w:themeColor="text1"/>
          <w:sz w:val="20"/>
          <w:szCs w:val="20"/>
        </w:rPr>
        <w:t xml:space="preserve">PUD Ordinance or the </w:t>
      </w:r>
      <w:r w:rsidR="00EF1E07" w:rsidRPr="00D95521">
        <w:rPr>
          <w:rFonts w:ascii="Times New Roman" w:hAnsi="Times New Roman" w:cs="Times New Roman"/>
          <w:sz w:val="20"/>
          <w:szCs w:val="20"/>
        </w:rPr>
        <w:t xml:space="preserve">development standards </w:t>
      </w:r>
      <w:r w:rsidR="00EF1E07" w:rsidRPr="00D95521">
        <w:rPr>
          <w:rFonts w:ascii="Times New Roman" w:eastAsia="Arial" w:hAnsi="Times New Roman" w:cs="Times New Roman"/>
          <w:color w:val="000000" w:themeColor="text1"/>
          <w:sz w:val="20"/>
          <w:szCs w:val="20"/>
        </w:rPr>
        <w:t xml:space="preserve">required </w:t>
      </w:r>
      <w:r w:rsidR="00EF1E07" w:rsidRPr="00D95521">
        <w:rPr>
          <w:rFonts w:ascii="Times New Roman" w:hAnsi="Times New Roman" w:cs="Times New Roman"/>
          <w:color w:val="000000" w:themeColor="text1"/>
          <w:sz w:val="20"/>
          <w:szCs w:val="20"/>
        </w:rPr>
        <w:t xml:space="preserve">for </w:t>
      </w:r>
      <w:r w:rsidR="006D18FF">
        <w:rPr>
          <w:rFonts w:ascii="Times New Roman" w:hAnsi="Times New Roman" w:cs="Times New Roman"/>
          <w:color w:val="000000" w:themeColor="text1"/>
          <w:sz w:val="20"/>
          <w:szCs w:val="20"/>
        </w:rPr>
        <w:t>the</w:t>
      </w:r>
      <w:r w:rsidR="00EF1E07" w:rsidRPr="00D95521">
        <w:rPr>
          <w:rFonts w:ascii="Times New Roman" w:hAnsi="Times New Roman" w:cs="Times New Roman"/>
          <w:color w:val="000000" w:themeColor="text1"/>
          <w:sz w:val="20"/>
          <w:szCs w:val="20"/>
        </w:rPr>
        <w:t xml:space="preserve"> CD-5 character-based zoning district or C-2 commercial zoning district</w:t>
      </w:r>
      <w:r w:rsidR="00EF1E07" w:rsidRPr="00D95521">
        <w:rPr>
          <w:rFonts w:ascii="Times New Roman" w:hAnsi="Times New Roman" w:cs="Times New Roman"/>
          <w:sz w:val="20"/>
          <w:szCs w:val="20"/>
        </w:rPr>
        <w:t xml:space="preserve"> in effect at the time of issuance of any required permit</w:t>
      </w:r>
      <w:r w:rsidR="00F8115A">
        <w:rPr>
          <w:rFonts w:ascii="Times New Roman" w:hAnsi="Times New Roman" w:cs="Times New Roman"/>
          <w:sz w:val="20"/>
          <w:szCs w:val="20"/>
        </w:rPr>
        <w:t>,</w:t>
      </w:r>
      <w:r w:rsidR="00EF1E07" w:rsidRPr="00D95521">
        <w:rPr>
          <w:rFonts w:ascii="Times New Roman" w:hAnsi="Times New Roman" w:cs="Times New Roman"/>
          <w:color w:val="000000" w:themeColor="text1"/>
          <w:sz w:val="20"/>
          <w:szCs w:val="20"/>
        </w:rPr>
        <w:t xml:space="preserve"> </w:t>
      </w:r>
      <w:r w:rsidRPr="00D95521">
        <w:rPr>
          <w:rFonts w:ascii="Times New Roman" w:hAnsi="Times New Roman" w:cs="Times New Roman"/>
          <w:color w:val="000000" w:themeColor="text1"/>
          <w:sz w:val="20"/>
          <w:szCs w:val="20"/>
        </w:rPr>
        <w:t xml:space="preserve">then the alteration to the improvement shall not result in the termination of the legal nonconforming status of the building, structure, </w:t>
      </w:r>
      <w:r w:rsidR="00906EB4" w:rsidRPr="00D95521">
        <w:rPr>
          <w:rFonts w:ascii="Times New Roman" w:hAnsi="Times New Roman" w:cs="Times New Roman"/>
          <w:color w:val="000000" w:themeColor="text1"/>
          <w:sz w:val="20"/>
          <w:szCs w:val="20"/>
        </w:rPr>
        <w:t xml:space="preserve">sign, lot, </w:t>
      </w:r>
      <w:r w:rsidR="00456DE4">
        <w:rPr>
          <w:rFonts w:ascii="Times New Roman" w:hAnsi="Times New Roman" w:cs="Times New Roman"/>
          <w:color w:val="000000" w:themeColor="text1"/>
          <w:sz w:val="20"/>
          <w:szCs w:val="20"/>
        </w:rPr>
        <w:t xml:space="preserve">land, </w:t>
      </w:r>
      <w:r w:rsidRPr="00D95521">
        <w:rPr>
          <w:rFonts w:ascii="Times New Roman" w:hAnsi="Times New Roman" w:cs="Times New Roman"/>
          <w:color w:val="000000" w:themeColor="text1"/>
          <w:sz w:val="20"/>
          <w:szCs w:val="20"/>
        </w:rPr>
        <w:t>or remaining improvement(s) on the property:</w:t>
      </w:r>
    </w:p>
    <w:p w14:paraId="19ED81B3" w14:textId="77777777" w:rsidR="00EF1E07" w:rsidRPr="00D95521" w:rsidRDefault="00EF1E07" w:rsidP="00456DE4">
      <w:pPr>
        <w:pStyle w:val="BodyText"/>
        <w:widowControl/>
        <w:autoSpaceDE/>
        <w:autoSpaceDN/>
        <w:adjustRightInd/>
        <w:ind w:left="720" w:firstLine="0"/>
        <w:jc w:val="both"/>
        <w:rPr>
          <w:rFonts w:ascii="Times New Roman" w:hAnsi="Times New Roman" w:cs="Times New Roman"/>
          <w:color w:val="000000" w:themeColor="text1"/>
          <w:sz w:val="20"/>
          <w:szCs w:val="20"/>
        </w:rPr>
      </w:pPr>
    </w:p>
    <w:p w14:paraId="15BE7980" w14:textId="77777777" w:rsidR="00BA5B98" w:rsidRPr="00D95521" w:rsidRDefault="00BA5B98" w:rsidP="000B7525">
      <w:pPr>
        <w:pStyle w:val="ListParagraph"/>
        <w:widowControl/>
        <w:numPr>
          <w:ilvl w:val="0"/>
          <w:numId w:val="318"/>
        </w:numPr>
        <w:autoSpaceDE/>
        <w:autoSpaceDN/>
        <w:adjustRightInd/>
        <w:jc w:val="both"/>
        <w:rPr>
          <w:sz w:val="20"/>
          <w:szCs w:val="20"/>
        </w:rPr>
      </w:pPr>
      <w:r w:rsidRPr="00D95521">
        <w:rPr>
          <w:sz w:val="20"/>
          <w:szCs w:val="20"/>
        </w:rPr>
        <w:t>Parking area or parking lot;</w:t>
      </w:r>
    </w:p>
    <w:p w14:paraId="4747D2EE" w14:textId="77777777" w:rsidR="00BA5B98" w:rsidRPr="00D95521" w:rsidRDefault="00BA5B98" w:rsidP="000B7525">
      <w:pPr>
        <w:pStyle w:val="ListParagraph"/>
        <w:ind w:left="1440"/>
        <w:jc w:val="both"/>
        <w:rPr>
          <w:sz w:val="20"/>
          <w:szCs w:val="20"/>
        </w:rPr>
      </w:pPr>
    </w:p>
    <w:p w14:paraId="2973CD7A" w14:textId="77777777" w:rsidR="00BA5B98" w:rsidRPr="00D95521" w:rsidRDefault="00BA5B98" w:rsidP="000B7525">
      <w:pPr>
        <w:pStyle w:val="ListParagraph"/>
        <w:widowControl/>
        <w:numPr>
          <w:ilvl w:val="0"/>
          <w:numId w:val="318"/>
        </w:numPr>
        <w:autoSpaceDE/>
        <w:autoSpaceDN/>
        <w:adjustRightInd/>
        <w:jc w:val="both"/>
        <w:rPr>
          <w:sz w:val="20"/>
          <w:szCs w:val="20"/>
        </w:rPr>
      </w:pPr>
      <w:r w:rsidRPr="00D95521">
        <w:rPr>
          <w:sz w:val="20"/>
          <w:szCs w:val="20"/>
        </w:rPr>
        <w:t>Private landscaping;</w:t>
      </w:r>
    </w:p>
    <w:p w14:paraId="5A9E9311" w14:textId="77777777" w:rsidR="00BA5B98" w:rsidRPr="00D95521" w:rsidRDefault="00BA5B98" w:rsidP="000B7525">
      <w:pPr>
        <w:ind w:left="1440"/>
        <w:jc w:val="both"/>
        <w:rPr>
          <w:sz w:val="20"/>
          <w:szCs w:val="20"/>
        </w:rPr>
      </w:pPr>
    </w:p>
    <w:p w14:paraId="107CD389" w14:textId="77777777" w:rsidR="00BA5B98" w:rsidRPr="00D95521" w:rsidRDefault="00BA5B98" w:rsidP="000B7525">
      <w:pPr>
        <w:pStyle w:val="ListParagraph"/>
        <w:widowControl/>
        <w:numPr>
          <w:ilvl w:val="0"/>
          <w:numId w:val="318"/>
        </w:numPr>
        <w:autoSpaceDE/>
        <w:autoSpaceDN/>
        <w:adjustRightInd/>
        <w:jc w:val="both"/>
        <w:rPr>
          <w:sz w:val="20"/>
          <w:szCs w:val="20"/>
        </w:rPr>
      </w:pPr>
      <w:r w:rsidRPr="00D95521">
        <w:rPr>
          <w:sz w:val="20"/>
          <w:szCs w:val="20"/>
        </w:rPr>
        <w:t>Curb cuts;</w:t>
      </w:r>
    </w:p>
    <w:p w14:paraId="1FCBF8E0" w14:textId="77777777" w:rsidR="00BA5B98" w:rsidRPr="00D95521" w:rsidRDefault="00BA5B98" w:rsidP="000B7525">
      <w:pPr>
        <w:ind w:left="1440"/>
        <w:jc w:val="both"/>
        <w:rPr>
          <w:rFonts w:eastAsiaTheme="minorHAnsi"/>
          <w:sz w:val="20"/>
          <w:szCs w:val="20"/>
        </w:rPr>
      </w:pPr>
    </w:p>
    <w:p w14:paraId="6F177580" w14:textId="77777777" w:rsidR="00BA5B98" w:rsidRPr="00D95521" w:rsidRDefault="00BA5B98" w:rsidP="000B7525">
      <w:pPr>
        <w:pStyle w:val="ListParagraph"/>
        <w:widowControl/>
        <w:numPr>
          <w:ilvl w:val="0"/>
          <w:numId w:val="318"/>
        </w:numPr>
        <w:autoSpaceDE/>
        <w:autoSpaceDN/>
        <w:adjustRightInd/>
        <w:jc w:val="both"/>
        <w:rPr>
          <w:sz w:val="20"/>
          <w:szCs w:val="20"/>
        </w:rPr>
      </w:pPr>
      <w:r w:rsidRPr="00D95521">
        <w:rPr>
          <w:sz w:val="20"/>
          <w:szCs w:val="20"/>
        </w:rPr>
        <w:lastRenderedPageBreak/>
        <w:t xml:space="preserve">Provision of an alley or access easement; </w:t>
      </w:r>
    </w:p>
    <w:p w14:paraId="72039E51" w14:textId="77777777" w:rsidR="00BA5B98" w:rsidRPr="00D95521" w:rsidRDefault="00BA5B98" w:rsidP="000B7525">
      <w:pPr>
        <w:ind w:left="1440"/>
        <w:jc w:val="both"/>
        <w:rPr>
          <w:sz w:val="20"/>
          <w:szCs w:val="20"/>
        </w:rPr>
      </w:pPr>
    </w:p>
    <w:p w14:paraId="0FDD7C25" w14:textId="77777777" w:rsidR="00BA5B98" w:rsidRPr="00D95521" w:rsidRDefault="00BA5B98" w:rsidP="000B7525">
      <w:pPr>
        <w:pStyle w:val="ListParagraph"/>
        <w:widowControl/>
        <w:numPr>
          <w:ilvl w:val="0"/>
          <w:numId w:val="318"/>
        </w:numPr>
        <w:autoSpaceDE/>
        <w:autoSpaceDN/>
        <w:adjustRightInd/>
        <w:jc w:val="both"/>
        <w:rPr>
          <w:sz w:val="20"/>
          <w:szCs w:val="20"/>
        </w:rPr>
      </w:pPr>
      <w:r w:rsidRPr="00D95521">
        <w:rPr>
          <w:sz w:val="20"/>
          <w:szCs w:val="20"/>
        </w:rPr>
        <w:t>Change to or establishment of sidewalk, street trees, or other streetscape, or public frontage elements;</w:t>
      </w:r>
    </w:p>
    <w:p w14:paraId="3EF04E84" w14:textId="77777777" w:rsidR="00BA5B98" w:rsidRPr="00D95521" w:rsidRDefault="00BA5B98" w:rsidP="000B7525">
      <w:pPr>
        <w:pStyle w:val="ListParagraph"/>
        <w:ind w:left="1440"/>
        <w:jc w:val="both"/>
        <w:rPr>
          <w:sz w:val="20"/>
          <w:szCs w:val="20"/>
        </w:rPr>
      </w:pPr>
    </w:p>
    <w:p w14:paraId="2400E4D6" w14:textId="77777777" w:rsidR="00BA5B98" w:rsidRPr="00D95521" w:rsidRDefault="00BA5B98" w:rsidP="000B7525">
      <w:pPr>
        <w:pStyle w:val="ListParagraph"/>
        <w:widowControl/>
        <w:numPr>
          <w:ilvl w:val="0"/>
          <w:numId w:val="318"/>
        </w:numPr>
        <w:autoSpaceDE/>
        <w:autoSpaceDN/>
        <w:adjustRightInd/>
        <w:jc w:val="both"/>
        <w:rPr>
          <w:sz w:val="20"/>
          <w:szCs w:val="20"/>
        </w:rPr>
      </w:pPr>
      <w:r w:rsidRPr="00D95521">
        <w:rPr>
          <w:sz w:val="20"/>
          <w:szCs w:val="20"/>
        </w:rPr>
        <w:t xml:space="preserve">Change to utilities serving or existing on a parcel of land that is 4 acres or more. </w:t>
      </w:r>
    </w:p>
    <w:p w14:paraId="5157B923" w14:textId="77777777" w:rsidR="00BA5B98" w:rsidRPr="00D95521" w:rsidRDefault="00BA5B98" w:rsidP="00790536">
      <w:pPr>
        <w:pStyle w:val="ListParagraph"/>
        <w:ind w:left="1440"/>
        <w:jc w:val="both"/>
        <w:rPr>
          <w:b/>
          <w:bCs/>
          <w:sz w:val="20"/>
          <w:szCs w:val="20"/>
        </w:rPr>
      </w:pPr>
    </w:p>
    <w:p w14:paraId="1BD13184" w14:textId="77777777" w:rsidR="00CC3BAF" w:rsidRPr="00D95521" w:rsidRDefault="00CC3BAF" w:rsidP="00790536">
      <w:pPr>
        <w:pStyle w:val="BodyText"/>
        <w:tabs>
          <w:tab w:val="left" w:pos="840"/>
        </w:tabs>
        <w:kinsoku w:val="0"/>
        <w:overflowPunct w:val="0"/>
        <w:ind w:left="0" w:firstLine="0"/>
        <w:jc w:val="both"/>
        <w:rPr>
          <w:rFonts w:ascii="Times New Roman" w:hAnsi="Times New Roman" w:cs="Times New Roman"/>
          <w:color w:val="000000" w:themeColor="text1"/>
          <w:sz w:val="20"/>
          <w:szCs w:val="20"/>
        </w:rPr>
      </w:pPr>
    </w:p>
    <w:p w14:paraId="505AD1EF" w14:textId="77777777" w:rsidR="001839A1" w:rsidRPr="00D95521" w:rsidRDefault="001839A1" w:rsidP="00790536">
      <w:pPr>
        <w:pStyle w:val="BodyText"/>
        <w:tabs>
          <w:tab w:val="left" w:pos="840"/>
        </w:tabs>
        <w:kinsoku w:val="0"/>
        <w:overflowPunct w:val="0"/>
        <w:spacing w:after="120"/>
        <w:ind w:left="360"/>
        <w:jc w:val="both"/>
        <w:rPr>
          <w:rFonts w:ascii="Times New Roman" w:hAnsi="Times New Roman" w:cs="Times New Roman"/>
          <w:b/>
          <w:bCs/>
          <w:color w:val="000000" w:themeColor="text1"/>
          <w:sz w:val="20"/>
          <w:szCs w:val="20"/>
          <w:u w:val="single"/>
        </w:rPr>
      </w:pPr>
    </w:p>
    <w:p w14:paraId="4D5998E8" w14:textId="77777777" w:rsidR="008D30DB" w:rsidRPr="00D95521" w:rsidRDefault="008D30DB" w:rsidP="008D30DB">
      <w:pPr>
        <w:pStyle w:val="BodyText"/>
        <w:tabs>
          <w:tab w:val="left" w:pos="840"/>
        </w:tabs>
        <w:kinsoku w:val="0"/>
        <w:overflowPunct w:val="0"/>
        <w:spacing w:after="120"/>
        <w:rPr>
          <w:rFonts w:ascii="Times New Roman" w:hAnsi="Times New Roman" w:cs="Times New Roman"/>
          <w:color w:val="000000" w:themeColor="text1"/>
          <w:sz w:val="20"/>
          <w:szCs w:val="20"/>
        </w:rPr>
      </w:pPr>
    </w:p>
    <w:p w14:paraId="014BE4E3" w14:textId="77777777" w:rsidR="008D30DB" w:rsidRPr="00D95521" w:rsidRDefault="008D30DB" w:rsidP="008D30DB">
      <w:pPr>
        <w:pStyle w:val="BodyText"/>
        <w:tabs>
          <w:tab w:val="left" w:pos="840"/>
        </w:tabs>
        <w:kinsoku w:val="0"/>
        <w:overflowPunct w:val="0"/>
        <w:spacing w:after="120"/>
        <w:rPr>
          <w:rFonts w:ascii="Times New Roman" w:hAnsi="Times New Roman" w:cs="Times New Roman"/>
          <w:color w:val="000000" w:themeColor="text1"/>
          <w:sz w:val="20"/>
          <w:szCs w:val="20"/>
        </w:rPr>
      </w:pPr>
    </w:p>
    <w:p w14:paraId="5BFF4716" w14:textId="6049FEBC" w:rsidR="00847E37" w:rsidRPr="00D95521" w:rsidRDefault="008D30DB" w:rsidP="00580324">
      <w:pPr>
        <w:pStyle w:val="BodyText"/>
        <w:tabs>
          <w:tab w:val="left" w:pos="840"/>
        </w:tabs>
        <w:kinsoku w:val="0"/>
        <w:overflowPunct w:val="0"/>
        <w:spacing w:after="120"/>
        <w:jc w:val="center"/>
        <w:rPr>
          <w:rFonts w:ascii="Times New Roman" w:hAnsi="Times New Roman" w:cs="Times New Roman"/>
          <w:color w:val="000000" w:themeColor="text1"/>
          <w:sz w:val="20"/>
          <w:szCs w:val="20"/>
        </w:rPr>
      </w:pPr>
      <w:r w:rsidRPr="00D95521">
        <w:rPr>
          <w:rFonts w:ascii="Times New Roman" w:hAnsi="Times New Roman" w:cs="Times New Roman"/>
          <w:color w:val="000000" w:themeColor="text1"/>
          <w:sz w:val="20"/>
          <w:szCs w:val="20"/>
        </w:rPr>
        <w:t>END OF PLANNED UNIT DEVELOPMENT STANDARDS.</w:t>
      </w:r>
    </w:p>
    <w:p w14:paraId="669D0DC1" w14:textId="77777777" w:rsidR="00977AFE" w:rsidRPr="00D95521" w:rsidRDefault="00977AFE" w:rsidP="00580324">
      <w:pPr>
        <w:pStyle w:val="BodyText"/>
        <w:tabs>
          <w:tab w:val="left" w:pos="840"/>
        </w:tabs>
        <w:kinsoku w:val="0"/>
        <w:overflowPunct w:val="0"/>
        <w:spacing w:after="120"/>
        <w:jc w:val="center"/>
        <w:rPr>
          <w:rFonts w:ascii="Times New Roman" w:hAnsi="Times New Roman" w:cs="Times New Roman"/>
          <w:color w:val="000000" w:themeColor="text1"/>
          <w:sz w:val="20"/>
          <w:szCs w:val="20"/>
        </w:rPr>
      </w:pPr>
    </w:p>
    <w:p w14:paraId="67ABB876" w14:textId="77777777" w:rsidR="00977AFE" w:rsidRPr="00D95521" w:rsidRDefault="00977AFE" w:rsidP="00580324">
      <w:pPr>
        <w:pStyle w:val="BodyText"/>
        <w:tabs>
          <w:tab w:val="left" w:pos="840"/>
        </w:tabs>
        <w:kinsoku w:val="0"/>
        <w:overflowPunct w:val="0"/>
        <w:spacing w:after="120"/>
        <w:jc w:val="center"/>
        <w:rPr>
          <w:rFonts w:ascii="Times New Roman" w:hAnsi="Times New Roman" w:cs="Times New Roman"/>
          <w:color w:val="000000" w:themeColor="text1"/>
          <w:sz w:val="20"/>
          <w:szCs w:val="20"/>
        </w:rPr>
      </w:pPr>
    </w:p>
    <w:p w14:paraId="5F67C70C" w14:textId="09527E76" w:rsidR="00977AFE" w:rsidRPr="00D95521" w:rsidRDefault="00977AFE" w:rsidP="00580324">
      <w:pPr>
        <w:pStyle w:val="BodyText"/>
        <w:tabs>
          <w:tab w:val="left" w:pos="840"/>
        </w:tabs>
        <w:kinsoku w:val="0"/>
        <w:overflowPunct w:val="0"/>
        <w:spacing w:after="120"/>
        <w:jc w:val="center"/>
        <w:rPr>
          <w:rFonts w:ascii="Times New Roman" w:hAnsi="Times New Roman" w:cs="Times New Roman"/>
          <w:color w:val="000000" w:themeColor="text1"/>
          <w:sz w:val="20"/>
          <w:szCs w:val="20"/>
        </w:rPr>
      </w:pPr>
    </w:p>
    <w:sectPr w:rsidR="00977AFE" w:rsidRPr="00D95521" w:rsidSect="005F251C">
      <w:headerReference w:type="default" r:id="rId14"/>
      <w:footerReference w:type="default" r:id="rId15"/>
      <w:pgSz w:w="12240" w:h="15840"/>
      <w:pgMar w:top="720" w:right="1440" w:bottom="1008"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cott E. Yahne" w:date="2026-02-06T12:02:00Z" w:initials="SEY">
    <w:p w14:paraId="3F1BD81E" w14:textId="77777777" w:rsidR="00714E6E" w:rsidRDefault="00714E6E" w:rsidP="00714E6E">
      <w:r>
        <w:rPr>
          <w:rStyle w:val="CommentReference"/>
        </w:rPr>
        <w:annotationRef/>
      </w:r>
      <w:r>
        <w:rPr>
          <w:sz w:val="20"/>
          <w:szCs w:val="20"/>
        </w:rPr>
        <w:t xml:space="preserve">Sergio to discuss with Nicole.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F1BD8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3ED0952" w16cex:dateUtc="2026-02-06T18: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F1BD81E" w16cid:durableId="63ED095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EF0BA" w14:textId="77777777" w:rsidR="00357D11" w:rsidRDefault="00357D11" w:rsidP="008601CD">
      <w:r>
        <w:separator/>
      </w:r>
    </w:p>
  </w:endnote>
  <w:endnote w:type="continuationSeparator" w:id="0">
    <w:p w14:paraId="7A26DEC9" w14:textId="77777777" w:rsidR="00357D11" w:rsidRDefault="00357D11" w:rsidP="00860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 w:name="Helvetica">
    <w:panose1 w:val="00000000000000000000"/>
    <w:charset w:val="00"/>
    <w:family w:val="auto"/>
    <w:pitch w:val="variable"/>
    <w:sig w:usb0="E00002FF" w:usb1="5000785B" w:usb2="00000000" w:usb3="00000000" w:csb0="0000019F" w:csb1="00000000"/>
  </w:font>
  <w:font w:name="Runda-Normal">
    <w:altName w:val="Yu Gothic"/>
    <w:panose1 w:val="020B0604020202020204"/>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70C7A" w14:textId="77777777" w:rsidR="00A768D6" w:rsidRDefault="00A768D6">
    <w:pPr>
      <w:pStyle w:val="Footer"/>
      <w:rPr>
        <w:sz w:val="22"/>
        <w:szCs w:val="22"/>
      </w:rPr>
    </w:pPr>
  </w:p>
  <w:p w14:paraId="49AD39A3" w14:textId="0D7CDBF4" w:rsidR="008601CD" w:rsidRPr="00223B45" w:rsidRDefault="00FA3C1E" w:rsidP="00714E6E">
    <w:pPr>
      <w:pStyle w:val="Footer"/>
      <w:pBdr>
        <w:top w:val="single" w:sz="4" w:space="3" w:color="auto"/>
      </w:pBdr>
      <w:rPr>
        <w:sz w:val="20"/>
        <w:szCs w:val="20"/>
      </w:rPr>
    </w:pPr>
    <w:r w:rsidRPr="00223B45">
      <w:rPr>
        <w:sz w:val="20"/>
        <w:szCs w:val="20"/>
      </w:rPr>
      <w:t xml:space="preserve">The Pavillion </w:t>
    </w:r>
    <w:r w:rsidR="00845115">
      <w:rPr>
        <w:sz w:val="20"/>
        <w:szCs w:val="20"/>
      </w:rPr>
      <w:t>on</w:t>
    </w:r>
    <w:r w:rsidRPr="00223B45">
      <w:rPr>
        <w:sz w:val="20"/>
        <w:szCs w:val="20"/>
      </w:rPr>
      <w:t xml:space="preserve"> 45th</w:t>
    </w:r>
    <w:r w:rsidR="008601CD" w:rsidRPr="00223B45">
      <w:rPr>
        <w:sz w:val="20"/>
        <w:szCs w:val="20"/>
      </w:rPr>
      <w:tab/>
    </w:r>
    <w:r w:rsidR="00714E6E">
      <w:rPr>
        <w:sz w:val="20"/>
        <w:szCs w:val="20"/>
      </w:rPr>
      <w:t>February</w:t>
    </w:r>
    <w:r w:rsidR="00714E6E">
      <w:rPr>
        <w:sz w:val="20"/>
        <w:szCs w:val="20"/>
      </w:rPr>
      <w:t xml:space="preserve"> </w:t>
    </w:r>
    <w:r w:rsidR="007C1EC8">
      <w:rPr>
        <w:sz w:val="20"/>
        <w:szCs w:val="20"/>
      </w:rPr>
      <w:t>6</w:t>
    </w:r>
    <w:r w:rsidR="008601CD" w:rsidRPr="00223B45">
      <w:rPr>
        <w:sz w:val="20"/>
        <w:szCs w:val="20"/>
      </w:rPr>
      <w:t>, 202</w:t>
    </w:r>
    <w:r w:rsidR="00223B45">
      <w:rPr>
        <w:sz w:val="20"/>
        <w:szCs w:val="20"/>
      </w:rPr>
      <w:t>6</w:t>
    </w:r>
    <w:r w:rsidR="008601CD" w:rsidRPr="00223B45">
      <w:rPr>
        <w:sz w:val="20"/>
        <w:szCs w:val="20"/>
      </w:rPr>
      <w:tab/>
      <w:t xml:space="preserve">Page - </w:t>
    </w:r>
    <w:r w:rsidR="008601CD" w:rsidRPr="00223B45">
      <w:rPr>
        <w:sz w:val="20"/>
        <w:szCs w:val="20"/>
      </w:rPr>
      <w:fldChar w:fldCharType="begin"/>
    </w:r>
    <w:r w:rsidR="008601CD" w:rsidRPr="00223B45">
      <w:rPr>
        <w:sz w:val="20"/>
        <w:szCs w:val="20"/>
      </w:rPr>
      <w:instrText xml:space="preserve"> PAGE   \* MERGEFORMAT </w:instrText>
    </w:r>
    <w:r w:rsidR="008601CD" w:rsidRPr="00223B45">
      <w:rPr>
        <w:sz w:val="20"/>
        <w:szCs w:val="20"/>
      </w:rPr>
      <w:fldChar w:fldCharType="separate"/>
    </w:r>
    <w:r w:rsidR="008601CD" w:rsidRPr="00223B45">
      <w:rPr>
        <w:noProof/>
        <w:sz w:val="20"/>
        <w:szCs w:val="20"/>
      </w:rPr>
      <w:t>1</w:t>
    </w:r>
    <w:r w:rsidR="008601CD" w:rsidRPr="00223B45">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3B943" w14:textId="77777777" w:rsidR="00357D11" w:rsidRDefault="00357D11" w:rsidP="008601CD">
      <w:r>
        <w:separator/>
      </w:r>
    </w:p>
  </w:footnote>
  <w:footnote w:type="continuationSeparator" w:id="0">
    <w:p w14:paraId="0B88EF99" w14:textId="77777777" w:rsidR="00357D11" w:rsidRDefault="00357D11" w:rsidP="008601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58E8A" w14:textId="77777777" w:rsidR="004A3837" w:rsidRDefault="004A3837" w:rsidP="004A3837">
    <w:pPr>
      <w:pStyle w:val="BodyText"/>
      <w:kinsoku w:val="0"/>
      <w:overflowPunct w:val="0"/>
      <w:spacing w:after="120"/>
      <w:ind w:left="0" w:firstLine="0"/>
      <w:rPr>
        <w:rFonts w:ascii="Times New Roman" w:hAnsi="Times New Roman" w:cs="Times New Roman"/>
        <w:b/>
        <w:bCs/>
        <w:sz w:val="24"/>
        <w:szCs w:val="24"/>
        <w:highlight w:val="cyan"/>
      </w:rPr>
    </w:pPr>
  </w:p>
  <w:p w14:paraId="1630BE5B" w14:textId="17061DCD" w:rsidR="008601CD" w:rsidRPr="004B2681" w:rsidRDefault="00F44169" w:rsidP="008601CD">
    <w:pPr>
      <w:pStyle w:val="BodyText"/>
      <w:kinsoku w:val="0"/>
      <w:overflowPunct w:val="0"/>
      <w:spacing w:after="120"/>
      <w:ind w:left="0" w:firstLine="0"/>
      <w:jc w:val="center"/>
      <w:rPr>
        <w:rFonts w:ascii="Times New Roman" w:hAnsi="Times New Roman" w:cs="Times New Roman"/>
        <w:b/>
        <w:bCs/>
        <w:sz w:val="24"/>
        <w:szCs w:val="24"/>
      </w:rPr>
    </w:pPr>
    <w:r w:rsidRPr="004B2681">
      <w:rPr>
        <w:rFonts w:ascii="Times New Roman" w:hAnsi="Times New Roman" w:cs="Times New Roman"/>
        <w:b/>
        <w:bCs/>
        <w:sz w:val="24"/>
        <w:szCs w:val="24"/>
      </w:rPr>
      <w:t xml:space="preserve">The </w:t>
    </w:r>
    <w:r w:rsidR="00E71F7F" w:rsidRPr="004B2681">
      <w:rPr>
        <w:rFonts w:ascii="Times New Roman" w:hAnsi="Times New Roman" w:cs="Times New Roman"/>
        <w:b/>
        <w:bCs/>
        <w:sz w:val="24"/>
        <w:szCs w:val="24"/>
      </w:rPr>
      <w:t>Pavilion on</w:t>
    </w:r>
    <w:r w:rsidRPr="004B2681">
      <w:rPr>
        <w:rFonts w:ascii="Times New Roman" w:hAnsi="Times New Roman" w:cs="Times New Roman"/>
        <w:b/>
        <w:bCs/>
        <w:sz w:val="24"/>
        <w:szCs w:val="24"/>
      </w:rPr>
      <w:t xml:space="preserve"> 45th</w:t>
    </w:r>
  </w:p>
  <w:p w14:paraId="65E28A7B" w14:textId="413F23B2" w:rsidR="008601CD" w:rsidRDefault="008601CD" w:rsidP="001B312B">
    <w:pPr>
      <w:pStyle w:val="BodyText"/>
      <w:pBdr>
        <w:bottom w:val="single" w:sz="2" w:space="1" w:color="auto"/>
      </w:pBdr>
      <w:kinsoku w:val="0"/>
      <w:overflowPunct w:val="0"/>
      <w:spacing w:after="120"/>
      <w:ind w:left="0" w:firstLine="0"/>
      <w:jc w:val="center"/>
      <w:rPr>
        <w:rFonts w:ascii="Times New Roman" w:hAnsi="Times New Roman" w:cs="Times New Roman"/>
        <w:b/>
        <w:bCs/>
        <w:sz w:val="24"/>
        <w:szCs w:val="24"/>
      </w:rPr>
    </w:pPr>
    <w:r w:rsidRPr="004B2681">
      <w:rPr>
        <w:rFonts w:ascii="Times New Roman" w:hAnsi="Times New Roman" w:cs="Times New Roman"/>
        <w:b/>
        <w:bCs/>
        <w:sz w:val="24"/>
        <w:szCs w:val="24"/>
      </w:rPr>
      <w:t>STANDARDS FOR BULK, DESIGN, AND USES</w:t>
    </w:r>
  </w:p>
  <w:p w14:paraId="3A4D5E49" w14:textId="77777777" w:rsidR="008601CD" w:rsidRDefault="008601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FFFFFFFF"/>
    <w:lvl w:ilvl="0">
      <w:start w:val="1"/>
      <w:numFmt w:val="decimal"/>
      <w:lvlText w:val="%1."/>
      <w:lvlJc w:val="left"/>
      <w:pPr>
        <w:ind w:left="1659" w:hanging="360"/>
      </w:pPr>
      <w:rPr>
        <w:rFonts w:ascii="Calibri" w:hAnsi="Calibri" w:cs="Calibri"/>
        <w:b w:val="0"/>
        <w:bCs w:val="0"/>
        <w:spacing w:val="3"/>
        <w:w w:val="96"/>
        <w:sz w:val="22"/>
        <w:szCs w:val="22"/>
      </w:rPr>
    </w:lvl>
    <w:lvl w:ilvl="1">
      <w:numFmt w:val="bullet"/>
      <w:lvlText w:val="•"/>
      <w:lvlJc w:val="left"/>
      <w:pPr>
        <w:ind w:left="2687" w:hanging="360"/>
      </w:pPr>
    </w:lvl>
    <w:lvl w:ilvl="2">
      <w:numFmt w:val="bullet"/>
      <w:lvlText w:val="•"/>
      <w:lvlJc w:val="left"/>
      <w:pPr>
        <w:ind w:left="3715" w:hanging="360"/>
      </w:pPr>
    </w:lvl>
    <w:lvl w:ilvl="3">
      <w:numFmt w:val="bullet"/>
      <w:lvlText w:val="•"/>
      <w:lvlJc w:val="left"/>
      <w:pPr>
        <w:ind w:left="4743" w:hanging="360"/>
      </w:pPr>
    </w:lvl>
    <w:lvl w:ilvl="4">
      <w:numFmt w:val="bullet"/>
      <w:lvlText w:val="•"/>
      <w:lvlJc w:val="left"/>
      <w:pPr>
        <w:ind w:left="5771" w:hanging="360"/>
      </w:pPr>
    </w:lvl>
    <w:lvl w:ilvl="5">
      <w:numFmt w:val="bullet"/>
      <w:lvlText w:val="•"/>
      <w:lvlJc w:val="left"/>
      <w:pPr>
        <w:ind w:left="6799" w:hanging="360"/>
      </w:pPr>
    </w:lvl>
    <w:lvl w:ilvl="6">
      <w:numFmt w:val="bullet"/>
      <w:lvlText w:val="•"/>
      <w:lvlJc w:val="left"/>
      <w:pPr>
        <w:ind w:left="7827" w:hanging="360"/>
      </w:pPr>
    </w:lvl>
    <w:lvl w:ilvl="7">
      <w:numFmt w:val="bullet"/>
      <w:lvlText w:val="•"/>
      <w:lvlJc w:val="left"/>
      <w:pPr>
        <w:ind w:left="8855" w:hanging="360"/>
      </w:pPr>
    </w:lvl>
    <w:lvl w:ilvl="8">
      <w:numFmt w:val="bullet"/>
      <w:lvlText w:val="•"/>
      <w:lvlJc w:val="left"/>
      <w:pPr>
        <w:ind w:left="9883" w:hanging="360"/>
      </w:pPr>
    </w:lvl>
  </w:abstractNum>
  <w:abstractNum w:abstractNumId="1" w15:restartNumberingAfterBreak="0">
    <w:nsid w:val="00000403"/>
    <w:multiLevelType w:val="multilevel"/>
    <w:tmpl w:val="FFFFFFFF"/>
    <w:lvl w:ilvl="0">
      <w:start w:val="1"/>
      <w:numFmt w:val="decimal"/>
      <w:lvlText w:val="%1."/>
      <w:lvlJc w:val="left"/>
      <w:pPr>
        <w:ind w:left="939" w:hanging="360"/>
      </w:pPr>
      <w:rPr>
        <w:rFonts w:ascii="Calibri" w:hAnsi="Calibri" w:cs="Calibri"/>
        <w:b w:val="0"/>
        <w:bCs w:val="0"/>
        <w:spacing w:val="3"/>
        <w:w w:val="96"/>
        <w:sz w:val="22"/>
        <w:szCs w:val="22"/>
      </w:rPr>
    </w:lvl>
    <w:lvl w:ilvl="1">
      <w:numFmt w:val="bullet"/>
      <w:lvlText w:val="•"/>
      <w:lvlJc w:val="left"/>
      <w:pPr>
        <w:ind w:left="1967" w:hanging="360"/>
      </w:pPr>
    </w:lvl>
    <w:lvl w:ilvl="2">
      <w:numFmt w:val="bullet"/>
      <w:lvlText w:val="•"/>
      <w:lvlJc w:val="left"/>
      <w:pPr>
        <w:ind w:left="2995" w:hanging="360"/>
      </w:pPr>
    </w:lvl>
    <w:lvl w:ilvl="3">
      <w:numFmt w:val="bullet"/>
      <w:lvlText w:val="•"/>
      <w:lvlJc w:val="left"/>
      <w:pPr>
        <w:ind w:left="4023" w:hanging="360"/>
      </w:pPr>
    </w:lvl>
    <w:lvl w:ilvl="4">
      <w:numFmt w:val="bullet"/>
      <w:lvlText w:val="•"/>
      <w:lvlJc w:val="left"/>
      <w:pPr>
        <w:ind w:left="5051" w:hanging="360"/>
      </w:pPr>
    </w:lvl>
    <w:lvl w:ilvl="5">
      <w:numFmt w:val="bullet"/>
      <w:lvlText w:val="•"/>
      <w:lvlJc w:val="left"/>
      <w:pPr>
        <w:ind w:left="6079" w:hanging="360"/>
      </w:pPr>
    </w:lvl>
    <w:lvl w:ilvl="6">
      <w:numFmt w:val="bullet"/>
      <w:lvlText w:val="•"/>
      <w:lvlJc w:val="left"/>
      <w:pPr>
        <w:ind w:left="7107" w:hanging="360"/>
      </w:pPr>
    </w:lvl>
    <w:lvl w:ilvl="7">
      <w:numFmt w:val="bullet"/>
      <w:lvlText w:val="•"/>
      <w:lvlJc w:val="left"/>
      <w:pPr>
        <w:ind w:left="8135" w:hanging="360"/>
      </w:pPr>
    </w:lvl>
    <w:lvl w:ilvl="8">
      <w:numFmt w:val="bullet"/>
      <w:lvlText w:val="•"/>
      <w:lvlJc w:val="left"/>
      <w:pPr>
        <w:ind w:left="9163" w:hanging="360"/>
      </w:pPr>
    </w:lvl>
  </w:abstractNum>
  <w:abstractNum w:abstractNumId="2" w15:restartNumberingAfterBreak="0">
    <w:nsid w:val="00000404"/>
    <w:multiLevelType w:val="multilevel"/>
    <w:tmpl w:val="7A06C802"/>
    <w:lvl w:ilvl="0">
      <w:start w:val="1"/>
      <w:numFmt w:val="decimal"/>
      <w:lvlText w:val="%1."/>
      <w:lvlJc w:val="left"/>
      <w:pPr>
        <w:ind w:left="720" w:hanging="360"/>
      </w:pPr>
      <w:rPr>
        <w:rFonts w:ascii="Times New Roman" w:hAnsi="Times New Roman" w:cs="Times New Roman" w:hint="default"/>
        <w:b w:val="0"/>
        <w:bCs w:val="0"/>
        <w:spacing w:val="3"/>
        <w:w w:val="96"/>
        <w:sz w:val="20"/>
        <w:szCs w:val="20"/>
      </w:rPr>
    </w:lvl>
    <w:lvl w:ilvl="1">
      <w:numFmt w:val="bullet"/>
      <w:lvlText w:val="•"/>
      <w:lvlJc w:val="left"/>
      <w:pPr>
        <w:ind w:left="1748" w:hanging="360"/>
      </w:pPr>
    </w:lvl>
    <w:lvl w:ilvl="2">
      <w:numFmt w:val="bullet"/>
      <w:lvlText w:val="•"/>
      <w:lvlJc w:val="left"/>
      <w:pPr>
        <w:ind w:left="2776" w:hanging="360"/>
      </w:pPr>
    </w:lvl>
    <w:lvl w:ilvl="3">
      <w:numFmt w:val="bullet"/>
      <w:lvlText w:val="•"/>
      <w:lvlJc w:val="left"/>
      <w:pPr>
        <w:ind w:left="3804" w:hanging="360"/>
      </w:pPr>
    </w:lvl>
    <w:lvl w:ilvl="4">
      <w:numFmt w:val="bullet"/>
      <w:lvlText w:val="•"/>
      <w:lvlJc w:val="left"/>
      <w:pPr>
        <w:ind w:left="4832" w:hanging="360"/>
      </w:pPr>
    </w:lvl>
    <w:lvl w:ilvl="5">
      <w:numFmt w:val="bullet"/>
      <w:lvlText w:val="•"/>
      <w:lvlJc w:val="left"/>
      <w:pPr>
        <w:ind w:left="5860" w:hanging="360"/>
      </w:pPr>
    </w:lvl>
    <w:lvl w:ilvl="6">
      <w:numFmt w:val="bullet"/>
      <w:lvlText w:val="•"/>
      <w:lvlJc w:val="left"/>
      <w:pPr>
        <w:ind w:left="6888" w:hanging="360"/>
      </w:pPr>
    </w:lvl>
    <w:lvl w:ilvl="7">
      <w:numFmt w:val="bullet"/>
      <w:lvlText w:val="•"/>
      <w:lvlJc w:val="left"/>
      <w:pPr>
        <w:ind w:left="7916" w:hanging="360"/>
      </w:pPr>
    </w:lvl>
    <w:lvl w:ilvl="8">
      <w:numFmt w:val="bullet"/>
      <w:lvlText w:val="•"/>
      <w:lvlJc w:val="left"/>
      <w:pPr>
        <w:ind w:left="8944" w:hanging="360"/>
      </w:pPr>
    </w:lvl>
  </w:abstractNum>
  <w:abstractNum w:abstractNumId="3" w15:restartNumberingAfterBreak="0">
    <w:nsid w:val="00000405"/>
    <w:multiLevelType w:val="multilevel"/>
    <w:tmpl w:val="FFFFFFFF"/>
    <w:lvl w:ilvl="0">
      <w:start w:val="1"/>
      <w:numFmt w:val="decimal"/>
      <w:lvlText w:val="%1."/>
      <w:lvlJc w:val="left"/>
      <w:pPr>
        <w:ind w:left="839" w:hanging="360"/>
      </w:pPr>
      <w:rPr>
        <w:rFonts w:ascii="Calibri" w:hAnsi="Calibri" w:cs="Calibri"/>
        <w:b w:val="0"/>
        <w:bCs w:val="0"/>
        <w:spacing w:val="3"/>
        <w:w w:val="96"/>
        <w:sz w:val="22"/>
        <w:szCs w:val="22"/>
      </w:rPr>
    </w:lvl>
    <w:lvl w:ilvl="1">
      <w:numFmt w:val="bullet"/>
      <w:lvlText w:val="•"/>
      <w:lvlJc w:val="left"/>
      <w:pPr>
        <w:ind w:left="1841" w:hanging="360"/>
      </w:pPr>
    </w:lvl>
    <w:lvl w:ilvl="2">
      <w:numFmt w:val="bullet"/>
      <w:lvlText w:val="•"/>
      <w:lvlJc w:val="left"/>
      <w:pPr>
        <w:ind w:left="2843" w:hanging="360"/>
      </w:pPr>
    </w:lvl>
    <w:lvl w:ilvl="3">
      <w:numFmt w:val="bullet"/>
      <w:lvlText w:val="•"/>
      <w:lvlJc w:val="left"/>
      <w:pPr>
        <w:ind w:left="3845" w:hanging="360"/>
      </w:pPr>
    </w:lvl>
    <w:lvl w:ilvl="4">
      <w:numFmt w:val="bullet"/>
      <w:lvlText w:val="•"/>
      <w:lvlJc w:val="left"/>
      <w:pPr>
        <w:ind w:left="4847" w:hanging="360"/>
      </w:pPr>
    </w:lvl>
    <w:lvl w:ilvl="5">
      <w:numFmt w:val="bullet"/>
      <w:lvlText w:val="•"/>
      <w:lvlJc w:val="left"/>
      <w:pPr>
        <w:ind w:left="5849" w:hanging="360"/>
      </w:pPr>
    </w:lvl>
    <w:lvl w:ilvl="6">
      <w:numFmt w:val="bullet"/>
      <w:lvlText w:val="•"/>
      <w:lvlJc w:val="left"/>
      <w:pPr>
        <w:ind w:left="6851" w:hanging="360"/>
      </w:pPr>
    </w:lvl>
    <w:lvl w:ilvl="7">
      <w:numFmt w:val="bullet"/>
      <w:lvlText w:val="•"/>
      <w:lvlJc w:val="left"/>
      <w:pPr>
        <w:ind w:left="7853" w:hanging="360"/>
      </w:pPr>
    </w:lvl>
    <w:lvl w:ilvl="8">
      <w:numFmt w:val="bullet"/>
      <w:lvlText w:val="•"/>
      <w:lvlJc w:val="left"/>
      <w:pPr>
        <w:ind w:left="8855" w:hanging="360"/>
      </w:pPr>
    </w:lvl>
  </w:abstractNum>
  <w:abstractNum w:abstractNumId="4" w15:restartNumberingAfterBreak="0">
    <w:nsid w:val="00000406"/>
    <w:multiLevelType w:val="multilevel"/>
    <w:tmpl w:val="9B246094"/>
    <w:lvl w:ilvl="0">
      <w:start w:val="1"/>
      <w:numFmt w:val="upperLetter"/>
      <w:lvlText w:val="%1."/>
      <w:lvlJc w:val="left"/>
      <w:pPr>
        <w:ind w:left="839" w:hanging="360"/>
      </w:pPr>
      <w:rPr>
        <w:rFonts w:hint="default"/>
        <w:b w:val="0"/>
        <w:bCs w:val="0"/>
        <w:spacing w:val="3"/>
        <w:w w:val="96"/>
        <w:sz w:val="20"/>
        <w:szCs w:val="20"/>
      </w:rPr>
    </w:lvl>
    <w:lvl w:ilvl="1">
      <w:numFmt w:val="bullet"/>
      <w:lvlText w:val="•"/>
      <w:lvlJc w:val="left"/>
      <w:pPr>
        <w:ind w:left="1841" w:hanging="360"/>
      </w:pPr>
    </w:lvl>
    <w:lvl w:ilvl="2">
      <w:numFmt w:val="bullet"/>
      <w:lvlText w:val="•"/>
      <w:lvlJc w:val="left"/>
      <w:pPr>
        <w:ind w:left="2843" w:hanging="360"/>
      </w:pPr>
    </w:lvl>
    <w:lvl w:ilvl="3">
      <w:numFmt w:val="bullet"/>
      <w:lvlText w:val="•"/>
      <w:lvlJc w:val="left"/>
      <w:pPr>
        <w:ind w:left="3845" w:hanging="360"/>
      </w:pPr>
    </w:lvl>
    <w:lvl w:ilvl="4">
      <w:numFmt w:val="bullet"/>
      <w:lvlText w:val="•"/>
      <w:lvlJc w:val="left"/>
      <w:pPr>
        <w:ind w:left="4847" w:hanging="360"/>
      </w:pPr>
    </w:lvl>
    <w:lvl w:ilvl="5">
      <w:numFmt w:val="bullet"/>
      <w:lvlText w:val="•"/>
      <w:lvlJc w:val="left"/>
      <w:pPr>
        <w:ind w:left="5849" w:hanging="360"/>
      </w:pPr>
    </w:lvl>
    <w:lvl w:ilvl="6">
      <w:numFmt w:val="bullet"/>
      <w:lvlText w:val="•"/>
      <w:lvlJc w:val="left"/>
      <w:pPr>
        <w:ind w:left="6851" w:hanging="360"/>
      </w:pPr>
    </w:lvl>
    <w:lvl w:ilvl="7">
      <w:numFmt w:val="bullet"/>
      <w:lvlText w:val="•"/>
      <w:lvlJc w:val="left"/>
      <w:pPr>
        <w:ind w:left="7853" w:hanging="360"/>
      </w:pPr>
    </w:lvl>
    <w:lvl w:ilvl="8">
      <w:numFmt w:val="bullet"/>
      <w:lvlText w:val="•"/>
      <w:lvlJc w:val="left"/>
      <w:pPr>
        <w:ind w:left="8855" w:hanging="360"/>
      </w:pPr>
    </w:lvl>
  </w:abstractNum>
  <w:abstractNum w:abstractNumId="5" w15:restartNumberingAfterBreak="0">
    <w:nsid w:val="00000407"/>
    <w:multiLevelType w:val="multilevel"/>
    <w:tmpl w:val="103C096A"/>
    <w:lvl w:ilvl="0">
      <w:start w:val="1"/>
      <w:numFmt w:val="decimal"/>
      <w:lvlText w:val="%1."/>
      <w:lvlJc w:val="left"/>
      <w:pPr>
        <w:ind w:left="839" w:hanging="360"/>
      </w:pPr>
      <w:rPr>
        <w:rFonts w:ascii="Times New Roman" w:hAnsi="Times New Roman" w:cs="Times New Roman" w:hint="default"/>
        <w:b w:val="0"/>
        <w:bCs w:val="0"/>
        <w:spacing w:val="3"/>
        <w:w w:val="96"/>
        <w:sz w:val="20"/>
        <w:szCs w:val="20"/>
      </w:rPr>
    </w:lvl>
    <w:lvl w:ilvl="1">
      <w:numFmt w:val="bullet"/>
      <w:lvlText w:val="•"/>
      <w:lvlJc w:val="left"/>
      <w:pPr>
        <w:ind w:left="1863" w:hanging="360"/>
      </w:pPr>
    </w:lvl>
    <w:lvl w:ilvl="2">
      <w:numFmt w:val="bullet"/>
      <w:lvlText w:val="•"/>
      <w:lvlJc w:val="left"/>
      <w:pPr>
        <w:ind w:left="2887" w:hanging="360"/>
      </w:pPr>
    </w:lvl>
    <w:lvl w:ilvl="3">
      <w:numFmt w:val="bullet"/>
      <w:lvlText w:val="•"/>
      <w:lvlJc w:val="left"/>
      <w:pPr>
        <w:ind w:left="3911" w:hanging="360"/>
      </w:pPr>
    </w:lvl>
    <w:lvl w:ilvl="4">
      <w:numFmt w:val="bullet"/>
      <w:lvlText w:val="•"/>
      <w:lvlJc w:val="left"/>
      <w:pPr>
        <w:ind w:left="4935" w:hanging="360"/>
      </w:pPr>
    </w:lvl>
    <w:lvl w:ilvl="5">
      <w:numFmt w:val="bullet"/>
      <w:lvlText w:val="•"/>
      <w:lvlJc w:val="left"/>
      <w:pPr>
        <w:ind w:left="5959" w:hanging="360"/>
      </w:pPr>
    </w:lvl>
    <w:lvl w:ilvl="6">
      <w:numFmt w:val="bullet"/>
      <w:lvlText w:val="•"/>
      <w:lvlJc w:val="left"/>
      <w:pPr>
        <w:ind w:left="6983" w:hanging="360"/>
      </w:pPr>
    </w:lvl>
    <w:lvl w:ilvl="7">
      <w:numFmt w:val="bullet"/>
      <w:lvlText w:val="•"/>
      <w:lvlJc w:val="left"/>
      <w:pPr>
        <w:ind w:left="8007" w:hanging="360"/>
      </w:pPr>
    </w:lvl>
    <w:lvl w:ilvl="8">
      <w:numFmt w:val="bullet"/>
      <w:lvlText w:val="•"/>
      <w:lvlJc w:val="left"/>
      <w:pPr>
        <w:ind w:left="9031" w:hanging="360"/>
      </w:pPr>
    </w:lvl>
  </w:abstractNum>
  <w:abstractNum w:abstractNumId="6" w15:restartNumberingAfterBreak="0">
    <w:nsid w:val="00000408"/>
    <w:multiLevelType w:val="multilevel"/>
    <w:tmpl w:val="F77CEC48"/>
    <w:lvl w:ilvl="0">
      <w:start w:val="1"/>
      <w:numFmt w:val="decimal"/>
      <w:lvlText w:val="%1."/>
      <w:lvlJc w:val="left"/>
      <w:pPr>
        <w:ind w:left="839" w:hanging="360"/>
      </w:pPr>
      <w:rPr>
        <w:rFonts w:ascii="Times New Roman" w:hAnsi="Times New Roman" w:cs="Times New Roman" w:hint="default"/>
        <w:b w:val="0"/>
        <w:bCs w:val="0"/>
        <w:spacing w:val="3"/>
        <w:w w:val="96"/>
        <w:sz w:val="20"/>
        <w:szCs w:val="20"/>
      </w:rPr>
    </w:lvl>
    <w:lvl w:ilvl="1">
      <w:numFmt w:val="bullet"/>
      <w:lvlText w:val="•"/>
      <w:lvlJc w:val="left"/>
      <w:pPr>
        <w:ind w:left="1863" w:hanging="360"/>
      </w:pPr>
    </w:lvl>
    <w:lvl w:ilvl="2">
      <w:numFmt w:val="bullet"/>
      <w:lvlText w:val="•"/>
      <w:lvlJc w:val="left"/>
      <w:pPr>
        <w:ind w:left="2887" w:hanging="360"/>
      </w:pPr>
    </w:lvl>
    <w:lvl w:ilvl="3">
      <w:numFmt w:val="bullet"/>
      <w:lvlText w:val="•"/>
      <w:lvlJc w:val="left"/>
      <w:pPr>
        <w:ind w:left="3911" w:hanging="360"/>
      </w:pPr>
    </w:lvl>
    <w:lvl w:ilvl="4">
      <w:numFmt w:val="bullet"/>
      <w:lvlText w:val="•"/>
      <w:lvlJc w:val="left"/>
      <w:pPr>
        <w:ind w:left="4935" w:hanging="360"/>
      </w:pPr>
    </w:lvl>
    <w:lvl w:ilvl="5">
      <w:numFmt w:val="bullet"/>
      <w:lvlText w:val="•"/>
      <w:lvlJc w:val="left"/>
      <w:pPr>
        <w:ind w:left="5959" w:hanging="360"/>
      </w:pPr>
    </w:lvl>
    <w:lvl w:ilvl="6">
      <w:numFmt w:val="bullet"/>
      <w:lvlText w:val="•"/>
      <w:lvlJc w:val="left"/>
      <w:pPr>
        <w:ind w:left="6983" w:hanging="360"/>
      </w:pPr>
    </w:lvl>
    <w:lvl w:ilvl="7">
      <w:numFmt w:val="bullet"/>
      <w:lvlText w:val="•"/>
      <w:lvlJc w:val="left"/>
      <w:pPr>
        <w:ind w:left="8007" w:hanging="360"/>
      </w:pPr>
    </w:lvl>
    <w:lvl w:ilvl="8">
      <w:numFmt w:val="bullet"/>
      <w:lvlText w:val="•"/>
      <w:lvlJc w:val="left"/>
      <w:pPr>
        <w:ind w:left="9031" w:hanging="360"/>
      </w:pPr>
    </w:lvl>
  </w:abstractNum>
  <w:abstractNum w:abstractNumId="7" w15:restartNumberingAfterBreak="0">
    <w:nsid w:val="00000409"/>
    <w:multiLevelType w:val="multilevel"/>
    <w:tmpl w:val="8C24EA06"/>
    <w:lvl w:ilvl="0">
      <w:start w:val="1"/>
      <w:numFmt w:val="decimal"/>
      <w:lvlText w:val="%1."/>
      <w:lvlJc w:val="left"/>
      <w:pPr>
        <w:ind w:left="839" w:hanging="360"/>
      </w:pPr>
      <w:rPr>
        <w:rFonts w:ascii="Times New Roman" w:hAnsi="Times New Roman" w:cs="Times New Roman" w:hint="default"/>
        <w:b w:val="0"/>
        <w:bCs w:val="0"/>
        <w:spacing w:val="3"/>
        <w:w w:val="96"/>
        <w:sz w:val="20"/>
        <w:szCs w:val="20"/>
      </w:rPr>
    </w:lvl>
    <w:lvl w:ilvl="1">
      <w:numFmt w:val="bullet"/>
      <w:lvlText w:val="•"/>
      <w:lvlJc w:val="left"/>
      <w:pPr>
        <w:ind w:left="1863" w:hanging="360"/>
      </w:pPr>
    </w:lvl>
    <w:lvl w:ilvl="2">
      <w:numFmt w:val="bullet"/>
      <w:lvlText w:val="•"/>
      <w:lvlJc w:val="left"/>
      <w:pPr>
        <w:ind w:left="2887" w:hanging="360"/>
      </w:pPr>
    </w:lvl>
    <w:lvl w:ilvl="3">
      <w:numFmt w:val="bullet"/>
      <w:lvlText w:val="•"/>
      <w:lvlJc w:val="left"/>
      <w:pPr>
        <w:ind w:left="3911" w:hanging="360"/>
      </w:pPr>
    </w:lvl>
    <w:lvl w:ilvl="4">
      <w:numFmt w:val="bullet"/>
      <w:lvlText w:val="•"/>
      <w:lvlJc w:val="left"/>
      <w:pPr>
        <w:ind w:left="4935" w:hanging="360"/>
      </w:pPr>
    </w:lvl>
    <w:lvl w:ilvl="5">
      <w:numFmt w:val="bullet"/>
      <w:lvlText w:val="•"/>
      <w:lvlJc w:val="left"/>
      <w:pPr>
        <w:ind w:left="5959" w:hanging="360"/>
      </w:pPr>
    </w:lvl>
    <w:lvl w:ilvl="6">
      <w:numFmt w:val="bullet"/>
      <w:lvlText w:val="•"/>
      <w:lvlJc w:val="left"/>
      <w:pPr>
        <w:ind w:left="6983" w:hanging="360"/>
      </w:pPr>
    </w:lvl>
    <w:lvl w:ilvl="7">
      <w:numFmt w:val="bullet"/>
      <w:lvlText w:val="•"/>
      <w:lvlJc w:val="left"/>
      <w:pPr>
        <w:ind w:left="8007" w:hanging="360"/>
      </w:pPr>
    </w:lvl>
    <w:lvl w:ilvl="8">
      <w:numFmt w:val="bullet"/>
      <w:lvlText w:val="•"/>
      <w:lvlJc w:val="left"/>
      <w:pPr>
        <w:ind w:left="9031" w:hanging="360"/>
      </w:pPr>
    </w:lvl>
  </w:abstractNum>
  <w:abstractNum w:abstractNumId="8" w15:restartNumberingAfterBreak="0">
    <w:nsid w:val="0000040A"/>
    <w:multiLevelType w:val="multilevel"/>
    <w:tmpl w:val="42EA62D0"/>
    <w:lvl w:ilvl="0">
      <w:start w:val="1"/>
      <w:numFmt w:val="decimal"/>
      <w:lvlText w:val="%1."/>
      <w:lvlJc w:val="left"/>
      <w:pPr>
        <w:ind w:left="839" w:hanging="360"/>
      </w:pPr>
      <w:rPr>
        <w:rFonts w:ascii="Times New Roman" w:hAnsi="Times New Roman" w:cs="Times New Roman" w:hint="default"/>
        <w:b w:val="0"/>
        <w:bCs w:val="0"/>
        <w:spacing w:val="3"/>
        <w:w w:val="96"/>
        <w:sz w:val="20"/>
        <w:szCs w:val="20"/>
      </w:rPr>
    </w:lvl>
    <w:lvl w:ilvl="1">
      <w:numFmt w:val="bullet"/>
      <w:lvlText w:val="•"/>
      <w:lvlJc w:val="left"/>
      <w:pPr>
        <w:ind w:left="1861" w:hanging="360"/>
      </w:pPr>
    </w:lvl>
    <w:lvl w:ilvl="2">
      <w:numFmt w:val="bullet"/>
      <w:lvlText w:val="•"/>
      <w:lvlJc w:val="left"/>
      <w:pPr>
        <w:ind w:left="2883" w:hanging="360"/>
      </w:pPr>
    </w:lvl>
    <w:lvl w:ilvl="3">
      <w:numFmt w:val="bullet"/>
      <w:lvlText w:val="•"/>
      <w:lvlJc w:val="left"/>
      <w:pPr>
        <w:ind w:left="3905" w:hanging="360"/>
      </w:pPr>
    </w:lvl>
    <w:lvl w:ilvl="4">
      <w:numFmt w:val="bullet"/>
      <w:lvlText w:val="•"/>
      <w:lvlJc w:val="left"/>
      <w:pPr>
        <w:ind w:left="4927" w:hanging="360"/>
      </w:pPr>
    </w:lvl>
    <w:lvl w:ilvl="5">
      <w:numFmt w:val="bullet"/>
      <w:lvlText w:val="•"/>
      <w:lvlJc w:val="left"/>
      <w:pPr>
        <w:ind w:left="5949" w:hanging="360"/>
      </w:pPr>
    </w:lvl>
    <w:lvl w:ilvl="6">
      <w:numFmt w:val="bullet"/>
      <w:lvlText w:val="•"/>
      <w:lvlJc w:val="left"/>
      <w:pPr>
        <w:ind w:left="6971" w:hanging="360"/>
      </w:pPr>
    </w:lvl>
    <w:lvl w:ilvl="7">
      <w:numFmt w:val="bullet"/>
      <w:lvlText w:val="•"/>
      <w:lvlJc w:val="left"/>
      <w:pPr>
        <w:ind w:left="7993" w:hanging="360"/>
      </w:pPr>
    </w:lvl>
    <w:lvl w:ilvl="8">
      <w:numFmt w:val="bullet"/>
      <w:lvlText w:val="•"/>
      <w:lvlJc w:val="left"/>
      <w:pPr>
        <w:ind w:left="9015" w:hanging="360"/>
      </w:pPr>
    </w:lvl>
  </w:abstractNum>
  <w:abstractNum w:abstractNumId="9" w15:restartNumberingAfterBreak="0">
    <w:nsid w:val="005D21C5"/>
    <w:multiLevelType w:val="hybridMultilevel"/>
    <w:tmpl w:val="E8B27188"/>
    <w:lvl w:ilvl="0" w:tplc="FFFFFFFF">
      <w:start w:val="1"/>
      <w:numFmt w:val="lowerLetter"/>
      <w:lvlText w:val="%1."/>
      <w:lvlJc w:val="left"/>
      <w:pPr>
        <w:ind w:left="1199" w:hanging="360"/>
      </w:pPr>
    </w:lvl>
    <w:lvl w:ilvl="1" w:tplc="FFFFFFFF" w:tentative="1">
      <w:start w:val="1"/>
      <w:numFmt w:val="lowerLetter"/>
      <w:lvlText w:val="%2."/>
      <w:lvlJc w:val="left"/>
      <w:pPr>
        <w:ind w:left="1919" w:hanging="360"/>
      </w:pPr>
    </w:lvl>
    <w:lvl w:ilvl="2" w:tplc="FFFFFFFF" w:tentative="1">
      <w:start w:val="1"/>
      <w:numFmt w:val="lowerRoman"/>
      <w:lvlText w:val="%3."/>
      <w:lvlJc w:val="right"/>
      <w:pPr>
        <w:ind w:left="2639" w:hanging="180"/>
      </w:pPr>
    </w:lvl>
    <w:lvl w:ilvl="3" w:tplc="FFFFFFFF" w:tentative="1">
      <w:start w:val="1"/>
      <w:numFmt w:val="decimal"/>
      <w:lvlText w:val="%4."/>
      <w:lvlJc w:val="left"/>
      <w:pPr>
        <w:ind w:left="3359" w:hanging="360"/>
      </w:pPr>
    </w:lvl>
    <w:lvl w:ilvl="4" w:tplc="FFFFFFFF" w:tentative="1">
      <w:start w:val="1"/>
      <w:numFmt w:val="lowerLetter"/>
      <w:lvlText w:val="%5."/>
      <w:lvlJc w:val="left"/>
      <w:pPr>
        <w:ind w:left="4079" w:hanging="360"/>
      </w:pPr>
    </w:lvl>
    <w:lvl w:ilvl="5" w:tplc="FFFFFFFF" w:tentative="1">
      <w:start w:val="1"/>
      <w:numFmt w:val="lowerRoman"/>
      <w:lvlText w:val="%6."/>
      <w:lvlJc w:val="right"/>
      <w:pPr>
        <w:ind w:left="4799" w:hanging="180"/>
      </w:pPr>
    </w:lvl>
    <w:lvl w:ilvl="6" w:tplc="FFFFFFFF" w:tentative="1">
      <w:start w:val="1"/>
      <w:numFmt w:val="decimal"/>
      <w:lvlText w:val="%7."/>
      <w:lvlJc w:val="left"/>
      <w:pPr>
        <w:ind w:left="5519" w:hanging="360"/>
      </w:pPr>
    </w:lvl>
    <w:lvl w:ilvl="7" w:tplc="FFFFFFFF" w:tentative="1">
      <w:start w:val="1"/>
      <w:numFmt w:val="lowerLetter"/>
      <w:lvlText w:val="%8."/>
      <w:lvlJc w:val="left"/>
      <w:pPr>
        <w:ind w:left="6239" w:hanging="360"/>
      </w:pPr>
    </w:lvl>
    <w:lvl w:ilvl="8" w:tplc="FFFFFFFF" w:tentative="1">
      <w:start w:val="1"/>
      <w:numFmt w:val="lowerRoman"/>
      <w:lvlText w:val="%9."/>
      <w:lvlJc w:val="right"/>
      <w:pPr>
        <w:ind w:left="6959" w:hanging="180"/>
      </w:pPr>
    </w:lvl>
  </w:abstractNum>
  <w:abstractNum w:abstractNumId="10" w15:restartNumberingAfterBreak="0">
    <w:nsid w:val="01432304"/>
    <w:multiLevelType w:val="hybridMultilevel"/>
    <w:tmpl w:val="8BEEC210"/>
    <w:lvl w:ilvl="0" w:tplc="FFFFFFFF">
      <w:start w:val="1"/>
      <w:numFmt w:val="decimal"/>
      <w:lvlText w:val="%1."/>
      <w:lvlJc w:val="left"/>
      <w:pPr>
        <w:ind w:left="720" w:hanging="360"/>
      </w:pPr>
      <w:rPr>
        <w:rFonts w:hint="default"/>
        <w:b w:val="0"/>
        <w:bCs w:val="0"/>
        <w:sz w:val="20"/>
        <w:szCs w:val="2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019603F4"/>
    <w:multiLevelType w:val="hybridMultilevel"/>
    <w:tmpl w:val="7B6C4B70"/>
    <w:lvl w:ilvl="0" w:tplc="FFFFFFFF">
      <w:start w:val="1"/>
      <w:numFmt w:val="decimal"/>
      <w:lvlText w:val="%1."/>
      <w:lvlJc w:val="left"/>
      <w:pPr>
        <w:ind w:left="720" w:hanging="360"/>
      </w:pPr>
    </w:lvl>
    <w:lvl w:ilvl="1" w:tplc="FFFFFFFF" w:tentative="1">
      <w:start w:val="1"/>
      <w:numFmt w:val="lowerLetter"/>
      <w:lvlText w:val="%2."/>
      <w:lvlJc w:val="left"/>
      <w:pPr>
        <w:ind w:left="2219" w:hanging="360"/>
      </w:pPr>
    </w:lvl>
    <w:lvl w:ilvl="2" w:tplc="FFFFFFFF" w:tentative="1">
      <w:start w:val="1"/>
      <w:numFmt w:val="lowerRoman"/>
      <w:lvlText w:val="%3."/>
      <w:lvlJc w:val="right"/>
      <w:pPr>
        <w:ind w:left="2939" w:hanging="180"/>
      </w:pPr>
    </w:lvl>
    <w:lvl w:ilvl="3" w:tplc="FFFFFFFF" w:tentative="1">
      <w:start w:val="1"/>
      <w:numFmt w:val="decimal"/>
      <w:lvlText w:val="%4."/>
      <w:lvlJc w:val="left"/>
      <w:pPr>
        <w:ind w:left="3659" w:hanging="360"/>
      </w:pPr>
    </w:lvl>
    <w:lvl w:ilvl="4" w:tplc="FFFFFFFF" w:tentative="1">
      <w:start w:val="1"/>
      <w:numFmt w:val="lowerLetter"/>
      <w:lvlText w:val="%5."/>
      <w:lvlJc w:val="left"/>
      <w:pPr>
        <w:ind w:left="4379" w:hanging="360"/>
      </w:pPr>
    </w:lvl>
    <w:lvl w:ilvl="5" w:tplc="FFFFFFFF" w:tentative="1">
      <w:start w:val="1"/>
      <w:numFmt w:val="lowerRoman"/>
      <w:lvlText w:val="%6."/>
      <w:lvlJc w:val="right"/>
      <w:pPr>
        <w:ind w:left="5099" w:hanging="180"/>
      </w:pPr>
    </w:lvl>
    <w:lvl w:ilvl="6" w:tplc="FFFFFFFF" w:tentative="1">
      <w:start w:val="1"/>
      <w:numFmt w:val="decimal"/>
      <w:lvlText w:val="%7."/>
      <w:lvlJc w:val="left"/>
      <w:pPr>
        <w:ind w:left="5819" w:hanging="360"/>
      </w:pPr>
    </w:lvl>
    <w:lvl w:ilvl="7" w:tplc="FFFFFFFF" w:tentative="1">
      <w:start w:val="1"/>
      <w:numFmt w:val="lowerLetter"/>
      <w:lvlText w:val="%8."/>
      <w:lvlJc w:val="left"/>
      <w:pPr>
        <w:ind w:left="6539" w:hanging="360"/>
      </w:pPr>
    </w:lvl>
    <w:lvl w:ilvl="8" w:tplc="FFFFFFFF" w:tentative="1">
      <w:start w:val="1"/>
      <w:numFmt w:val="lowerRoman"/>
      <w:lvlText w:val="%9."/>
      <w:lvlJc w:val="right"/>
      <w:pPr>
        <w:ind w:left="7259" w:hanging="180"/>
      </w:pPr>
    </w:lvl>
  </w:abstractNum>
  <w:abstractNum w:abstractNumId="12" w15:restartNumberingAfterBreak="0">
    <w:nsid w:val="01AC3FDF"/>
    <w:multiLevelType w:val="hybridMultilevel"/>
    <w:tmpl w:val="0EC4B1B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03CF45ED"/>
    <w:multiLevelType w:val="hybridMultilevel"/>
    <w:tmpl w:val="8FA2B1D0"/>
    <w:lvl w:ilvl="0" w:tplc="0256D7C0">
      <w:start w:val="1"/>
      <w:numFmt w:val="upperRoman"/>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3E76C7E"/>
    <w:multiLevelType w:val="hybridMultilevel"/>
    <w:tmpl w:val="7B6C4B70"/>
    <w:lvl w:ilvl="0" w:tplc="FFFFFFFF">
      <w:start w:val="1"/>
      <w:numFmt w:val="decimal"/>
      <w:lvlText w:val="%1."/>
      <w:lvlJc w:val="left"/>
      <w:pPr>
        <w:ind w:left="720" w:hanging="360"/>
      </w:pPr>
    </w:lvl>
    <w:lvl w:ilvl="1" w:tplc="FFFFFFFF" w:tentative="1">
      <w:start w:val="1"/>
      <w:numFmt w:val="lowerLetter"/>
      <w:lvlText w:val="%2."/>
      <w:lvlJc w:val="left"/>
      <w:pPr>
        <w:ind w:left="2219" w:hanging="360"/>
      </w:pPr>
    </w:lvl>
    <w:lvl w:ilvl="2" w:tplc="FFFFFFFF" w:tentative="1">
      <w:start w:val="1"/>
      <w:numFmt w:val="lowerRoman"/>
      <w:lvlText w:val="%3."/>
      <w:lvlJc w:val="right"/>
      <w:pPr>
        <w:ind w:left="2939" w:hanging="180"/>
      </w:pPr>
    </w:lvl>
    <w:lvl w:ilvl="3" w:tplc="FFFFFFFF" w:tentative="1">
      <w:start w:val="1"/>
      <w:numFmt w:val="decimal"/>
      <w:lvlText w:val="%4."/>
      <w:lvlJc w:val="left"/>
      <w:pPr>
        <w:ind w:left="3659" w:hanging="360"/>
      </w:pPr>
    </w:lvl>
    <w:lvl w:ilvl="4" w:tplc="FFFFFFFF" w:tentative="1">
      <w:start w:val="1"/>
      <w:numFmt w:val="lowerLetter"/>
      <w:lvlText w:val="%5."/>
      <w:lvlJc w:val="left"/>
      <w:pPr>
        <w:ind w:left="4379" w:hanging="360"/>
      </w:pPr>
    </w:lvl>
    <w:lvl w:ilvl="5" w:tplc="FFFFFFFF" w:tentative="1">
      <w:start w:val="1"/>
      <w:numFmt w:val="lowerRoman"/>
      <w:lvlText w:val="%6."/>
      <w:lvlJc w:val="right"/>
      <w:pPr>
        <w:ind w:left="5099" w:hanging="180"/>
      </w:pPr>
    </w:lvl>
    <w:lvl w:ilvl="6" w:tplc="FFFFFFFF" w:tentative="1">
      <w:start w:val="1"/>
      <w:numFmt w:val="decimal"/>
      <w:lvlText w:val="%7."/>
      <w:lvlJc w:val="left"/>
      <w:pPr>
        <w:ind w:left="5819" w:hanging="360"/>
      </w:pPr>
    </w:lvl>
    <w:lvl w:ilvl="7" w:tplc="FFFFFFFF" w:tentative="1">
      <w:start w:val="1"/>
      <w:numFmt w:val="lowerLetter"/>
      <w:lvlText w:val="%8."/>
      <w:lvlJc w:val="left"/>
      <w:pPr>
        <w:ind w:left="6539" w:hanging="360"/>
      </w:pPr>
    </w:lvl>
    <w:lvl w:ilvl="8" w:tplc="FFFFFFFF" w:tentative="1">
      <w:start w:val="1"/>
      <w:numFmt w:val="lowerRoman"/>
      <w:lvlText w:val="%9."/>
      <w:lvlJc w:val="right"/>
      <w:pPr>
        <w:ind w:left="7259" w:hanging="180"/>
      </w:pPr>
    </w:lvl>
  </w:abstractNum>
  <w:abstractNum w:abstractNumId="15" w15:restartNumberingAfterBreak="0">
    <w:nsid w:val="04920568"/>
    <w:multiLevelType w:val="hybridMultilevel"/>
    <w:tmpl w:val="26B2F71E"/>
    <w:lvl w:ilvl="0" w:tplc="E13655AA">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4B949BA"/>
    <w:multiLevelType w:val="hybridMultilevel"/>
    <w:tmpl w:val="B9686554"/>
    <w:lvl w:ilvl="0" w:tplc="D9088F4C">
      <w:start w:val="1"/>
      <w:numFmt w:val="upperLetter"/>
      <w:lvlText w:val="%1."/>
      <w:lvlJc w:val="left"/>
      <w:pPr>
        <w:ind w:left="1199"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4E8733F"/>
    <w:multiLevelType w:val="hybridMultilevel"/>
    <w:tmpl w:val="2F0E9D44"/>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55F4740"/>
    <w:multiLevelType w:val="hybridMultilevel"/>
    <w:tmpl w:val="3D10F248"/>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05890DF0"/>
    <w:multiLevelType w:val="hybridMultilevel"/>
    <w:tmpl w:val="D90073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59D7C7B"/>
    <w:multiLevelType w:val="hybridMultilevel"/>
    <w:tmpl w:val="91F88334"/>
    <w:lvl w:ilvl="0" w:tplc="614633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5DB63A3"/>
    <w:multiLevelType w:val="multilevel"/>
    <w:tmpl w:val="C8E22906"/>
    <w:styleLink w:val="CurrentList1"/>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60E0040"/>
    <w:multiLevelType w:val="hybridMultilevel"/>
    <w:tmpl w:val="25904E1C"/>
    <w:lvl w:ilvl="0" w:tplc="0409000F">
      <w:start w:val="1"/>
      <w:numFmt w:val="decimal"/>
      <w:lvlText w:val="%1."/>
      <w:lvlJc w:val="left"/>
      <w:pPr>
        <w:ind w:left="1440" w:hanging="360"/>
      </w:pPr>
      <w:rPr>
        <w:rFonts w:hint="default"/>
        <w:b w:val="0"/>
        <w:bCs w:val="0"/>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06580153"/>
    <w:multiLevelType w:val="hybridMultilevel"/>
    <w:tmpl w:val="6022884C"/>
    <w:lvl w:ilvl="0" w:tplc="04090019">
      <w:start w:val="1"/>
      <w:numFmt w:val="lowerLetter"/>
      <w:lvlText w:val="%1."/>
      <w:lvlJc w:val="left"/>
      <w:pPr>
        <w:ind w:left="1199"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4" w15:restartNumberingAfterBreak="0">
    <w:nsid w:val="07C11D4C"/>
    <w:multiLevelType w:val="hybridMultilevel"/>
    <w:tmpl w:val="14123480"/>
    <w:lvl w:ilvl="0" w:tplc="9E6AEE50">
      <w:start w:val="9"/>
      <w:numFmt w:val="upperRoman"/>
      <w:lvlText w:val="%1."/>
      <w:lvlJc w:val="left"/>
      <w:pPr>
        <w:ind w:left="1199"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7CD6FAE"/>
    <w:multiLevelType w:val="hybridMultilevel"/>
    <w:tmpl w:val="8C7E28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08C22D13"/>
    <w:multiLevelType w:val="hybridMultilevel"/>
    <w:tmpl w:val="B1964BC0"/>
    <w:lvl w:ilvl="0" w:tplc="FFFFFFFF">
      <w:start w:val="1"/>
      <w:numFmt w:val="decimal"/>
      <w:lvlText w:val="%1."/>
      <w:lvlJc w:val="left"/>
      <w:pPr>
        <w:ind w:left="1440" w:hanging="360"/>
      </w:pPr>
      <w:rPr>
        <w:rFonts w:hint="default"/>
        <w:b w:val="0"/>
        <w:bCs w:val="0"/>
        <w:i w:val="0"/>
        <w:i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08CE7153"/>
    <w:multiLevelType w:val="hybridMultilevel"/>
    <w:tmpl w:val="A7B0B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A8117B7"/>
    <w:multiLevelType w:val="hybridMultilevel"/>
    <w:tmpl w:val="19CAD1FA"/>
    <w:lvl w:ilvl="0" w:tplc="F15885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A8120BC"/>
    <w:multiLevelType w:val="hybridMultilevel"/>
    <w:tmpl w:val="D06E95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A9D490F"/>
    <w:multiLevelType w:val="hybridMultilevel"/>
    <w:tmpl w:val="F62A7072"/>
    <w:lvl w:ilvl="0" w:tplc="FFFFFFFF">
      <w:start w:val="1"/>
      <w:numFmt w:val="lowerLetter"/>
      <w:lvlText w:val="%1."/>
      <w:lvlJc w:val="left"/>
      <w:pPr>
        <w:ind w:left="1199" w:hanging="360"/>
      </w:pPr>
    </w:lvl>
    <w:lvl w:ilvl="1" w:tplc="FFFFFFFF" w:tentative="1">
      <w:start w:val="1"/>
      <w:numFmt w:val="lowerLetter"/>
      <w:lvlText w:val="%2."/>
      <w:lvlJc w:val="left"/>
      <w:pPr>
        <w:ind w:left="1919" w:hanging="360"/>
      </w:pPr>
    </w:lvl>
    <w:lvl w:ilvl="2" w:tplc="FFFFFFFF" w:tentative="1">
      <w:start w:val="1"/>
      <w:numFmt w:val="lowerRoman"/>
      <w:lvlText w:val="%3."/>
      <w:lvlJc w:val="right"/>
      <w:pPr>
        <w:ind w:left="2639" w:hanging="180"/>
      </w:pPr>
    </w:lvl>
    <w:lvl w:ilvl="3" w:tplc="FFFFFFFF" w:tentative="1">
      <w:start w:val="1"/>
      <w:numFmt w:val="decimal"/>
      <w:lvlText w:val="%4."/>
      <w:lvlJc w:val="left"/>
      <w:pPr>
        <w:ind w:left="3359" w:hanging="360"/>
      </w:pPr>
    </w:lvl>
    <w:lvl w:ilvl="4" w:tplc="FFFFFFFF" w:tentative="1">
      <w:start w:val="1"/>
      <w:numFmt w:val="lowerLetter"/>
      <w:lvlText w:val="%5."/>
      <w:lvlJc w:val="left"/>
      <w:pPr>
        <w:ind w:left="4079" w:hanging="360"/>
      </w:pPr>
    </w:lvl>
    <w:lvl w:ilvl="5" w:tplc="FFFFFFFF" w:tentative="1">
      <w:start w:val="1"/>
      <w:numFmt w:val="lowerRoman"/>
      <w:lvlText w:val="%6."/>
      <w:lvlJc w:val="right"/>
      <w:pPr>
        <w:ind w:left="4799" w:hanging="180"/>
      </w:pPr>
    </w:lvl>
    <w:lvl w:ilvl="6" w:tplc="FFFFFFFF" w:tentative="1">
      <w:start w:val="1"/>
      <w:numFmt w:val="decimal"/>
      <w:lvlText w:val="%7."/>
      <w:lvlJc w:val="left"/>
      <w:pPr>
        <w:ind w:left="5519" w:hanging="360"/>
      </w:pPr>
    </w:lvl>
    <w:lvl w:ilvl="7" w:tplc="FFFFFFFF" w:tentative="1">
      <w:start w:val="1"/>
      <w:numFmt w:val="lowerLetter"/>
      <w:lvlText w:val="%8."/>
      <w:lvlJc w:val="left"/>
      <w:pPr>
        <w:ind w:left="6239" w:hanging="360"/>
      </w:pPr>
    </w:lvl>
    <w:lvl w:ilvl="8" w:tplc="FFFFFFFF" w:tentative="1">
      <w:start w:val="1"/>
      <w:numFmt w:val="lowerRoman"/>
      <w:lvlText w:val="%9."/>
      <w:lvlJc w:val="right"/>
      <w:pPr>
        <w:ind w:left="6959" w:hanging="180"/>
      </w:pPr>
    </w:lvl>
  </w:abstractNum>
  <w:abstractNum w:abstractNumId="31" w15:restartNumberingAfterBreak="0">
    <w:nsid w:val="0AA62899"/>
    <w:multiLevelType w:val="hybridMultilevel"/>
    <w:tmpl w:val="25EC380E"/>
    <w:lvl w:ilvl="0" w:tplc="136ED0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B1D7AF0"/>
    <w:multiLevelType w:val="hybridMultilevel"/>
    <w:tmpl w:val="98F69682"/>
    <w:lvl w:ilvl="0" w:tplc="FFFFFFFF">
      <w:start w:val="1"/>
      <w:numFmt w:val="upperLetter"/>
      <w:lvlText w:val="%1."/>
      <w:lvlJc w:val="left"/>
      <w:pPr>
        <w:ind w:left="119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0B33573F"/>
    <w:multiLevelType w:val="hybridMultilevel"/>
    <w:tmpl w:val="C486EEB4"/>
    <w:lvl w:ilvl="0" w:tplc="FFFFFFFF">
      <w:start w:val="1"/>
      <w:numFmt w:val="upperLetter"/>
      <w:lvlText w:val="%1."/>
      <w:lvlJc w:val="left"/>
      <w:pPr>
        <w:ind w:left="119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0C4310F3"/>
    <w:multiLevelType w:val="hybridMultilevel"/>
    <w:tmpl w:val="BD0870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CBD56AC"/>
    <w:multiLevelType w:val="hybridMultilevel"/>
    <w:tmpl w:val="584CF3CA"/>
    <w:lvl w:ilvl="0" w:tplc="04090019">
      <w:start w:val="1"/>
      <w:numFmt w:val="lowerLetter"/>
      <w:lvlText w:val="%1."/>
      <w:lvlJc w:val="left"/>
      <w:pPr>
        <w:ind w:left="720" w:hanging="360"/>
      </w:pPr>
      <w:rPr>
        <w:rFonts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D693487"/>
    <w:multiLevelType w:val="multilevel"/>
    <w:tmpl w:val="74BE2AEA"/>
    <w:styleLink w:val="CurrentList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0EE511A6"/>
    <w:multiLevelType w:val="hybridMultilevel"/>
    <w:tmpl w:val="8D103900"/>
    <w:lvl w:ilvl="0" w:tplc="614633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F816FF1"/>
    <w:multiLevelType w:val="hybridMultilevel"/>
    <w:tmpl w:val="10E81A62"/>
    <w:lvl w:ilvl="0" w:tplc="59384C02">
      <w:start w:val="1"/>
      <w:numFmt w:val="decimal"/>
      <w:lvlText w:val="(%1)"/>
      <w:lvlJc w:val="left"/>
      <w:pPr>
        <w:ind w:left="1080" w:hanging="360"/>
      </w:pPr>
      <w:rPr>
        <w:rFonts w:hint="default"/>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0F864135"/>
    <w:multiLevelType w:val="hybridMultilevel"/>
    <w:tmpl w:val="579EAD3C"/>
    <w:lvl w:ilvl="0" w:tplc="FFFFFFFF">
      <w:start w:val="1"/>
      <w:numFmt w:val="decimal"/>
      <w:lvlText w:val="%1."/>
      <w:lvlJc w:val="left"/>
      <w:pPr>
        <w:ind w:left="1199" w:hanging="360"/>
      </w:pPr>
    </w:lvl>
    <w:lvl w:ilvl="1" w:tplc="FFFFFFFF" w:tentative="1">
      <w:start w:val="1"/>
      <w:numFmt w:val="lowerLetter"/>
      <w:lvlText w:val="%2."/>
      <w:lvlJc w:val="left"/>
      <w:pPr>
        <w:ind w:left="1919" w:hanging="360"/>
      </w:pPr>
    </w:lvl>
    <w:lvl w:ilvl="2" w:tplc="FFFFFFFF" w:tentative="1">
      <w:start w:val="1"/>
      <w:numFmt w:val="lowerRoman"/>
      <w:lvlText w:val="%3."/>
      <w:lvlJc w:val="right"/>
      <w:pPr>
        <w:ind w:left="2639" w:hanging="180"/>
      </w:pPr>
    </w:lvl>
    <w:lvl w:ilvl="3" w:tplc="FFFFFFFF" w:tentative="1">
      <w:start w:val="1"/>
      <w:numFmt w:val="decimal"/>
      <w:lvlText w:val="%4."/>
      <w:lvlJc w:val="left"/>
      <w:pPr>
        <w:ind w:left="3359" w:hanging="360"/>
      </w:pPr>
    </w:lvl>
    <w:lvl w:ilvl="4" w:tplc="FFFFFFFF" w:tentative="1">
      <w:start w:val="1"/>
      <w:numFmt w:val="lowerLetter"/>
      <w:lvlText w:val="%5."/>
      <w:lvlJc w:val="left"/>
      <w:pPr>
        <w:ind w:left="4079" w:hanging="360"/>
      </w:pPr>
    </w:lvl>
    <w:lvl w:ilvl="5" w:tplc="FFFFFFFF" w:tentative="1">
      <w:start w:val="1"/>
      <w:numFmt w:val="lowerRoman"/>
      <w:lvlText w:val="%6."/>
      <w:lvlJc w:val="right"/>
      <w:pPr>
        <w:ind w:left="4799" w:hanging="180"/>
      </w:pPr>
    </w:lvl>
    <w:lvl w:ilvl="6" w:tplc="FFFFFFFF" w:tentative="1">
      <w:start w:val="1"/>
      <w:numFmt w:val="decimal"/>
      <w:lvlText w:val="%7."/>
      <w:lvlJc w:val="left"/>
      <w:pPr>
        <w:ind w:left="5519" w:hanging="360"/>
      </w:pPr>
    </w:lvl>
    <w:lvl w:ilvl="7" w:tplc="FFFFFFFF" w:tentative="1">
      <w:start w:val="1"/>
      <w:numFmt w:val="lowerLetter"/>
      <w:lvlText w:val="%8."/>
      <w:lvlJc w:val="left"/>
      <w:pPr>
        <w:ind w:left="6239" w:hanging="360"/>
      </w:pPr>
    </w:lvl>
    <w:lvl w:ilvl="8" w:tplc="FFFFFFFF" w:tentative="1">
      <w:start w:val="1"/>
      <w:numFmt w:val="lowerRoman"/>
      <w:lvlText w:val="%9."/>
      <w:lvlJc w:val="right"/>
      <w:pPr>
        <w:ind w:left="6959" w:hanging="180"/>
      </w:pPr>
    </w:lvl>
  </w:abstractNum>
  <w:abstractNum w:abstractNumId="40" w15:restartNumberingAfterBreak="0">
    <w:nsid w:val="0F9336FF"/>
    <w:multiLevelType w:val="hybridMultilevel"/>
    <w:tmpl w:val="7610CEA6"/>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0096346"/>
    <w:multiLevelType w:val="hybridMultilevel"/>
    <w:tmpl w:val="7310D0EC"/>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10152594"/>
    <w:multiLevelType w:val="hybridMultilevel"/>
    <w:tmpl w:val="543C075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15:restartNumberingAfterBreak="0">
    <w:nsid w:val="10333AB8"/>
    <w:multiLevelType w:val="hybridMultilevel"/>
    <w:tmpl w:val="E072EFC6"/>
    <w:lvl w:ilvl="0" w:tplc="0409000F">
      <w:start w:val="1"/>
      <w:numFmt w:val="decimal"/>
      <w:lvlText w:val="%1."/>
      <w:lvlJc w:val="left"/>
      <w:pPr>
        <w:ind w:left="720" w:hanging="360"/>
      </w:pPr>
      <w:rPr>
        <w:rFonts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10386004"/>
    <w:multiLevelType w:val="hybridMultilevel"/>
    <w:tmpl w:val="7FC29F74"/>
    <w:lvl w:ilvl="0" w:tplc="62AA6F70">
      <w:start w:val="10"/>
      <w:numFmt w:val="upperRoman"/>
      <w:lvlText w:val="%1."/>
      <w:lvlJc w:val="left"/>
      <w:pPr>
        <w:ind w:left="1199"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05C3EF5"/>
    <w:multiLevelType w:val="hybridMultilevel"/>
    <w:tmpl w:val="1CDC6C9A"/>
    <w:lvl w:ilvl="0" w:tplc="DDA801E4">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0B050BC"/>
    <w:multiLevelType w:val="hybridMultilevel"/>
    <w:tmpl w:val="BC2EA608"/>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10B652F3"/>
    <w:multiLevelType w:val="hybridMultilevel"/>
    <w:tmpl w:val="A4AA90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11423CD5"/>
    <w:multiLevelType w:val="hybridMultilevel"/>
    <w:tmpl w:val="6504BCBC"/>
    <w:lvl w:ilvl="0" w:tplc="61F69E2C">
      <w:start w:val="1"/>
      <w:numFmt w:val="upperLetter"/>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1714601"/>
    <w:multiLevelType w:val="hybridMultilevel"/>
    <w:tmpl w:val="224AF116"/>
    <w:lvl w:ilvl="0" w:tplc="FFFFFFFF">
      <w:start w:val="1"/>
      <w:numFmt w:val="lowerLetter"/>
      <w:lvlText w:val="%1."/>
      <w:lvlJc w:val="left"/>
      <w:pPr>
        <w:ind w:left="1199" w:hanging="360"/>
      </w:pPr>
    </w:lvl>
    <w:lvl w:ilvl="1" w:tplc="FFFFFFFF" w:tentative="1">
      <w:start w:val="1"/>
      <w:numFmt w:val="lowerLetter"/>
      <w:lvlText w:val="%2."/>
      <w:lvlJc w:val="left"/>
      <w:pPr>
        <w:ind w:left="1919" w:hanging="360"/>
      </w:pPr>
    </w:lvl>
    <w:lvl w:ilvl="2" w:tplc="FFFFFFFF" w:tentative="1">
      <w:start w:val="1"/>
      <w:numFmt w:val="lowerRoman"/>
      <w:lvlText w:val="%3."/>
      <w:lvlJc w:val="right"/>
      <w:pPr>
        <w:ind w:left="2639" w:hanging="180"/>
      </w:pPr>
    </w:lvl>
    <w:lvl w:ilvl="3" w:tplc="FFFFFFFF" w:tentative="1">
      <w:start w:val="1"/>
      <w:numFmt w:val="decimal"/>
      <w:lvlText w:val="%4."/>
      <w:lvlJc w:val="left"/>
      <w:pPr>
        <w:ind w:left="3359" w:hanging="360"/>
      </w:pPr>
    </w:lvl>
    <w:lvl w:ilvl="4" w:tplc="FFFFFFFF" w:tentative="1">
      <w:start w:val="1"/>
      <w:numFmt w:val="lowerLetter"/>
      <w:lvlText w:val="%5."/>
      <w:lvlJc w:val="left"/>
      <w:pPr>
        <w:ind w:left="4079" w:hanging="360"/>
      </w:pPr>
    </w:lvl>
    <w:lvl w:ilvl="5" w:tplc="FFFFFFFF" w:tentative="1">
      <w:start w:val="1"/>
      <w:numFmt w:val="lowerRoman"/>
      <w:lvlText w:val="%6."/>
      <w:lvlJc w:val="right"/>
      <w:pPr>
        <w:ind w:left="4799" w:hanging="180"/>
      </w:pPr>
    </w:lvl>
    <w:lvl w:ilvl="6" w:tplc="FFFFFFFF" w:tentative="1">
      <w:start w:val="1"/>
      <w:numFmt w:val="decimal"/>
      <w:lvlText w:val="%7."/>
      <w:lvlJc w:val="left"/>
      <w:pPr>
        <w:ind w:left="5519" w:hanging="360"/>
      </w:pPr>
    </w:lvl>
    <w:lvl w:ilvl="7" w:tplc="FFFFFFFF" w:tentative="1">
      <w:start w:val="1"/>
      <w:numFmt w:val="lowerLetter"/>
      <w:lvlText w:val="%8."/>
      <w:lvlJc w:val="left"/>
      <w:pPr>
        <w:ind w:left="6239" w:hanging="360"/>
      </w:pPr>
    </w:lvl>
    <w:lvl w:ilvl="8" w:tplc="FFFFFFFF" w:tentative="1">
      <w:start w:val="1"/>
      <w:numFmt w:val="lowerRoman"/>
      <w:lvlText w:val="%9."/>
      <w:lvlJc w:val="right"/>
      <w:pPr>
        <w:ind w:left="6959" w:hanging="180"/>
      </w:pPr>
    </w:lvl>
  </w:abstractNum>
  <w:abstractNum w:abstractNumId="50" w15:restartNumberingAfterBreak="0">
    <w:nsid w:val="119A6F35"/>
    <w:multiLevelType w:val="hybridMultilevel"/>
    <w:tmpl w:val="0D4C8466"/>
    <w:lvl w:ilvl="0" w:tplc="7618F6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1DA7C5B"/>
    <w:multiLevelType w:val="hybridMultilevel"/>
    <w:tmpl w:val="37B43C44"/>
    <w:lvl w:ilvl="0" w:tplc="11A64C74">
      <w:start w:val="1"/>
      <w:numFmt w:val="lowerRoman"/>
      <w:lvlText w:val="(%1)"/>
      <w:lvlJc w:val="left"/>
      <w:pPr>
        <w:ind w:left="2219" w:hanging="360"/>
      </w:pPr>
      <w:rPr>
        <w:rFonts w:hint="default"/>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12475447"/>
    <w:multiLevelType w:val="hybridMultilevel"/>
    <w:tmpl w:val="F1C0EE0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2893E71"/>
    <w:multiLevelType w:val="hybridMultilevel"/>
    <w:tmpl w:val="6BA2A914"/>
    <w:lvl w:ilvl="0" w:tplc="E82C730C">
      <w:start w:val="1"/>
      <w:numFmt w:val="upperLetter"/>
      <w:lvlText w:val="%1."/>
      <w:lvlJc w:val="left"/>
      <w:pPr>
        <w:ind w:left="81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34151BB"/>
    <w:multiLevelType w:val="hybridMultilevel"/>
    <w:tmpl w:val="86A2768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5" w15:restartNumberingAfterBreak="0">
    <w:nsid w:val="13433577"/>
    <w:multiLevelType w:val="hybridMultilevel"/>
    <w:tmpl w:val="862E294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13A66D1A"/>
    <w:multiLevelType w:val="hybridMultilevel"/>
    <w:tmpl w:val="8BEA27DE"/>
    <w:lvl w:ilvl="0" w:tplc="F15885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3BD6078"/>
    <w:multiLevelType w:val="hybridMultilevel"/>
    <w:tmpl w:val="D2F6CD32"/>
    <w:lvl w:ilvl="0" w:tplc="04090019">
      <w:start w:val="1"/>
      <w:numFmt w:val="lowerLetter"/>
      <w:lvlText w:val="%1."/>
      <w:lvlJc w:val="left"/>
      <w:pPr>
        <w:ind w:left="1199" w:hanging="360"/>
      </w:pPr>
      <w:rPr>
        <w:rFonts w:hint="default"/>
        <w:b w:val="0"/>
        <w:bCs w:val="0"/>
        <w:i w:val="0"/>
        <w:iCs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8" w15:restartNumberingAfterBreak="0">
    <w:nsid w:val="141C389B"/>
    <w:multiLevelType w:val="hybridMultilevel"/>
    <w:tmpl w:val="10E81A62"/>
    <w:lvl w:ilvl="0" w:tplc="FFFFFFFF">
      <w:start w:val="1"/>
      <w:numFmt w:val="decimal"/>
      <w:lvlText w:val="(%1)"/>
      <w:lvlJc w:val="left"/>
      <w:pPr>
        <w:ind w:left="1080" w:hanging="360"/>
      </w:pPr>
      <w:rPr>
        <w:rFonts w:hint="default"/>
        <w:color w:val="000000" w:themeColor="text1"/>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14292812"/>
    <w:multiLevelType w:val="hybridMultilevel"/>
    <w:tmpl w:val="DC868CF0"/>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14343BED"/>
    <w:multiLevelType w:val="hybridMultilevel"/>
    <w:tmpl w:val="7D06EB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4744F7A"/>
    <w:multiLevelType w:val="hybridMultilevel"/>
    <w:tmpl w:val="6E80A9D0"/>
    <w:lvl w:ilvl="0" w:tplc="FFFFFFFF">
      <w:start w:val="1"/>
      <w:numFmt w:val="upperRoman"/>
      <w:lvlText w:val="I%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14EE3105"/>
    <w:multiLevelType w:val="hybridMultilevel"/>
    <w:tmpl w:val="732E361C"/>
    <w:lvl w:ilvl="0" w:tplc="4F5CE8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5371093"/>
    <w:multiLevelType w:val="hybridMultilevel"/>
    <w:tmpl w:val="365A98A6"/>
    <w:lvl w:ilvl="0" w:tplc="4F5CE8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15AD4C86"/>
    <w:multiLevelType w:val="hybridMultilevel"/>
    <w:tmpl w:val="FA82169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16097D53"/>
    <w:multiLevelType w:val="hybridMultilevel"/>
    <w:tmpl w:val="5BC0457C"/>
    <w:lvl w:ilvl="0" w:tplc="0176574A">
      <w:start w:val="10"/>
      <w:numFmt w:val="upperRoman"/>
      <w:lvlText w:val="%1."/>
      <w:lvlJc w:val="left"/>
      <w:pPr>
        <w:ind w:left="1199"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16712B43"/>
    <w:multiLevelType w:val="hybridMultilevel"/>
    <w:tmpl w:val="C27CA57E"/>
    <w:lvl w:ilvl="0" w:tplc="F15885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16E92919"/>
    <w:multiLevelType w:val="hybridMultilevel"/>
    <w:tmpl w:val="F6CEC1D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178160D2"/>
    <w:multiLevelType w:val="hybridMultilevel"/>
    <w:tmpl w:val="48CE9EA6"/>
    <w:lvl w:ilvl="0" w:tplc="6146330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17D21686"/>
    <w:multiLevelType w:val="hybridMultilevel"/>
    <w:tmpl w:val="B024EC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17F37943"/>
    <w:multiLevelType w:val="hybridMultilevel"/>
    <w:tmpl w:val="BE6CE71A"/>
    <w:lvl w:ilvl="0" w:tplc="AFB43B2E">
      <w:start w:val="10"/>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180D6CE8"/>
    <w:multiLevelType w:val="multilevel"/>
    <w:tmpl w:val="282CAE22"/>
    <w:styleLink w:val="CurrentList3"/>
    <w:lvl w:ilvl="0">
      <w:start w:val="1"/>
      <w:numFmt w:val="lowerLetter"/>
      <w:lvlText w:val="%1"/>
      <w:lvlJc w:val="left"/>
      <w:pPr>
        <w:ind w:left="720" w:hanging="360"/>
      </w:pPr>
      <w:rPr>
        <w:rFonts w:hint="default"/>
        <w:cap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18483D2C"/>
    <w:multiLevelType w:val="hybridMultilevel"/>
    <w:tmpl w:val="170A265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3" w15:restartNumberingAfterBreak="0">
    <w:nsid w:val="184E1A8F"/>
    <w:multiLevelType w:val="hybridMultilevel"/>
    <w:tmpl w:val="CD0E3F32"/>
    <w:lvl w:ilvl="0" w:tplc="FFFFFFFF">
      <w:start w:val="1"/>
      <w:numFmt w:val="decimal"/>
      <w:lvlText w:val="%1."/>
      <w:lvlJc w:val="left"/>
      <w:pPr>
        <w:ind w:left="1440" w:hanging="360"/>
      </w:pPr>
      <w:rPr>
        <w:rFonts w:hint="default"/>
        <w:b w:val="0"/>
        <w:bCs w:val="0"/>
        <w:i w:val="0"/>
        <w:i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4" w15:restartNumberingAfterBreak="0">
    <w:nsid w:val="188021ED"/>
    <w:multiLevelType w:val="hybridMultilevel"/>
    <w:tmpl w:val="30B628AE"/>
    <w:lvl w:ilvl="0" w:tplc="04090019">
      <w:start w:val="1"/>
      <w:numFmt w:val="lowerLetter"/>
      <w:lvlText w:val="%1."/>
      <w:lvlJc w:val="left"/>
      <w:pPr>
        <w:ind w:left="2160" w:hanging="360"/>
      </w:pPr>
      <w:rPr>
        <w:rFonts w:hint="default"/>
        <w:b w:val="0"/>
        <w:bCs w:val="0"/>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15:restartNumberingAfterBreak="0">
    <w:nsid w:val="18954C95"/>
    <w:multiLevelType w:val="hybridMultilevel"/>
    <w:tmpl w:val="8F10F7C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15:restartNumberingAfterBreak="0">
    <w:nsid w:val="18AC4640"/>
    <w:multiLevelType w:val="hybridMultilevel"/>
    <w:tmpl w:val="1C04077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15:restartNumberingAfterBreak="0">
    <w:nsid w:val="18E009FC"/>
    <w:multiLevelType w:val="hybridMultilevel"/>
    <w:tmpl w:val="1AF219DE"/>
    <w:lvl w:ilvl="0" w:tplc="FFFFFFFF">
      <w:start w:val="1"/>
      <w:numFmt w:val="lowerRoman"/>
      <w:lvlText w:val="%1."/>
      <w:lvlJc w:val="left"/>
      <w:pPr>
        <w:ind w:left="1199" w:hanging="360"/>
      </w:pPr>
      <w:rPr>
        <w:rFonts w:ascii="Arial" w:eastAsia="Arial" w:hAnsi="Arial" w:hint="default"/>
        <w:spacing w:val="-2"/>
        <w:w w:val="99"/>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18E41D52"/>
    <w:multiLevelType w:val="hybridMultilevel"/>
    <w:tmpl w:val="A4F6F95C"/>
    <w:lvl w:ilvl="0" w:tplc="FFFFFFFF">
      <w:start w:val="1"/>
      <w:numFmt w:val="lowerRoman"/>
      <w:lvlText w:val="%1."/>
      <w:lvlJc w:val="left"/>
      <w:pPr>
        <w:ind w:left="720" w:hanging="360"/>
      </w:pPr>
      <w:rPr>
        <w:rFonts w:ascii="Arial" w:eastAsia="Arial" w:hAnsi="Arial" w:hint="default"/>
        <w:spacing w:val="-2"/>
        <w:w w:val="99"/>
        <w:sz w:val="20"/>
        <w:szCs w:val="2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79" w15:restartNumberingAfterBreak="0">
    <w:nsid w:val="190A43D0"/>
    <w:multiLevelType w:val="hybridMultilevel"/>
    <w:tmpl w:val="2D2A14E4"/>
    <w:lvl w:ilvl="0" w:tplc="04090015">
      <w:start w:val="1"/>
      <w:numFmt w:val="upperLetter"/>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80" w15:restartNumberingAfterBreak="0">
    <w:nsid w:val="197C6FA5"/>
    <w:multiLevelType w:val="hybridMultilevel"/>
    <w:tmpl w:val="F53815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1AEB650C"/>
    <w:multiLevelType w:val="hybridMultilevel"/>
    <w:tmpl w:val="B024ECA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1B900B1E"/>
    <w:multiLevelType w:val="hybridMultilevel"/>
    <w:tmpl w:val="F4B683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1BAC5EE5"/>
    <w:multiLevelType w:val="hybridMultilevel"/>
    <w:tmpl w:val="224AF116"/>
    <w:lvl w:ilvl="0" w:tplc="FFFFFFFF">
      <w:start w:val="1"/>
      <w:numFmt w:val="lowerLetter"/>
      <w:lvlText w:val="%1."/>
      <w:lvlJc w:val="left"/>
      <w:pPr>
        <w:ind w:left="1199" w:hanging="360"/>
      </w:pPr>
    </w:lvl>
    <w:lvl w:ilvl="1" w:tplc="FFFFFFFF" w:tentative="1">
      <w:start w:val="1"/>
      <w:numFmt w:val="lowerLetter"/>
      <w:lvlText w:val="%2."/>
      <w:lvlJc w:val="left"/>
      <w:pPr>
        <w:ind w:left="1919" w:hanging="360"/>
      </w:pPr>
    </w:lvl>
    <w:lvl w:ilvl="2" w:tplc="FFFFFFFF" w:tentative="1">
      <w:start w:val="1"/>
      <w:numFmt w:val="lowerRoman"/>
      <w:lvlText w:val="%3."/>
      <w:lvlJc w:val="right"/>
      <w:pPr>
        <w:ind w:left="2639" w:hanging="180"/>
      </w:pPr>
    </w:lvl>
    <w:lvl w:ilvl="3" w:tplc="FFFFFFFF" w:tentative="1">
      <w:start w:val="1"/>
      <w:numFmt w:val="decimal"/>
      <w:lvlText w:val="%4."/>
      <w:lvlJc w:val="left"/>
      <w:pPr>
        <w:ind w:left="3359" w:hanging="360"/>
      </w:pPr>
    </w:lvl>
    <w:lvl w:ilvl="4" w:tplc="FFFFFFFF" w:tentative="1">
      <w:start w:val="1"/>
      <w:numFmt w:val="lowerLetter"/>
      <w:lvlText w:val="%5."/>
      <w:lvlJc w:val="left"/>
      <w:pPr>
        <w:ind w:left="4079" w:hanging="360"/>
      </w:pPr>
    </w:lvl>
    <w:lvl w:ilvl="5" w:tplc="FFFFFFFF" w:tentative="1">
      <w:start w:val="1"/>
      <w:numFmt w:val="lowerRoman"/>
      <w:lvlText w:val="%6."/>
      <w:lvlJc w:val="right"/>
      <w:pPr>
        <w:ind w:left="4799" w:hanging="180"/>
      </w:pPr>
    </w:lvl>
    <w:lvl w:ilvl="6" w:tplc="FFFFFFFF" w:tentative="1">
      <w:start w:val="1"/>
      <w:numFmt w:val="decimal"/>
      <w:lvlText w:val="%7."/>
      <w:lvlJc w:val="left"/>
      <w:pPr>
        <w:ind w:left="5519" w:hanging="360"/>
      </w:pPr>
    </w:lvl>
    <w:lvl w:ilvl="7" w:tplc="FFFFFFFF" w:tentative="1">
      <w:start w:val="1"/>
      <w:numFmt w:val="lowerLetter"/>
      <w:lvlText w:val="%8."/>
      <w:lvlJc w:val="left"/>
      <w:pPr>
        <w:ind w:left="6239" w:hanging="360"/>
      </w:pPr>
    </w:lvl>
    <w:lvl w:ilvl="8" w:tplc="FFFFFFFF" w:tentative="1">
      <w:start w:val="1"/>
      <w:numFmt w:val="lowerRoman"/>
      <w:lvlText w:val="%9."/>
      <w:lvlJc w:val="right"/>
      <w:pPr>
        <w:ind w:left="6959" w:hanging="180"/>
      </w:pPr>
    </w:lvl>
  </w:abstractNum>
  <w:abstractNum w:abstractNumId="84" w15:restartNumberingAfterBreak="0">
    <w:nsid w:val="1BB111C6"/>
    <w:multiLevelType w:val="hybridMultilevel"/>
    <w:tmpl w:val="2B0A8A28"/>
    <w:lvl w:ilvl="0" w:tplc="70DC0072">
      <w:start w:val="1"/>
      <w:numFmt w:val="decimal"/>
      <w:lvlText w:val="%1."/>
      <w:lvlJc w:val="left"/>
      <w:pPr>
        <w:ind w:left="720" w:hanging="360"/>
      </w:pPr>
      <w:rPr>
        <w:sz w:val="20"/>
        <w:szCs w:val="20"/>
      </w:rPr>
    </w:lvl>
    <w:lvl w:ilvl="1" w:tplc="FFFFFFFF" w:tentative="1">
      <w:start w:val="1"/>
      <w:numFmt w:val="lowerLetter"/>
      <w:lvlText w:val="%2."/>
      <w:lvlJc w:val="left"/>
      <w:pPr>
        <w:ind w:left="2219" w:hanging="360"/>
      </w:pPr>
    </w:lvl>
    <w:lvl w:ilvl="2" w:tplc="FFFFFFFF" w:tentative="1">
      <w:start w:val="1"/>
      <w:numFmt w:val="lowerRoman"/>
      <w:lvlText w:val="%3."/>
      <w:lvlJc w:val="right"/>
      <w:pPr>
        <w:ind w:left="2939" w:hanging="180"/>
      </w:pPr>
    </w:lvl>
    <w:lvl w:ilvl="3" w:tplc="FFFFFFFF" w:tentative="1">
      <w:start w:val="1"/>
      <w:numFmt w:val="decimal"/>
      <w:lvlText w:val="%4."/>
      <w:lvlJc w:val="left"/>
      <w:pPr>
        <w:ind w:left="3659" w:hanging="360"/>
      </w:pPr>
    </w:lvl>
    <w:lvl w:ilvl="4" w:tplc="FFFFFFFF" w:tentative="1">
      <w:start w:val="1"/>
      <w:numFmt w:val="lowerLetter"/>
      <w:lvlText w:val="%5."/>
      <w:lvlJc w:val="left"/>
      <w:pPr>
        <w:ind w:left="4379" w:hanging="360"/>
      </w:pPr>
    </w:lvl>
    <w:lvl w:ilvl="5" w:tplc="FFFFFFFF" w:tentative="1">
      <w:start w:val="1"/>
      <w:numFmt w:val="lowerRoman"/>
      <w:lvlText w:val="%6."/>
      <w:lvlJc w:val="right"/>
      <w:pPr>
        <w:ind w:left="5099" w:hanging="180"/>
      </w:pPr>
    </w:lvl>
    <w:lvl w:ilvl="6" w:tplc="FFFFFFFF" w:tentative="1">
      <w:start w:val="1"/>
      <w:numFmt w:val="decimal"/>
      <w:lvlText w:val="%7."/>
      <w:lvlJc w:val="left"/>
      <w:pPr>
        <w:ind w:left="5819" w:hanging="360"/>
      </w:pPr>
    </w:lvl>
    <w:lvl w:ilvl="7" w:tplc="FFFFFFFF" w:tentative="1">
      <w:start w:val="1"/>
      <w:numFmt w:val="lowerLetter"/>
      <w:lvlText w:val="%8."/>
      <w:lvlJc w:val="left"/>
      <w:pPr>
        <w:ind w:left="6539" w:hanging="360"/>
      </w:pPr>
    </w:lvl>
    <w:lvl w:ilvl="8" w:tplc="FFFFFFFF" w:tentative="1">
      <w:start w:val="1"/>
      <w:numFmt w:val="lowerRoman"/>
      <w:lvlText w:val="%9."/>
      <w:lvlJc w:val="right"/>
      <w:pPr>
        <w:ind w:left="7259" w:hanging="180"/>
      </w:pPr>
    </w:lvl>
  </w:abstractNum>
  <w:abstractNum w:abstractNumId="85" w15:restartNumberingAfterBreak="0">
    <w:nsid w:val="1C25683B"/>
    <w:multiLevelType w:val="hybridMultilevel"/>
    <w:tmpl w:val="C1D8224E"/>
    <w:lvl w:ilvl="0" w:tplc="F15885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1C330257"/>
    <w:multiLevelType w:val="hybridMultilevel"/>
    <w:tmpl w:val="F50A3028"/>
    <w:lvl w:ilvl="0" w:tplc="0256D7C0">
      <w:start w:val="1"/>
      <w:numFmt w:val="upperRoman"/>
      <w:lvlText w:val="%1."/>
      <w:lvlJc w:val="left"/>
      <w:pPr>
        <w:ind w:left="72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1C7D1CFB"/>
    <w:multiLevelType w:val="hybridMultilevel"/>
    <w:tmpl w:val="D14CF2C2"/>
    <w:lvl w:ilvl="0" w:tplc="0409000F">
      <w:start w:val="1"/>
      <w:numFmt w:val="decimal"/>
      <w:lvlText w:val="%1."/>
      <w:lvlJc w:val="left"/>
      <w:pPr>
        <w:ind w:left="1440" w:hanging="360"/>
      </w:pPr>
      <w:rPr>
        <w:rFonts w:hint="default"/>
        <w:b w:val="0"/>
        <w:bCs w:val="0"/>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15:restartNumberingAfterBreak="0">
    <w:nsid w:val="1C940158"/>
    <w:multiLevelType w:val="hybridMultilevel"/>
    <w:tmpl w:val="CD9ED7FA"/>
    <w:lvl w:ilvl="0" w:tplc="814CCA1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9" w15:restartNumberingAfterBreak="0">
    <w:nsid w:val="1D797427"/>
    <w:multiLevelType w:val="hybridMultilevel"/>
    <w:tmpl w:val="3F400382"/>
    <w:lvl w:ilvl="0" w:tplc="04090019">
      <w:start w:val="1"/>
      <w:numFmt w:val="lowerLetter"/>
      <w:lvlText w:val="%1."/>
      <w:lvlJc w:val="left"/>
      <w:pPr>
        <w:ind w:left="216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0" w15:restartNumberingAfterBreak="0">
    <w:nsid w:val="1DA4456C"/>
    <w:multiLevelType w:val="hybridMultilevel"/>
    <w:tmpl w:val="896EE3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1DCB2890"/>
    <w:multiLevelType w:val="hybridMultilevel"/>
    <w:tmpl w:val="C3E83226"/>
    <w:lvl w:ilvl="0" w:tplc="136ED03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2" w15:restartNumberingAfterBreak="0">
    <w:nsid w:val="1E1D6EF5"/>
    <w:multiLevelType w:val="hybridMultilevel"/>
    <w:tmpl w:val="5464F83A"/>
    <w:lvl w:ilvl="0" w:tplc="FFFFFFFF">
      <w:start w:val="1"/>
      <w:numFmt w:val="lowerLetter"/>
      <w:lvlText w:val="%1."/>
      <w:lvlJc w:val="left"/>
      <w:pPr>
        <w:ind w:left="720" w:hanging="360"/>
      </w:pPr>
      <w:rPr>
        <w:rFonts w:hint="default"/>
        <w:i w:val="0"/>
        <w:i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3" w15:restartNumberingAfterBreak="0">
    <w:nsid w:val="1F331E58"/>
    <w:multiLevelType w:val="hybridMultilevel"/>
    <w:tmpl w:val="F42CE5E8"/>
    <w:lvl w:ilvl="0" w:tplc="04090019">
      <w:start w:val="1"/>
      <w:numFmt w:val="lowerLetter"/>
      <w:lvlText w:val="%1."/>
      <w:lvlJc w:val="left"/>
      <w:pPr>
        <w:ind w:left="720" w:hanging="360"/>
      </w:pPr>
      <w:rPr>
        <w:rFonts w:hint="default"/>
        <w:spacing w:val="-1"/>
        <w:w w:val="9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2014672A"/>
    <w:multiLevelType w:val="hybridMultilevel"/>
    <w:tmpl w:val="A31E477E"/>
    <w:lvl w:ilvl="0" w:tplc="04090019">
      <w:start w:val="1"/>
      <w:numFmt w:val="lowerLetter"/>
      <w:lvlText w:val="%1."/>
      <w:lvlJc w:val="left"/>
      <w:pPr>
        <w:ind w:left="720" w:hanging="360"/>
      </w:pPr>
      <w:rPr>
        <w:rFonts w:hint="default"/>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15:restartNumberingAfterBreak="0">
    <w:nsid w:val="20DD7366"/>
    <w:multiLevelType w:val="hybridMultilevel"/>
    <w:tmpl w:val="A4389940"/>
    <w:lvl w:ilvl="0" w:tplc="F89C26D8">
      <w:start w:val="11"/>
      <w:numFmt w:val="upperRoman"/>
      <w:lvlText w:val="%1."/>
      <w:lvlJc w:val="left"/>
      <w:pPr>
        <w:ind w:left="1199"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20E764E9"/>
    <w:multiLevelType w:val="hybridMultilevel"/>
    <w:tmpl w:val="BC22E1BE"/>
    <w:lvl w:ilvl="0" w:tplc="3168B6FE">
      <w:start w:val="1"/>
      <w:numFmt w:val="upperLetter"/>
      <w:lvlText w:val="(%1)"/>
      <w:lvlJc w:val="left"/>
      <w:pPr>
        <w:ind w:left="720" w:hanging="360"/>
      </w:pPr>
      <w:rPr>
        <w:rFonts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211969B7"/>
    <w:multiLevelType w:val="hybridMultilevel"/>
    <w:tmpl w:val="62B66666"/>
    <w:lvl w:ilvl="0" w:tplc="FFFFFFFF">
      <w:start w:val="1"/>
      <w:numFmt w:val="lowerLetter"/>
      <w:lvlText w:val="%1."/>
      <w:lvlJc w:val="left"/>
      <w:pPr>
        <w:ind w:left="720" w:hanging="360"/>
      </w:pPr>
      <w:rPr>
        <w:rFonts w:hint="default"/>
        <w:i w:val="0"/>
        <w:i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8" w15:restartNumberingAfterBreak="0">
    <w:nsid w:val="213935BF"/>
    <w:multiLevelType w:val="hybridMultilevel"/>
    <w:tmpl w:val="51B87DBC"/>
    <w:lvl w:ilvl="0" w:tplc="11A64C74">
      <w:start w:val="1"/>
      <w:numFmt w:val="lowerRoman"/>
      <w:lvlText w:val="(%1)"/>
      <w:lvlJc w:val="left"/>
      <w:pPr>
        <w:ind w:left="720" w:hanging="360"/>
      </w:pPr>
      <w:rPr>
        <w:rFonts w:hint="default"/>
        <w:b w:val="0"/>
        <w:bCs w:val="0"/>
      </w:rPr>
    </w:lvl>
    <w:lvl w:ilvl="1" w:tplc="F9B89FBE">
      <w:start w:val="1"/>
      <w:numFmt w:val="decimal"/>
      <w:lvlText w:val="%2."/>
      <w:lvlJc w:val="left"/>
      <w:pPr>
        <w:ind w:left="720" w:hanging="360"/>
      </w:pPr>
      <w:rPr>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21B26A1E"/>
    <w:multiLevelType w:val="hybridMultilevel"/>
    <w:tmpl w:val="56FC7D9A"/>
    <w:lvl w:ilvl="0" w:tplc="89723E4C">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0" w15:restartNumberingAfterBreak="0">
    <w:nsid w:val="22F0145E"/>
    <w:multiLevelType w:val="hybridMultilevel"/>
    <w:tmpl w:val="0116E50A"/>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22F66B4F"/>
    <w:multiLevelType w:val="hybridMultilevel"/>
    <w:tmpl w:val="B14095A8"/>
    <w:lvl w:ilvl="0" w:tplc="FFFFFFFF">
      <w:start w:val="1"/>
      <w:numFmt w:val="decimal"/>
      <w:lvlText w:val="%1."/>
      <w:lvlJc w:val="left"/>
      <w:pPr>
        <w:ind w:left="720" w:hanging="360"/>
      </w:pPr>
    </w:lvl>
    <w:lvl w:ilvl="1" w:tplc="FFFFFFFF" w:tentative="1">
      <w:start w:val="1"/>
      <w:numFmt w:val="lowerLetter"/>
      <w:lvlText w:val="%2."/>
      <w:lvlJc w:val="left"/>
      <w:pPr>
        <w:ind w:left="2219" w:hanging="360"/>
      </w:pPr>
    </w:lvl>
    <w:lvl w:ilvl="2" w:tplc="FFFFFFFF" w:tentative="1">
      <w:start w:val="1"/>
      <w:numFmt w:val="lowerRoman"/>
      <w:lvlText w:val="%3."/>
      <w:lvlJc w:val="right"/>
      <w:pPr>
        <w:ind w:left="2939" w:hanging="180"/>
      </w:pPr>
    </w:lvl>
    <w:lvl w:ilvl="3" w:tplc="FFFFFFFF" w:tentative="1">
      <w:start w:val="1"/>
      <w:numFmt w:val="decimal"/>
      <w:lvlText w:val="%4."/>
      <w:lvlJc w:val="left"/>
      <w:pPr>
        <w:ind w:left="3659" w:hanging="360"/>
      </w:pPr>
    </w:lvl>
    <w:lvl w:ilvl="4" w:tplc="FFFFFFFF" w:tentative="1">
      <w:start w:val="1"/>
      <w:numFmt w:val="lowerLetter"/>
      <w:lvlText w:val="%5."/>
      <w:lvlJc w:val="left"/>
      <w:pPr>
        <w:ind w:left="4379" w:hanging="360"/>
      </w:pPr>
    </w:lvl>
    <w:lvl w:ilvl="5" w:tplc="FFFFFFFF" w:tentative="1">
      <w:start w:val="1"/>
      <w:numFmt w:val="lowerRoman"/>
      <w:lvlText w:val="%6."/>
      <w:lvlJc w:val="right"/>
      <w:pPr>
        <w:ind w:left="5099" w:hanging="180"/>
      </w:pPr>
    </w:lvl>
    <w:lvl w:ilvl="6" w:tplc="FFFFFFFF" w:tentative="1">
      <w:start w:val="1"/>
      <w:numFmt w:val="decimal"/>
      <w:lvlText w:val="%7."/>
      <w:lvlJc w:val="left"/>
      <w:pPr>
        <w:ind w:left="5819" w:hanging="360"/>
      </w:pPr>
    </w:lvl>
    <w:lvl w:ilvl="7" w:tplc="FFFFFFFF" w:tentative="1">
      <w:start w:val="1"/>
      <w:numFmt w:val="lowerLetter"/>
      <w:lvlText w:val="%8."/>
      <w:lvlJc w:val="left"/>
      <w:pPr>
        <w:ind w:left="6539" w:hanging="360"/>
      </w:pPr>
    </w:lvl>
    <w:lvl w:ilvl="8" w:tplc="FFFFFFFF" w:tentative="1">
      <w:start w:val="1"/>
      <w:numFmt w:val="lowerRoman"/>
      <w:lvlText w:val="%9."/>
      <w:lvlJc w:val="right"/>
      <w:pPr>
        <w:ind w:left="7259" w:hanging="180"/>
      </w:pPr>
    </w:lvl>
  </w:abstractNum>
  <w:abstractNum w:abstractNumId="102" w15:restartNumberingAfterBreak="0">
    <w:nsid w:val="23176DA2"/>
    <w:multiLevelType w:val="hybridMultilevel"/>
    <w:tmpl w:val="335A740E"/>
    <w:lvl w:ilvl="0" w:tplc="04090019">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3" w15:restartNumberingAfterBreak="0">
    <w:nsid w:val="234725EE"/>
    <w:multiLevelType w:val="hybridMultilevel"/>
    <w:tmpl w:val="902C7FF4"/>
    <w:lvl w:ilvl="0" w:tplc="0409000F">
      <w:start w:val="1"/>
      <w:numFmt w:val="decimal"/>
      <w:lvlText w:val="%1."/>
      <w:lvlJc w:val="left"/>
      <w:pPr>
        <w:ind w:left="1440" w:hanging="360"/>
      </w:pPr>
      <w:rPr>
        <w:rFonts w:hint="default"/>
        <w:b w:val="0"/>
        <w:bCs w:val="0"/>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15:restartNumberingAfterBreak="0">
    <w:nsid w:val="237166A6"/>
    <w:multiLevelType w:val="hybridMultilevel"/>
    <w:tmpl w:val="22F2EB8A"/>
    <w:lvl w:ilvl="0" w:tplc="04090019">
      <w:start w:val="1"/>
      <w:numFmt w:val="lowerLetter"/>
      <w:lvlText w:val="%1."/>
      <w:lvlJc w:val="left"/>
      <w:pPr>
        <w:ind w:left="2160" w:hanging="360"/>
      </w:pPr>
      <w:rPr>
        <w:rFonts w:hint="default"/>
      </w:rPr>
    </w:lvl>
    <w:lvl w:ilvl="1" w:tplc="04090019" w:tentative="1">
      <w:start w:val="1"/>
      <w:numFmt w:val="lowerLetter"/>
      <w:lvlText w:val="%2."/>
      <w:lvlJc w:val="left"/>
      <w:pPr>
        <w:ind w:left="2939" w:hanging="360"/>
      </w:pPr>
    </w:lvl>
    <w:lvl w:ilvl="2" w:tplc="0409001B" w:tentative="1">
      <w:start w:val="1"/>
      <w:numFmt w:val="lowerRoman"/>
      <w:lvlText w:val="%3."/>
      <w:lvlJc w:val="right"/>
      <w:pPr>
        <w:ind w:left="3659" w:hanging="180"/>
      </w:pPr>
    </w:lvl>
    <w:lvl w:ilvl="3" w:tplc="0409000F" w:tentative="1">
      <w:start w:val="1"/>
      <w:numFmt w:val="decimal"/>
      <w:lvlText w:val="%4."/>
      <w:lvlJc w:val="left"/>
      <w:pPr>
        <w:ind w:left="4379" w:hanging="360"/>
      </w:pPr>
    </w:lvl>
    <w:lvl w:ilvl="4" w:tplc="04090019" w:tentative="1">
      <w:start w:val="1"/>
      <w:numFmt w:val="lowerLetter"/>
      <w:lvlText w:val="%5."/>
      <w:lvlJc w:val="left"/>
      <w:pPr>
        <w:ind w:left="5099" w:hanging="360"/>
      </w:pPr>
    </w:lvl>
    <w:lvl w:ilvl="5" w:tplc="0409001B" w:tentative="1">
      <w:start w:val="1"/>
      <w:numFmt w:val="lowerRoman"/>
      <w:lvlText w:val="%6."/>
      <w:lvlJc w:val="right"/>
      <w:pPr>
        <w:ind w:left="5819" w:hanging="180"/>
      </w:pPr>
    </w:lvl>
    <w:lvl w:ilvl="6" w:tplc="0409000F" w:tentative="1">
      <w:start w:val="1"/>
      <w:numFmt w:val="decimal"/>
      <w:lvlText w:val="%7."/>
      <w:lvlJc w:val="left"/>
      <w:pPr>
        <w:ind w:left="6539" w:hanging="360"/>
      </w:pPr>
    </w:lvl>
    <w:lvl w:ilvl="7" w:tplc="04090019" w:tentative="1">
      <w:start w:val="1"/>
      <w:numFmt w:val="lowerLetter"/>
      <w:lvlText w:val="%8."/>
      <w:lvlJc w:val="left"/>
      <w:pPr>
        <w:ind w:left="7259" w:hanging="360"/>
      </w:pPr>
    </w:lvl>
    <w:lvl w:ilvl="8" w:tplc="0409001B" w:tentative="1">
      <w:start w:val="1"/>
      <w:numFmt w:val="lowerRoman"/>
      <w:lvlText w:val="%9."/>
      <w:lvlJc w:val="right"/>
      <w:pPr>
        <w:ind w:left="7979" w:hanging="180"/>
      </w:pPr>
    </w:lvl>
  </w:abstractNum>
  <w:abstractNum w:abstractNumId="105" w15:restartNumberingAfterBreak="0">
    <w:nsid w:val="23F52479"/>
    <w:multiLevelType w:val="hybridMultilevel"/>
    <w:tmpl w:val="E8B29524"/>
    <w:lvl w:ilvl="0" w:tplc="F15885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24160CDF"/>
    <w:multiLevelType w:val="multilevel"/>
    <w:tmpl w:val="FFFFFFFF"/>
    <w:lvl w:ilvl="0">
      <w:start w:val="1"/>
      <w:numFmt w:val="decimal"/>
      <w:lvlText w:val="%1."/>
      <w:lvlJc w:val="left"/>
      <w:pPr>
        <w:ind w:left="839" w:hanging="360"/>
      </w:pPr>
      <w:rPr>
        <w:rFonts w:ascii="Calibri" w:hAnsi="Calibri" w:cs="Calibri"/>
        <w:b w:val="0"/>
        <w:bCs w:val="0"/>
        <w:spacing w:val="3"/>
        <w:w w:val="96"/>
        <w:sz w:val="22"/>
        <w:szCs w:val="22"/>
      </w:rPr>
    </w:lvl>
    <w:lvl w:ilvl="1">
      <w:numFmt w:val="bullet"/>
      <w:lvlText w:val="•"/>
      <w:lvlJc w:val="left"/>
      <w:pPr>
        <w:ind w:left="1841" w:hanging="360"/>
      </w:pPr>
    </w:lvl>
    <w:lvl w:ilvl="2">
      <w:numFmt w:val="bullet"/>
      <w:lvlText w:val="•"/>
      <w:lvlJc w:val="left"/>
      <w:pPr>
        <w:ind w:left="2843" w:hanging="360"/>
      </w:pPr>
    </w:lvl>
    <w:lvl w:ilvl="3">
      <w:numFmt w:val="bullet"/>
      <w:lvlText w:val="•"/>
      <w:lvlJc w:val="left"/>
      <w:pPr>
        <w:ind w:left="3845" w:hanging="360"/>
      </w:pPr>
    </w:lvl>
    <w:lvl w:ilvl="4">
      <w:numFmt w:val="bullet"/>
      <w:lvlText w:val="•"/>
      <w:lvlJc w:val="left"/>
      <w:pPr>
        <w:ind w:left="4847" w:hanging="360"/>
      </w:pPr>
    </w:lvl>
    <w:lvl w:ilvl="5">
      <w:numFmt w:val="bullet"/>
      <w:lvlText w:val="•"/>
      <w:lvlJc w:val="left"/>
      <w:pPr>
        <w:ind w:left="5849" w:hanging="360"/>
      </w:pPr>
    </w:lvl>
    <w:lvl w:ilvl="6">
      <w:numFmt w:val="bullet"/>
      <w:lvlText w:val="•"/>
      <w:lvlJc w:val="left"/>
      <w:pPr>
        <w:ind w:left="6851" w:hanging="360"/>
      </w:pPr>
    </w:lvl>
    <w:lvl w:ilvl="7">
      <w:numFmt w:val="bullet"/>
      <w:lvlText w:val="•"/>
      <w:lvlJc w:val="left"/>
      <w:pPr>
        <w:ind w:left="7853" w:hanging="360"/>
      </w:pPr>
    </w:lvl>
    <w:lvl w:ilvl="8">
      <w:numFmt w:val="bullet"/>
      <w:lvlText w:val="•"/>
      <w:lvlJc w:val="left"/>
      <w:pPr>
        <w:ind w:left="8855" w:hanging="360"/>
      </w:pPr>
    </w:lvl>
  </w:abstractNum>
  <w:abstractNum w:abstractNumId="107" w15:restartNumberingAfterBreak="0">
    <w:nsid w:val="242F48D1"/>
    <w:multiLevelType w:val="multilevel"/>
    <w:tmpl w:val="2918D88C"/>
    <w:styleLink w:val="CurrentList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24AB694E"/>
    <w:multiLevelType w:val="hybridMultilevel"/>
    <w:tmpl w:val="13F84DB0"/>
    <w:lvl w:ilvl="0" w:tplc="C598F49C">
      <w:start w:val="1"/>
      <w:numFmt w:val="upperRoman"/>
      <w:lvlText w:val="%1."/>
      <w:lvlJc w:val="left"/>
      <w:pPr>
        <w:ind w:left="72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25211A12"/>
    <w:multiLevelType w:val="hybridMultilevel"/>
    <w:tmpl w:val="D2129C90"/>
    <w:lvl w:ilvl="0" w:tplc="22A468B6">
      <w:start w:val="1"/>
      <w:numFmt w:val="upperRoman"/>
      <w:lvlText w:val="I%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252E1736"/>
    <w:multiLevelType w:val="hybridMultilevel"/>
    <w:tmpl w:val="1C3C9D8C"/>
    <w:lvl w:ilvl="0" w:tplc="7376033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1" w15:restartNumberingAfterBreak="0">
    <w:nsid w:val="269028A9"/>
    <w:multiLevelType w:val="hybridMultilevel"/>
    <w:tmpl w:val="BA8E79EE"/>
    <w:lvl w:ilvl="0" w:tplc="51B02F0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26BA71BE"/>
    <w:multiLevelType w:val="hybridMultilevel"/>
    <w:tmpl w:val="6C428224"/>
    <w:lvl w:ilvl="0" w:tplc="FFFFFFFF">
      <w:start w:val="1"/>
      <w:numFmt w:val="decimal"/>
      <w:lvlText w:val="%1."/>
      <w:lvlJc w:val="left"/>
      <w:pPr>
        <w:ind w:left="720" w:hanging="360"/>
      </w:pPr>
      <w:rPr>
        <w:rFonts w:hint="default"/>
        <w:b w:val="0"/>
        <w:bCs w:val="0"/>
        <w:sz w:val="20"/>
        <w:szCs w:val="2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3" w15:restartNumberingAfterBreak="0">
    <w:nsid w:val="26E31002"/>
    <w:multiLevelType w:val="hybridMultilevel"/>
    <w:tmpl w:val="96BAD26A"/>
    <w:lvl w:ilvl="0" w:tplc="ED86CEC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B0AE34">
      <w:start w:val="1"/>
      <w:numFmt w:val="lowerLetter"/>
      <w:lvlText w:val="%2"/>
      <w:lvlJc w:val="left"/>
      <w:pPr>
        <w:ind w:left="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108DCEA">
      <w:start w:val="1"/>
      <w:numFmt w:val="lowerRoman"/>
      <w:lvlText w:val="%3"/>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68421F4">
      <w:start w:val="1"/>
      <w:numFmt w:val="decimal"/>
      <w:lvlRestart w:val="0"/>
      <w:lvlText w:val="(%4)"/>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906A082">
      <w:start w:val="1"/>
      <w:numFmt w:val="lowerLetter"/>
      <w:lvlText w:val="%5"/>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95E888A">
      <w:start w:val="1"/>
      <w:numFmt w:val="lowerRoman"/>
      <w:lvlText w:val="%6"/>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53456FE">
      <w:start w:val="1"/>
      <w:numFmt w:val="decimal"/>
      <w:lvlText w:val="%7"/>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108B4D6">
      <w:start w:val="1"/>
      <w:numFmt w:val="lowerLetter"/>
      <w:lvlText w:val="%8"/>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330B95C">
      <w:start w:val="1"/>
      <w:numFmt w:val="lowerRoman"/>
      <w:lvlText w:val="%9"/>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4" w15:restartNumberingAfterBreak="0">
    <w:nsid w:val="273263EA"/>
    <w:multiLevelType w:val="hybridMultilevel"/>
    <w:tmpl w:val="CBBC7ECC"/>
    <w:lvl w:ilvl="0" w:tplc="84785764">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278A08C8"/>
    <w:multiLevelType w:val="hybridMultilevel"/>
    <w:tmpl w:val="C9A2DF2E"/>
    <w:lvl w:ilvl="0" w:tplc="2F8ED716">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28933EF4"/>
    <w:multiLevelType w:val="hybridMultilevel"/>
    <w:tmpl w:val="C7F6B422"/>
    <w:lvl w:ilvl="0" w:tplc="9F3E9670">
      <w:start w:val="1"/>
      <w:numFmt w:val="lowerRoman"/>
      <w:lvlText w:val="(%1)"/>
      <w:lvlJc w:val="right"/>
      <w:pPr>
        <w:ind w:left="1872" w:hanging="360"/>
      </w:pPr>
      <w:rPr>
        <w:rFonts w:hint="default"/>
        <w:color w:val="000000" w:themeColor="text1"/>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17" w15:restartNumberingAfterBreak="0">
    <w:nsid w:val="290F5506"/>
    <w:multiLevelType w:val="hybridMultilevel"/>
    <w:tmpl w:val="4EAA3BD8"/>
    <w:lvl w:ilvl="0" w:tplc="0409000F">
      <w:start w:val="1"/>
      <w:numFmt w:val="decimal"/>
      <w:lvlText w:val="%1."/>
      <w:lvlJc w:val="left"/>
      <w:pPr>
        <w:ind w:left="720" w:hanging="360"/>
      </w:pPr>
    </w:lvl>
    <w:lvl w:ilvl="1" w:tplc="FFFFFFFF" w:tentative="1">
      <w:start w:val="1"/>
      <w:numFmt w:val="lowerLetter"/>
      <w:lvlText w:val="%2."/>
      <w:lvlJc w:val="left"/>
      <w:pPr>
        <w:ind w:left="2700" w:hanging="360"/>
      </w:pPr>
    </w:lvl>
    <w:lvl w:ilvl="2" w:tplc="FFFFFFFF" w:tentative="1">
      <w:start w:val="1"/>
      <w:numFmt w:val="lowerRoman"/>
      <w:lvlText w:val="%3."/>
      <w:lvlJc w:val="right"/>
      <w:pPr>
        <w:ind w:left="3420" w:hanging="180"/>
      </w:pPr>
    </w:lvl>
    <w:lvl w:ilvl="3" w:tplc="FFFFFFFF" w:tentative="1">
      <w:start w:val="1"/>
      <w:numFmt w:val="decimal"/>
      <w:lvlText w:val="%4."/>
      <w:lvlJc w:val="left"/>
      <w:pPr>
        <w:ind w:left="4140" w:hanging="360"/>
      </w:pPr>
    </w:lvl>
    <w:lvl w:ilvl="4" w:tplc="FFFFFFFF" w:tentative="1">
      <w:start w:val="1"/>
      <w:numFmt w:val="lowerLetter"/>
      <w:lvlText w:val="%5."/>
      <w:lvlJc w:val="left"/>
      <w:pPr>
        <w:ind w:left="4860" w:hanging="360"/>
      </w:pPr>
    </w:lvl>
    <w:lvl w:ilvl="5" w:tplc="FFFFFFFF" w:tentative="1">
      <w:start w:val="1"/>
      <w:numFmt w:val="lowerRoman"/>
      <w:lvlText w:val="%6."/>
      <w:lvlJc w:val="right"/>
      <w:pPr>
        <w:ind w:left="5580" w:hanging="180"/>
      </w:pPr>
    </w:lvl>
    <w:lvl w:ilvl="6" w:tplc="FFFFFFFF" w:tentative="1">
      <w:start w:val="1"/>
      <w:numFmt w:val="decimal"/>
      <w:lvlText w:val="%7."/>
      <w:lvlJc w:val="left"/>
      <w:pPr>
        <w:ind w:left="6300" w:hanging="360"/>
      </w:pPr>
    </w:lvl>
    <w:lvl w:ilvl="7" w:tplc="FFFFFFFF" w:tentative="1">
      <w:start w:val="1"/>
      <w:numFmt w:val="lowerLetter"/>
      <w:lvlText w:val="%8."/>
      <w:lvlJc w:val="left"/>
      <w:pPr>
        <w:ind w:left="7020" w:hanging="360"/>
      </w:pPr>
    </w:lvl>
    <w:lvl w:ilvl="8" w:tplc="FFFFFFFF" w:tentative="1">
      <w:start w:val="1"/>
      <w:numFmt w:val="lowerRoman"/>
      <w:lvlText w:val="%9."/>
      <w:lvlJc w:val="right"/>
      <w:pPr>
        <w:ind w:left="7740" w:hanging="180"/>
      </w:pPr>
    </w:lvl>
  </w:abstractNum>
  <w:abstractNum w:abstractNumId="118" w15:restartNumberingAfterBreak="0">
    <w:nsid w:val="293A403B"/>
    <w:multiLevelType w:val="hybridMultilevel"/>
    <w:tmpl w:val="8E2E09DE"/>
    <w:lvl w:ilvl="0" w:tplc="F812550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AE2C55C">
      <w:start w:val="1"/>
      <w:numFmt w:val="lowerLetter"/>
      <w:lvlText w:val="%2"/>
      <w:lvlJc w:val="left"/>
      <w:pPr>
        <w:ind w:left="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8B4C9D2">
      <w:start w:val="1"/>
      <w:numFmt w:val="lowerRoman"/>
      <w:lvlText w:val="%3"/>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2C2B174">
      <w:start w:val="1"/>
      <w:numFmt w:val="lowerLetter"/>
      <w:lvlRestart w:val="0"/>
      <w:lvlText w:val="(%4)"/>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F44C8A0">
      <w:start w:val="1"/>
      <w:numFmt w:val="lowerLetter"/>
      <w:lvlText w:val="%5"/>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DEA6848">
      <w:start w:val="1"/>
      <w:numFmt w:val="lowerRoman"/>
      <w:lvlText w:val="%6"/>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3A6CC2A">
      <w:start w:val="1"/>
      <w:numFmt w:val="decimal"/>
      <w:lvlText w:val="%7"/>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5B8540A">
      <w:start w:val="1"/>
      <w:numFmt w:val="lowerLetter"/>
      <w:lvlText w:val="%8"/>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34C3DB4">
      <w:start w:val="1"/>
      <w:numFmt w:val="lowerRoman"/>
      <w:lvlText w:val="%9"/>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9" w15:restartNumberingAfterBreak="0">
    <w:nsid w:val="293C1B15"/>
    <w:multiLevelType w:val="hybridMultilevel"/>
    <w:tmpl w:val="F8DCA786"/>
    <w:lvl w:ilvl="0" w:tplc="185E15D6">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20" w15:restartNumberingAfterBreak="0">
    <w:nsid w:val="29A1473C"/>
    <w:multiLevelType w:val="hybridMultilevel"/>
    <w:tmpl w:val="5CAE14C0"/>
    <w:lvl w:ilvl="0" w:tplc="04090019">
      <w:start w:val="1"/>
      <w:numFmt w:val="lowerLetter"/>
      <w:lvlText w:val="%1."/>
      <w:lvlJc w:val="left"/>
      <w:pPr>
        <w:ind w:left="720" w:hanging="360"/>
      </w:pPr>
      <w:rPr>
        <w:rFonts w:hint="default"/>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1" w15:restartNumberingAfterBreak="0">
    <w:nsid w:val="29CD5C47"/>
    <w:multiLevelType w:val="hybridMultilevel"/>
    <w:tmpl w:val="D64EFF4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29D34C16"/>
    <w:multiLevelType w:val="hybridMultilevel"/>
    <w:tmpl w:val="73945400"/>
    <w:lvl w:ilvl="0" w:tplc="22A468B6">
      <w:start w:val="1"/>
      <w:numFmt w:val="upperRoman"/>
      <w:lvlText w:val="I%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29DF131A"/>
    <w:multiLevelType w:val="hybridMultilevel"/>
    <w:tmpl w:val="073873C4"/>
    <w:lvl w:ilvl="0" w:tplc="04090019">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24" w15:restartNumberingAfterBreak="0">
    <w:nsid w:val="2A611071"/>
    <w:multiLevelType w:val="hybridMultilevel"/>
    <w:tmpl w:val="F65CBD56"/>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2A844CB2"/>
    <w:multiLevelType w:val="hybridMultilevel"/>
    <w:tmpl w:val="1F3247D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2ABE73C0"/>
    <w:multiLevelType w:val="hybridMultilevel"/>
    <w:tmpl w:val="6262B254"/>
    <w:lvl w:ilvl="0" w:tplc="C82E28B8">
      <w:start w:val="8"/>
      <w:numFmt w:val="upperRoman"/>
      <w:lvlText w:val="%1."/>
      <w:lvlJc w:val="left"/>
      <w:pPr>
        <w:ind w:left="72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2ADB417B"/>
    <w:multiLevelType w:val="hybridMultilevel"/>
    <w:tmpl w:val="82325926"/>
    <w:lvl w:ilvl="0" w:tplc="37087650">
      <w:start w:val="2"/>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2B245240"/>
    <w:multiLevelType w:val="hybridMultilevel"/>
    <w:tmpl w:val="6A5EF5F4"/>
    <w:lvl w:ilvl="0" w:tplc="20805002">
      <w:start w:val="4"/>
      <w:numFmt w:val="upperRoman"/>
      <w:lvlText w:val="%1."/>
      <w:lvlJc w:val="left"/>
      <w:pPr>
        <w:ind w:left="72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2B7F7498"/>
    <w:multiLevelType w:val="multilevel"/>
    <w:tmpl w:val="135AD02A"/>
    <w:lvl w:ilvl="0">
      <w:start w:val="1"/>
      <w:numFmt w:val="decimal"/>
      <w:lvlText w:val="%1."/>
      <w:lvlJc w:val="left"/>
      <w:pPr>
        <w:ind w:left="839" w:hanging="360"/>
      </w:pPr>
      <w:rPr>
        <w:rFonts w:ascii="Times New Roman" w:hAnsi="Times New Roman" w:cs="Times New Roman" w:hint="default"/>
        <w:b w:val="0"/>
        <w:bCs w:val="0"/>
        <w:spacing w:val="3"/>
        <w:w w:val="96"/>
        <w:sz w:val="20"/>
        <w:szCs w:val="20"/>
      </w:rPr>
    </w:lvl>
    <w:lvl w:ilvl="1">
      <w:numFmt w:val="bullet"/>
      <w:lvlText w:val="•"/>
      <w:lvlJc w:val="left"/>
      <w:pPr>
        <w:ind w:left="1841" w:hanging="360"/>
      </w:pPr>
    </w:lvl>
    <w:lvl w:ilvl="2">
      <w:numFmt w:val="bullet"/>
      <w:lvlText w:val="•"/>
      <w:lvlJc w:val="left"/>
      <w:pPr>
        <w:ind w:left="2843" w:hanging="360"/>
      </w:pPr>
    </w:lvl>
    <w:lvl w:ilvl="3">
      <w:numFmt w:val="bullet"/>
      <w:lvlText w:val="•"/>
      <w:lvlJc w:val="left"/>
      <w:pPr>
        <w:ind w:left="3845" w:hanging="360"/>
      </w:pPr>
    </w:lvl>
    <w:lvl w:ilvl="4">
      <w:numFmt w:val="bullet"/>
      <w:lvlText w:val="•"/>
      <w:lvlJc w:val="left"/>
      <w:pPr>
        <w:ind w:left="4847" w:hanging="360"/>
      </w:pPr>
    </w:lvl>
    <w:lvl w:ilvl="5">
      <w:numFmt w:val="bullet"/>
      <w:lvlText w:val="•"/>
      <w:lvlJc w:val="left"/>
      <w:pPr>
        <w:ind w:left="5849" w:hanging="360"/>
      </w:pPr>
    </w:lvl>
    <w:lvl w:ilvl="6">
      <w:numFmt w:val="bullet"/>
      <w:lvlText w:val="•"/>
      <w:lvlJc w:val="left"/>
      <w:pPr>
        <w:ind w:left="6851" w:hanging="360"/>
      </w:pPr>
    </w:lvl>
    <w:lvl w:ilvl="7">
      <w:numFmt w:val="bullet"/>
      <w:lvlText w:val="•"/>
      <w:lvlJc w:val="left"/>
      <w:pPr>
        <w:ind w:left="7853" w:hanging="360"/>
      </w:pPr>
    </w:lvl>
    <w:lvl w:ilvl="8">
      <w:numFmt w:val="bullet"/>
      <w:lvlText w:val="•"/>
      <w:lvlJc w:val="left"/>
      <w:pPr>
        <w:ind w:left="8855" w:hanging="360"/>
      </w:pPr>
    </w:lvl>
  </w:abstractNum>
  <w:abstractNum w:abstractNumId="130" w15:restartNumberingAfterBreak="0">
    <w:nsid w:val="2BA76103"/>
    <w:multiLevelType w:val="hybridMultilevel"/>
    <w:tmpl w:val="E2B4C37E"/>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2C54462C"/>
    <w:multiLevelType w:val="hybridMultilevel"/>
    <w:tmpl w:val="8EC6E8A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2" w15:restartNumberingAfterBreak="0">
    <w:nsid w:val="2C767422"/>
    <w:multiLevelType w:val="hybridMultilevel"/>
    <w:tmpl w:val="539044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2CB37DB5"/>
    <w:multiLevelType w:val="hybridMultilevel"/>
    <w:tmpl w:val="9DAE861A"/>
    <w:lvl w:ilvl="0" w:tplc="0256D7C0">
      <w:start w:val="1"/>
      <w:numFmt w:val="upperRoman"/>
      <w:lvlText w:val="%1."/>
      <w:lvlJc w:val="left"/>
      <w:pPr>
        <w:ind w:left="1199" w:hanging="360"/>
      </w:pPr>
      <w:rPr>
        <w:rFonts w:hint="default"/>
        <w:b/>
        <w:bCs/>
      </w:rPr>
    </w:lvl>
    <w:lvl w:ilvl="1" w:tplc="04090019" w:tentative="1">
      <w:start w:val="1"/>
      <w:numFmt w:val="lowerLetter"/>
      <w:lvlText w:val="%2."/>
      <w:lvlJc w:val="left"/>
      <w:pPr>
        <w:ind w:left="1919" w:hanging="360"/>
      </w:pPr>
    </w:lvl>
    <w:lvl w:ilvl="2" w:tplc="0409001B" w:tentative="1">
      <w:start w:val="1"/>
      <w:numFmt w:val="lowerRoman"/>
      <w:lvlText w:val="%3."/>
      <w:lvlJc w:val="right"/>
      <w:pPr>
        <w:ind w:left="2639" w:hanging="180"/>
      </w:pPr>
    </w:lvl>
    <w:lvl w:ilvl="3" w:tplc="0409000F" w:tentative="1">
      <w:start w:val="1"/>
      <w:numFmt w:val="decimal"/>
      <w:lvlText w:val="%4."/>
      <w:lvlJc w:val="left"/>
      <w:pPr>
        <w:ind w:left="3359" w:hanging="360"/>
      </w:pPr>
    </w:lvl>
    <w:lvl w:ilvl="4" w:tplc="04090019" w:tentative="1">
      <w:start w:val="1"/>
      <w:numFmt w:val="lowerLetter"/>
      <w:lvlText w:val="%5."/>
      <w:lvlJc w:val="left"/>
      <w:pPr>
        <w:ind w:left="4079" w:hanging="360"/>
      </w:pPr>
    </w:lvl>
    <w:lvl w:ilvl="5" w:tplc="0409001B" w:tentative="1">
      <w:start w:val="1"/>
      <w:numFmt w:val="lowerRoman"/>
      <w:lvlText w:val="%6."/>
      <w:lvlJc w:val="right"/>
      <w:pPr>
        <w:ind w:left="4799" w:hanging="180"/>
      </w:pPr>
    </w:lvl>
    <w:lvl w:ilvl="6" w:tplc="0409000F" w:tentative="1">
      <w:start w:val="1"/>
      <w:numFmt w:val="decimal"/>
      <w:lvlText w:val="%7."/>
      <w:lvlJc w:val="left"/>
      <w:pPr>
        <w:ind w:left="5519" w:hanging="360"/>
      </w:pPr>
    </w:lvl>
    <w:lvl w:ilvl="7" w:tplc="04090019" w:tentative="1">
      <w:start w:val="1"/>
      <w:numFmt w:val="lowerLetter"/>
      <w:lvlText w:val="%8."/>
      <w:lvlJc w:val="left"/>
      <w:pPr>
        <w:ind w:left="6239" w:hanging="360"/>
      </w:pPr>
    </w:lvl>
    <w:lvl w:ilvl="8" w:tplc="0409001B" w:tentative="1">
      <w:start w:val="1"/>
      <w:numFmt w:val="lowerRoman"/>
      <w:lvlText w:val="%9."/>
      <w:lvlJc w:val="right"/>
      <w:pPr>
        <w:ind w:left="6959" w:hanging="180"/>
      </w:pPr>
    </w:lvl>
  </w:abstractNum>
  <w:abstractNum w:abstractNumId="134" w15:restartNumberingAfterBreak="0">
    <w:nsid w:val="2CB72C58"/>
    <w:multiLevelType w:val="hybridMultilevel"/>
    <w:tmpl w:val="21F4D3D4"/>
    <w:lvl w:ilvl="0" w:tplc="04090015">
      <w:start w:val="1"/>
      <w:numFmt w:val="upperLetter"/>
      <w:lvlText w:val="%1."/>
      <w:lvlJc w:val="left"/>
      <w:pPr>
        <w:ind w:left="1199"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2CB84C54"/>
    <w:multiLevelType w:val="hybridMultilevel"/>
    <w:tmpl w:val="E982D8D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2CC24F8D"/>
    <w:multiLevelType w:val="hybridMultilevel"/>
    <w:tmpl w:val="9300E2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7" w15:restartNumberingAfterBreak="0">
    <w:nsid w:val="2CDC1DDA"/>
    <w:multiLevelType w:val="hybridMultilevel"/>
    <w:tmpl w:val="B14095A8"/>
    <w:lvl w:ilvl="0" w:tplc="FFFFFFFF">
      <w:start w:val="1"/>
      <w:numFmt w:val="decimal"/>
      <w:lvlText w:val="%1."/>
      <w:lvlJc w:val="left"/>
      <w:pPr>
        <w:ind w:left="720" w:hanging="360"/>
      </w:pPr>
    </w:lvl>
    <w:lvl w:ilvl="1" w:tplc="FFFFFFFF" w:tentative="1">
      <w:start w:val="1"/>
      <w:numFmt w:val="lowerLetter"/>
      <w:lvlText w:val="%2."/>
      <w:lvlJc w:val="left"/>
      <w:pPr>
        <w:ind w:left="2219" w:hanging="360"/>
      </w:pPr>
    </w:lvl>
    <w:lvl w:ilvl="2" w:tplc="FFFFFFFF" w:tentative="1">
      <w:start w:val="1"/>
      <w:numFmt w:val="lowerRoman"/>
      <w:lvlText w:val="%3."/>
      <w:lvlJc w:val="right"/>
      <w:pPr>
        <w:ind w:left="2939" w:hanging="180"/>
      </w:pPr>
    </w:lvl>
    <w:lvl w:ilvl="3" w:tplc="FFFFFFFF" w:tentative="1">
      <w:start w:val="1"/>
      <w:numFmt w:val="decimal"/>
      <w:lvlText w:val="%4."/>
      <w:lvlJc w:val="left"/>
      <w:pPr>
        <w:ind w:left="3659" w:hanging="360"/>
      </w:pPr>
    </w:lvl>
    <w:lvl w:ilvl="4" w:tplc="FFFFFFFF" w:tentative="1">
      <w:start w:val="1"/>
      <w:numFmt w:val="lowerLetter"/>
      <w:lvlText w:val="%5."/>
      <w:lvlJc w:val="left"/>
      <w:pPr>
        <w:ind w:left="4379" w:hanging="360"/>
      </w:pPr>
    </w:lvl>
    <w:lvl w:ilvl="5" w:tplc="FFFFFFFF" w:tentative="1">
      <w:start w:val="1"/>
      <w:numFmt w:val="lowerRoman"/>
      <w:lvlText w:val="%6."/>
      <w:lvlJc w:val="right"/>
      <w:pPr>
        <w:ind w:left="5099" w:hanging="180"/>
      </w:pPr>
    </w:lvl>
    <w:lvl w:ilvl="6" w:tplc="FFFFFFFF" w:tentative="1">
      <w:start w:val="1"/>
      <w:numFmt w:val="decimal"/>
      <w:lvlText w:val="%7."/>
      <w:lvlJc w:val="left"/>
      <w:pPr>
        <w:ind w:left="5819" w:hanging="360"/>
      </w:pPr>
    </w:lvl>
    <w:lvl w:ilvl="7" w:tplc="FFFFFFFF" w:tentative="1">
      <w:start w:val="1"/>
      <w:numFmt w:val="lowerLetter"/>
      <w:lvlText w:val="%8."/>
      <w:lvlJc w:val="left"/>
      <w:pPr>
        <w:ind w:left="6539" w:hanging="360"/>
      </w:pPr>
    </w:lvl>
    <w:lvl w:ilvl="8" w:tplc="FFFFFFFF" w:tentative="1">
      <w:start w:val="1"/>
      <w:numFmt w:val="lowerRoman"/>
      <w:lvlText w:val="%9."/>
      <w:lvlJc w:val="right"/>
      <w:pPr>
        <w:ind w:left="7259" w:hanging="180"/>
      </w:pPr>
    </w:lvl>
  </w:abstractNum>
  <w:abstractNum w:abstractNumId="138" w15:restartNumberingAfterBreak="0">
    <w:nsid w:val="2CE45CF1"/>
    <w:multiLevelType w:val="hybridMultilevel"/>
    <w:tmpl w:val="67EA035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9" w15:restartNumberingAfterBreak="0">
    <w:nsid w:val="2D0300A4"/>
    <w:multiLevelType w:val="hybridMultilevel"/>
    <w:tmpl w:val="130C0AEA"/>
    <w:lvl w:ilvl="0" w:tplc="04090019">
      <w:start w:val="1"/>
      <w:numFmt w:val="lowerLetter"/>
      <w:lvlText w:val="%1."/>
      <w:lvlJc w:val="left"/>
      <w:pPr>
        <w:ind w:left="1199"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2D0B4A12"/>
    <w:multiLevelType w:val="hybridMultilevel"/>
    <w:tmpl w:val="E3E45B38"/>
    <w:lvl w:ilvl="0" w:tplc="FFFFFFFF">
      <w:start w:val="1"/>
      <w:numFmt w:val="lowerRoman"/>
      <w:lvlText w:val="%1."/>
      <w:lvlJc w:val="left"/>
      <w:pPr>
        <w:ind w:left="1199" w:hanging="360"/>
      </w:pPr>
      <w:rPr>
        <w:rFonts w:ascii="Arial" w:eastAsia="Arial" w:hAnsi="Arial" w:hint="default"/>
        <w:spacing w:val="-2"/>
        <w:w w:val="9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2EF10943"/>
    <w:multiLevelType w:val="hybridMultilevel"/>
    <w:tmpl w:val="007CF826"/>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2F452F6B"/>
    <w:multiLevelType w:val="hybridMultilevel"/>
    <w:tmpl w:val="9A005D20"/>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43" w15:restartNumberingAfterBreak="0">
    <w:nsid w:val="2F57605A"/>
    <w:multiLevelType w:val="hybridMultilevel"/>
    <w:tmpl w:val="423ED73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4" w15:restartNumberingAfterBreak="0">
    <w:nsid w:val="2FEF1646"/>
    <w:multiLevelType w:val="hybridMultilevel"/>
    <w:tmpl w:val="FEC6A7DC"/>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45" w15:restartNumberingAfterBreak="0">
    <w:nsid w:val="2FFF78A1"/>
    <w:multiLevelType w:val="hybridMultilevel"/>
    <w:tmpl w:val="257E9D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30055D32"/>
    <w:multiLevelType w:val="hybridMultilevel"/>
    <w:tmpl w:val="147637BC"/>
    <w:lvl w:ilvl="0" w:tplc="76C4D524">
      <w:start w:val="2"/>
      <w:numFmt w:val="lowerLetter"/>
      <w:lvlText w:val="%1."/>
      <w:lvlJc w:val="left"/>
      <w:pPr>
        <w:ind w:left="263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308B72C4"/>
    <w:multiLevelType w:val="hybridMultilevel"/>
    <w:tmpl w:val="4AC6004A"/>
    <w:lvl w:ilvl="0" w:tplc="04090015">
      <w:start w:val="1"/>
      <w:numFmt w:val="upperLetter"/>
      <w:lvlText w:val="%1."/>
      <w:lvlJc w:val="left"/>
      <w:pPr>
        <w:ind w:left="1199" w:hanging="360"/>
      </w:pPr>
    </w:lvl>
    <w:lvl w:ilvl="1" w:tplc="04090019" w:tentative="1">
      <w:start w:val="1"/>
      <w:numFmt w:val="lowerLetter"/>
      <w:lvlText w:val="%2."/>
      <w:lvlJc w:val="left"/>
      <w:pPr>
        <w:ind w:left="1919" w:hanging="360"/>
      </w:pPr>
    </w:lvl>
    <w:lvl w:ilvl="2" w:tplc="0409001B" w:tentative="1">
      <w:start w:val="1"/>
      <w:numFmt w:val="lowerRoman"/>
      <w:lvlText w:val="%3."/>
      <w:lvlJc w:val="right"/>
      <w:pPr>
        <w:ind w:left="2639" w:hanging="180"/>
      </w:pPr>
    </w:lvl>
    <w:lvl w:ilvl="3" w:tplc="0409000F" w:tentative="1">
      <w:start w:val="1"/>
      <w:numFmt w:val="decimal"/>
      <w:lvlText w:val="%4."/>
      <w:lvlJc w:val="left"/>
      <w:pPr>
        <w:ind w:left="3359" w:hanging="360"/>
      </w:pPr>
    </w:lvl>
    <w:lvl w:ilvl="4" w:tplc="04090019" w:tentative="1">
      <w:start w:val="1"/>
      <w:numFmt w:val="lowerLetter"/>
      <w:lvlText w:val="%5."/>
      <w:lvlJc w:val="left"/>
      <w:pPr>
        <w:ind w:left="4079" w:hanging="360"/>
      </w:pPr>
    </w:lvl>
    <w:lvl w:ilvl="5" w:tplc="0409001B" w:tentative="1">
      <w:start w:val="1"/>
      <w:numFmt w:val="lowerRoman"/>
      <w:lvlText w:val="%6."/>
      <w:lvlJc w:val="right"/>
      <w:pPr>
        <w:ind w:left="4799" w:hanging="180"/>
      </w:pPr>
    </w:lvl>
    <w:lvl w:ilvl="6" w:tplc="0409000F" w:tentative="1">
      <w:start w:val="1"/>
      <w:numFmt w:val="decimal"/>
      <w:lvlText w:val="%7."/>
      <w:lvlJc w:val="left"/>
      <w:pPr>
        <w:ind w:left="5519" w:hanging="360"/>
      </w:pPr>
    </w:lvl>
    <w:lvl w:ilvl="7" w:tplc="04090019" w:tentative="1">
      <w:start w:val="1"/>
      <w:numFmt w:val="lowerLetter"/>
      <w:lvlText w:val="%8."/>
      <w:lvlJc w:val="left"/>
      <w:pPr>
        <w:ind w:left="6239" w:hanging="360"/>
      </w:pPr>
    </w:lvl>
    <w:lvl w:ilvl="8" w:tplc="0409001B" w:tentative="1">
      <w:start w:val="1"/>
      <w:numFmt w:val="lowerRoman"/>
      <w:lvlText w:val="%9."/>
      <w:lvlJc w:val="right"/>
      <w:pPr>
        <w:ind w:left="6959" w:hanging="180"/>
      </w:pPr>
    </w:lvl>
  </w:abstractNum>
  <w:abstractNum w:abstractNumId="148" w15:restartNumberingAfterBreak="0">
    <w:nsid w:val="30B435CA"/>
    <w:multiLevelType w:val="hybridMultilevel"/>
    <w:tmpl w:val="95B02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30CC48B3"/>
    <w:multiLevelType w:val="hybridMultilevel"/>
    <w:tmpl w:val="01686446"/>
    <w:lvl w:ilvl="0" w:tplc="0409000F">
      <w:start w:val="1"/>
      <w:numFmt w:val="decimal"/>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0" w15:restartNumberingAfterBreak="0">
    <w:nsid w:val="311B1195"/>
    <w:multiLevelType w:val="hybridMultilevel"/>
    <w:tmpl w:val="8B5E1014"/>
    <w:lvl w:ilvl="0" w:tplc="0256D7C0">
      <w:start w:val="1"/>
      <w:numFmt w:val="upperRoman"/>
      <w:lvlText w:val="%1."/>
      <w:lvlJc w:val="left"/>
      <w:pPr>
        <w:ind w:left="1800" w:hanging="360"/>
      </w:pPr>
      <w:rPr>
        <w:rFonts w:hint="default"/>
        <w:b/>
        <w:bCs/>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1" w15:restartNumberingAfterBreak="0">
    <w:nsid w:val="317C24B1"/>
    <w:multiLevelType w:val="hybridMultilevel"/>
    <w:tmpl w:val="C42C77F8"/>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32261A43"/>
    <w:multiLevelType w:val="hybridMultilevel"/>
    <w:tmpl w:val="224AF116"/>
    <w:lvl w:ilvl="0" w:tplc="FFFFFFFF">
      <w:start w:val="1"/>
      <w:numFmt w:val="lowerLetter"/>
      <w:lvlText w:val="%1."/>
      <w:lvlJc w:val="left"/>
      <w:pPr>
        <w:ind w:left="1199" w:hanging="360"/>
      </w:pPr>
    </w:lvl>
    <w:lvl w:ilvl="1" w:tplc="FFFFFFFF" w:tentative="1">
      <w:start w:val="1"/>
      <w:numFmt w:val="lowerLetter"/>
      <w:lvlText w:val="%2."/>
      <w:lvlJc w:val="left"/>
      <w:pPr>
        <w:ind w:left="1919" w:hanging="360"/>
      </w:pPr>
    </w:lvl>
    <w:lvl w:ilvl="2" w:tplc="FFFFFFFF" w:tentative="1">
      <w:start w:val="1"/>
      <w:numFmt w:val="lowerRoman"/>
      <w:lvlText w:val="%3."/>
      <w:lvlJc w:val="right"/>
      <w:pPr>
        <w:ind w:left="2639" w:hanging="180"/>
      </w:pPr>
    </w:lvl>
    <w:lvl w:ilvl="3" w:tplc="FFFFFFFF" w:tentative="1">
      <w:start w:val="1"/>
      <w:numFmt w:val="decimal"/>
      <w:lvlText w:val="%4."/>
      <w:lvlJc w:val="left"/>
      <w:pPr>
        <w:ind w:left="3359" w:hanging="360"/>
      </w:pPr>
    </w:lvl>
    <w:lvl w:ilvl="4" w:tplc="FFFFFFFF" w:tentative="1">
      <w:start w:val="1"/>
      <w:numFmt w:val="lowerLetter"/>
      <w:lvlText w:val="%5."/>
      <w:lvlJc w:val="left"/>
      <w:pPr>
        <w:ind w:left="4079" w:hanging="360"/>
      </w:pPr>
    </w:lvl>
    <w:lvl w:ilvl="5" w:tplc="FFFFFFFF" w:tentative="1">
      <w:start w:val="1"/>
      <w:numFmt w:val="lowerRoman"/>
      <w:lvlText w:val="%6."/>
      <w:lvlJc w:val="right"/>
      <w:pPr>
        <w:ind w:left="4799" w:hanging="180"/>
      </w:pPr>
    </w:lvl>
    <w:lvl w:ilvl="6" w:tplc="FFFFFFFF" w:tentative="1">
      <w:start w:val="1"/>
      <w:numFmt w:val="decimal"/>
      <w:lvlText w:val="%7."/>
      <w:lvlJc w:val="left"/>
      <w:pPr>
        <w:ind w:left="5519" w:hanging="360"/>
      </w:pPr>
    </w:lvl>
    <w:lvl w:ilvl="7" w:tplc="FFFFFFFF" w:tentative="1">
      <w:start w:val="1"/>
      <w:numFmt w:val="lowerLetter"/>
      <w:lvlText w:val="%8."/>
      <w:lvlJc w:val="left"/>
      <w:pPr>
        <w:ind w:left="6239" w:hanging="360"/>
      </w:pPr>
    </w:lvl>
    <w:lvl w:ilvl="8" w:tplc="FFFFFFFF" w:tentative="1">
      <w:start w:val="1"/>
      <w:numFmt w:val="lowerRoman"/>
      <w:lvlText w:val="%9."/>
      <w:lvlJc w:val="right"/>
      <w:pPr>
        <w:ind w:left="6959" w:hanging="180"/>
      </w:pPr>
    </w:lvl>
  </w:abstractNum>
  <w:abstractNum w:abstractNumId="153" w15:restartNumberingAfterBreak="0">
    <w:nsid w:val="32E53BEB"/>
    <w:multiLevelType w:val="hybridMultilevel"/>
    <w:tmpl w:val="503EDC62"/>
    <w:lvl w:ilvl="0" w:tplc="FFFFFFFF">
      <w:start w:val="1"/>
      <w:numFmt w:val="decimal"/>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54" w15:restartNumberingAfterBreak="0">
    <w:nsid w:val="33113E38"/>
    <w:multiLevelType w:val="hybridMultilevel"/>
    <w:tmpl w:val="723A98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5" w15:restartNumberingAfterBreak="0">
    <w:nsid w:val="336B48D5"/>
    <w:multiLevelType w:val="hybridMultilevel"/>
    <w:tmpl w:val="96407B5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34031710"/>
    <w:multiLevelType w:val="hybridMultilevel"/>
    <w:tmpl w:val="12489FE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7" w15:restartNumberingAfterBreak="0">
    <w:nsid w:val="34876BA4"/>
    <w:multiLevelType w:val="hybridMultilevel"/>
    <w:tmpl w:val="26AAB93C"/>
    <w:lvl w:ilvl="0" w:tplc="BF20B9C6">
      <w:start w:val="3"/>
      <w:numFmt w:val="upperRoman"/>
      <w:lvlText w:val="%1."/>
      <w:lvlJc w:val="left"/>
      <w:pPr>
        <w:ind w:left="144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348F1135"/>
    <w:multiLevelType w:val="hybridMultilevel"/>
    <w:tmpl w:val="DF48468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9" w15:restartNumberingAfterBreak="0">
    <w:nsid w:val="34DA3C45"/>
    <w:multiLevelType w:val="hybridMultilevel"/>
    <w:tmpl w:val="A85E8B2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0" w15:restartNumberingAfterBreak="0">
    <w:nsid w:val="34FE3A79"/>
    <w:multiLevelType w:val="hybridMultilevel"/>
    <w:tmpl w:val="723A98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1" w15:restartNumberingAfterBreak="0">
    <w:nsid w:val="35217335"/>
    <w:multiLevelType w:val="hybridMultilevel"/>
    <w:tmpl w:val="FABCB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2" w15:restartNumberingAfterBreak="0">
    <w:nsid w:val="353E3AC6"/>
    <w:multiLevelType w:val="hybridMultilevel"/>
    <w:tmpl w:val="4C70CA2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35565D70"/>
    <w:multiLevelType w:val="hybridMultilevel"/>
    <w:tmpl w:val="3708ADDA"/>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3570588E"/>
    <w:multiLevelType w:val="hybridMultilevel"/>
    <w:tmpl w:val="2116ADDC"/>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370460FF"/>
    <w:multiLevelType w:val="hybridMultilevel"/>
    <w:tmpl w:val="224AF116"/>
    <w:lvl w:ilvl="0" w:tplc="FFFFFFFF">
      <w:start w:val="1"/>
      <w:numFmt w:val="lowerLetter"/>
      <w:lvlText w:val="%1."/>
      <w:lvlJc w:val="left"/>
      <w:pPr>
        <w:ind w:left="1199" w:hanging="360"/>
      </w:pPr>
    </w:lvl>
    <w:lvl w:ilvl="1" w:tplc="FFFFFFFF" w:tentative="1">
      <w:start w:val="1"/>
      <w:numFmt w:val="lowerLetter"/>
      <w:lvlText w:val="%2."/>
      <w:lvlJc w:val="left"/>
      <w:pPr>
        <w:ind w:left="1919" w:hanging="360"/>
      </w:pPr>
    </w:lvl>
    <w:lvl w:ilvl="2" w:tplc="FFFFFFFF" w:tentative="1">
      <w:start w:val="1"/>
      <w:numFmt w:val="lowerRoman"/>
      <w:lvlText w:val="%3."/>
      <w:lvlJc w:val="right"/>
      <w:pPr>
        <w:ind w:left="2639" w:hanging="180"/>
      </w:pPr>
    </w:lvl>
    <w:lvl w:ilvl="3" w:tplc="FFFFFFFF" w:tentative="1">
      <w:start w:val="1"/>
      <w:numFmt w:val="decimal"/>
      <w:lvlText w:val="%4."/>
      <w:lvlJc w:val="left"/>
      <w:pPr>
        <w:ind w:left="3359" w:hanging="360"/>
      </w:pPr>
    </w:lvl>
    <w:lvl w:ilvl="4" w:tplc="FFFFFFFF" w:tentative="1">
      <w:start w:val="1"/>
      <w:numFmt w:val="lowerLetter"/>
      <w:lvlText w:val="%5."/>
      <w:lvlJc w:val="left"/>
      <w:pPr>
        <w:ind w:left="4079" w:hanging="360"/>
      </w:pPr>
    </w:lvl>
    <w:lvl w:ilvl="5" w:tplc="FFFFFFFF" w:tentative="1">
      <w:start w:val="1"/>
      <w:numFmt w:val="lowerRoman"/>
      <w:lvlText w:val="%6."/>
      <w:lvlJc w:val="right"/>
      <w:pPr>
        <w:ind w:left="4799" w:hanging="180"/>
      </w:pPr>
    </w:lvl>
    <w:lvl w:ilvl="6" w:tplc="FFFFFFFF" w:tentative="1">
      <w:start w:val="1"/>
      <w:numFmt w:val="decimal"/>
      <w:lvlText w:val="%7."/>
      <w:lvlJc w:val="left"/>
      <w:pPr>
        <w:ind w:left="5519" w:hanging="360"/>
      </w:pPr>
    </w:lvl>
    <w:lvl w:ilvl="7" w:tplc="FFFFFFFF" w:tentative="1">
      <w:start w:val="1"/>
      <w:numFmt w:val="lowerLetter"/>
      <w:lvlText w:val="%8."/>
      <w:lvlJc w:val="left"/>
      <w:pPr>
        <w:ind w:left="6239" w:hanging="360"/>
      </w:pPr>
    </w:lvl>
    <w:lvl w:ilvl="8" w:tplc="FFFFFFFF" w:tentative="1">
      <w:start w:val="1"/>
      <w:numFmt w:val="lowerRoman"/>
      <w:lvlText w:val="%9."/>
      <w:lvlJc w:val="right"/>
      <w:pPr>
        <w:ind w:left="6959" w:hanging="180"/>
      </w:pPr>
    </w:lvl>
  </w:abstractNum>
  <w:abstractNum w:abstractNumId="166" w15:restartNumberingAfterBreak="0">
    <w:nsid w:val="373D67DC"/>
    <w:multiLevelType w:val="hybridMultilevel"/>
    <w:tmpl w:val="83EA306A"/>
    <w:lvl w:ilvl="0" w:tplc="F15885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37FA34AC"/>
    <w:multiLevelType w:val="hybridMultilevel"/>
    <w:tmpl w:val="057E0C16"/>
    <w:lvl w:ilvl="0" w:tplc="0F684412">
      <w:start w:val="1"/>
      <w:numFmt w:val="decimal"/>
      <w:lvlText w:val="%1."/>
      <w:lvlJc w:val="left"/>
      <w:pPr>
        <w:ind w:left="720" w:hanging="360"/>
      </w:pPr>
      <w:rPr>
        <w:rFonts w:hint="default"/>
        <w:b w:val="0"/>
        <w:bCs w:val="0"/>
        <w:sz w:val="20"/>
        <w:szCs w:val="20"/>
      </w:rPr>
    </w:lvl>
    <w:lvl w:ilvl="1" w:tplc="6842339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384D111E"/>
    <w:multiLevelType w:val="hybridMultilevel"/>
    <w:tmpl w:val="4A424B9C"/>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69" w15:restartNumberingAfterBreak="0">
    <w:nsid w:val="38A718BE"/>
    <w:multiLevelType w:val="hybridMultilevel"/>
    <w:tmpl w:val="F0023AC6"/>
    <w:lvl w:ilvl="0" w:tplc="27DC77EA">
      <w:start w:val="1"/>
      <w:numFmt w:val="upperLetter"/>
      <w:lvlText w:val="(%1)"/>
      <w:lvlJc w:val="left"/>
      <w:pPr>
        <w:ind w:left="2880" w:hanging="360"/>
      </w:pPr>
      <w:rPr>
        <w:rFonts w:ascii="Calibri" w:eastAsia="Arial" w:hAnsi="Calibri" w:cs="Calibri" w:hint="default"/>
        <w:w w:val="100"/>
        <w:sz w:val="20"/>
        <w:szCs w:val="2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0" w15:restartNumberingAfterBreak="0">
    <w:nsid w:val="398F7241"/>
    <w:multiLevelType w:val="hybridMultilevel"/>
    <w:tmpl w:val="020CDC8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39F41450"/>
    <w:multiLevelType w:val="hybridMultilevel"/>
    <w:tmpl w:val="07B4BE16"/>
    <w:lvl w:ilvl="0" w:tplc="4F5CE8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3A517177"/>
    <w:multiLevelType w:val="hybridMultilevel"/>
    <w:tmpl w:val="02B417B0"/>
    <w:lvl w:ilvl="0" w:tplc="FFFFFFFF">
      <w:start w:val="1"/>
      <w:numFmt w:val="upperLetter"/>
      <w:lvlText w:val="%1."/>
      <w:lvlJc w:val="left"/>
      <w:pPr>
        <w:ind w:left="119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3" w15:restartNumberingAfterBreak="0">
    <w:nsid w:val="3AAE770F"/>
    <w:multiLevelType w:val="hybridMultilevel"/>
    <w:tmpl w:val="A664E60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4" w15:restartNumberingAfterBreak="0">
    <w:nsid w:val="3AD1167E"/>
    <w:multiLevelType w:val="hybridMultilevel"/>
    <w:tmpl w:val="048CC47A"/>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3B167A24"/>
    <w:multiLevelType w:val="hybridMultilevel"/>
    <w:tmpl w:val="AD24B1BC"/>
    <w:lvl w:ilvl="0" w:tplc="0256D7C0">
      <w:start w:val="1"/>
      <w:numFmt w:val="upperRoman"/>
      <w:lvlText w:val="%1."/>
      <w:lvlJc w:val="left"/>
      <w:pPr>
        <w:ind w:left="1170" w:hanging="360"/>
      </w:pPr>
      <w:rPr>
        <w:rFonts w:hint="default"/>
        <w:b/>
        <w:bCs/>
        <w:sz w:val="22"/>
        <w:szCs w:val="22"/>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6" w15:restartNumberingAfterBreak="0">
    <w:nsid w:val="3BFE3709"/>
    <w:multiLevelType w:val="hybridMultilevel"/>
    <w:tmpl w:val="0916CE2E"/>
    <w:lvl w:ilvl="0" w:tplc="070CC00C">
      <w:start w:val="9"/>
      <w:numFmt w:val="upperRoman"/>
      <w:lvlText w:val="%1."/>
      <w:lvlJc w:val="left"/>
      <w:pPr>
        <w:ind w:left="1199"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3D2E55DF"/>
    <w:multiLevelType w:val="hybridMultilevel"/>
    <w:tmpl w:val="1AC418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3D535A02"/>
    <w:multiLevelType w:val="hybridMultilevel"/>
    <w:tmpl w:val="5AFA816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9" w15:restartNumberingAfterBreak="0">
    <w:nsid w:val="3D825797"/>
    <w:multiLevelType w:val="hybridMultilevel"/>
    <w:tmpl w:val="CFCEC5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0" w15:restartNumberingAfterBreak="0">
    <w:nsid w:val="3DF47C1B"/>
    <w:multiLevelType w:val="hybridMultilevel"/>
    <w:tmpl w:val="ED48A484"/>
    <w:lvl w:ilvl="0" w:tplc="F15885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E841989"/>
    <w:multiLevelType w:val="hybridMultilevel"/>
    <w:tmpl w:val="B44E9B2A"/>
    <w:lvl w:ilvl="0" w:tplc="7884D9E2">
      <w:start w:val="6"/>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3E8777C4"/>
    <w:multiLevelType w:val="hybridMultilevel"/>
    <w:tmpl w:val="B9AEC1E4"/>
    <w:lvl w:ilvl="0" w:tplc="EF9605C0">
      <w:start w:val="1"/>
      <w:numFmt w:val="decimal"/>
      <w:lvlText w:val="%1."/>
      <w:lvlJc w:val="left"/>
      <w:pPr>
        <w:ind w:left="820" w:hanging="360"/>
      </w:pPr>
      <w:rPr>
        <w:rFonts w:ascii="Calibri" w:eastAsia="Calibri" w:hAnsi="Calibri" w:hint="default"/>
        <w:w w:val="99"/>
        <w:sz w:val="22"/>
        <w:szCs w:val="22"/>
      </w:rPr>
    </w:lvl>
    <w:lvl w:ilvl="1" w:tplc="CF269F94">
      <w:start w:val="1"/>
      <w:numFmt w:val="bullet"/>
      <w:lvlText w:val="•"/>
      <w:lvlJc w:val="left"/>
      <w:pPr>
        <w:ind w:left="1838" w:hanging="360"/>
      </w:pPr>
      <w:rPr>
        <w:rFonts w:hint="default"/>
      </w:rPr>
    </w:lvl>
    <w:lvl w:ilvl="2" w:tplc="6EA63B3E">
      <w:start w:val="1"/>
      <w:numFmt w:val="bullet"/>
      <w:lvlText w:val="•"/>
      <w:lvlJc w:val="left"/>
      <w:pPr>
        <w:ind w:left="2856" w:hanging="360"/>
      </w:pPr>
      <w:rPr>
        <w:rFonts w:hint="default"/>
      </w:rPr>
    </w:lvl>
    <w:lvl w:ilvl="3" w:tplc="01FC5EEC">
      <w:start w:val="1"/>
      <w:numFmt w:val="bullet"/>
      <w:lvlText w:val="•"/>
      <w:lvlJc w:val="left"/>
      <w:pPr>
        <w:ind w:left="3874" w:hanging="360"/>
      </w:pPr>
      <w:rPr>
        <w:rFonts w:hint="default"/>
      </w:rPr>
    </w:lvl>
    <w:lvl w:ilvl="4" w:tplc="16DEADC2">
      <w:start w:val="1"/>
      <w:numFmt w:val="bullet"/>
      <w:lvlText w:val="•"/>
      <w:lvlJc w:val="left"/>
      <w:pPr>
        <w:ind w:left="4892" w:hanging="360"/>
      </w:pPr>
      <w:rPr>
        <w:rFonts w:hint="default"/>
      </w:rPr>
    </w:lvl>
    <w:lvl w:ilvl="5" w:tplc="698A63A0">
      <w:start w:val="1"/>
      <w:numFmt w:val="bullet"/>
      <w:lvlText w:val="•"/>
      <w:lvlJc w:val="left"/>
      <w:pPr>
        <w:ind w:left="5910" w:hanging="360"/>
      </w:pPr>
      <w:rPr>
        <w:rFonts w:hint="default"/>
      </w:rPr>
    </w:lvl>
    <w:lvl w:ilvl="6" w:tplc="6A4445EE">
      <w:start w:val="1"/>
      <w:numFmt w:val="bullet"/>
      <w:lvlText w:val="•"/>
      <w:lvlJc w:val="left"/>
      <w:pPr>
        <w:ind w:left="6928" w:hanging="360"/>
      </w:pPr>
      <w:rPr>
        <w:rFonts w:hint="default"/>
      </w:rPr>
    </w:lvl>
    <w:lvl w:ilvl="7" w:tplc="2B420B9A">
      <w:start w:val="1"/>
      <w:numFmt w:val="bullet"/>
      <w:lvlText w:val="•"/>
      <w:lvlJc w:val="left"/>
      <w:pPr>
        <w:ind w:left="7946" w:hanging="360"/>
      </w:pPr>
      <w:rPr>
        <w:rFonts w:hint="default"/>
      </w:rPr>
    </w:lvl>
    <w:lvl w:ilvl="8" w:tplc="9822FB12">
      <w:start w:val="1"/>
      <w:numFmt w:val="bullet"/>
      <w:lvlText w:val="•"/>
      <w:lvlJc w:val="left"/>
      <w:pPr>
        <w:ind w:left="8964" w:hanging="360"/>
      </w:pPr>
      <w:rPr>
        <w:rFonts w:hint="default"/>
      </w:rPr>
    </w:lvl>
  </w:abstractNum>
  <w:abstractNum w:abstractNumId="183" w15:restartNumberingAfterBreak="0">
    <w:nsid w:val="3FEE5396"/>
    <w:multiLevelType w:val="hybridMultilevel"/>
    <w:tmpl w:val="F00C800C"/>
    <w:lvl w:ilvl="0" w:tplc="0256D7C0">
      <w:start w:val="1"/>
      <w:numFmt w:val="upperRoman"/>
      <w:lvlText w:val="%1."/>
      <w:lvlJc w:val="left"/>
      <w:pPr>
        <w:ind w:left="1199" w:hanging="360"/>
      </w:pPr>
      <w:rPr>
        <w:rFonts w:hint="default"/>
        <w:b/>
        <w:bCs/>
      </w:rPr>
    </w:lvl>
    <w:lvl w:ilvl="1" w:tplc="04090019" w:tentative="1">
      <w:start w:val="1"/>
      <w:numFmt w:val="lowerLetter"/>
      <w:lvlText w:val="%2."/>
      <w:lvlJc w:val="left"/>
      <w:pPr>
        <w:ind w:left="1919" w:hanging="360"/>
      </w:pPr>
    </w:lvl>
    <w:lvl w:ilvl="2" w:tplc="0409001B" w:tentative="1">
      <w:start w:val="1"/>
      <w:numFmt w:val="lowerRoman"/>
      <w:lvlText w:val="%3."/>
      <w:lvlJc w:val="right"/>
      <w:pPr>
        <w:ind w:left="2639" w:hanging="180"/>
      </w:pPr>
    </w:lvl>
    <w:lvl w:ilvl="3" w:tplc="0409000F" w:tentative="1">
      <w:start w:val="1"/>
      <w:numFmt w:val="decimal"/>
      <w:lvlText w:val="%4."/>
      <w:lvlJc w:val="left"/>
      <w:pPr>
        <w:ind w:left="3359" w:hanging="360"/>
      </w:pPr>
    </w:lvl>
    <w:lvl w:ilvl="4" w:tplc="04090019" w:tentative="1">
      <w:start w:val="1"/>
      <w:numFmt w:val="lowerLetter"/>
      <w:lvlText w:val="%5."/>
      <w:lvlJc w:val="left"/>
      <w:pPr>
        <w:ind w:left="4079" w:hanging="360"/>
      </w:pPr>
    </w:lvl>
    <w:lvl w:ilvl="5" w:tplc="0409001B" w:tentative="1">
      <w:start w:val="1"/>
      <w:numFmt w:val="lowerRoman"/>
      <w:lvlText w:val="%6."/>
      <w:lvlJc w:val="right"/>
      <w:pPr>
        <w:ind w:left="4799" w:hanging="180"/>
      </w:pPr>
    </w:lvl>
    <w:lvl w:ilvl="6" w:tplc="0409000F" w:tentative="1">
      <w:start w:val="1"/>
      <w:numFmt w:val="decimal"/>
      <w:lvlText w:val="%7."/>
      <w:lvlJc w:val="left"/>
      <w:pPr>
        <w:ind w:left="5519" w:hanging="360"/>
      </w:pPr>
    </w:lvl>
    <w:lvl w:ilvl="7" w:tplc="04090019" w:tentative="1">
      <w:start w:val="1"/>
      <w:numFmt w:val="lowerLetter"/>
      <w:lvlText w:val="%8."/>
      <w:lvlJc w:val="left"/>
      <w:pPr>
        <w:ind w:left="6239" w:hanging="360"/>
      </w:pPr>
    </w:lvl>
    <w:lvl w:ilvl="8" w:tplc="0409001B" w:tentative="1">
      <w:start w:val="1"/>
      <w:numFmt w:val="lowerRoman"/>
      <w:lvlText w:val="%9."/>
      <w:lvlJc w:val="right"/>
      <w:pPr>
        <w:ind w:left="6959" w:hanging="180"/>
      </w:pPr>
    </w:lvl>
  </w:abstractNum>
  <w:abstractNum w:abstractNumId="184" w15:restartNumberingAfterBreak="0">
    <w:nsid w:val="40332C81"/>
    <w:multiLevelType w:val="hybridMultilevel"/>
    <w:tmpl w:val="118A4284"/>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404A20AB"/>
    <w:multiLevelType w:val="hybridMultilevel"/>
    <w:tmpl w:val="B25057E4"/>
    <w:lvl w:ilvl="0" w:tplc="04090019">
      <w:start w:val="1"/>
      <w:numFmt w:val="lowerLetter"/>
      <w:lvlText w:val="%1."/>
      <w:lvlJc w:val="left"/>
      <w:pPr>
        <w:ind w:left="1440" w:hanging="360"/>
      </w:pPr>
      <w:rPr>
        <w:rFonts w:hint="default"/>
        <w:b w:val="0"/>
        <w:bCs w:val="0"/>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409565F8"/>
    <w:multiLevelType w:val="hybridMultilevel"/>
    <w:tmpl w:val="9B06D2EC"/>
    <w:lvl w:ilvl="0" w:tplc="41269DD4">
      <w:start w:val="8"/>
      <w:numFmt w:val="upperRoman"/>
      <w:lvlText w:val="%1."/>
      <w:lvlJc w:val="left"/>
      <w:pPr>
        <w:ind w:left="72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0DB460B"/>
    <w:multiLevelType w:val="hybridMultilevel"/>
    <w:tmpl w:val="DD7C8CF0"/>
    <w:lvl w:ilvl="0" w:tplc="5FA6D300">
      <w:start w:val="1"/>
      <w:numFmt w:val="lowerLetter"/>
      <w:lvlText w:val="%1."/>
      <w:lvlJc w:val="left"/>
      <w:pPr>
        <w:ind w:left="14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410D60FE"/>
    <w:multiLevelType w:val="hybridMultilevel"/>
    <w:tmpl w:val="6AC23502"/>
    <w:lvl w:ilvl="0" w:tplc="4F5CE8DA">
      <w:start w:val="1"/>
      <w:numFmt w:val="lowerLetter"/>
      <w:lvlText w:val="%1"/>
      <w:lvlJc w:val="left"/>
      <w:pPr>
        <w:ind w:left="720" w:hanging="360"/>
      </w:pPr>
      <w:rPr>
        <w:rFonts w:hint="default"/>
        <w:cap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4117470F"/>
    <w:multiLevelType w:val="hybridMultilevel"/>
    <w:tmpl w:val="DE0C1E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0" w15:restartNumberingAfterBreak="0">
    <w:nsid w:val="41866C62"/>
    <w:multiLevelType w:val="hybridMultilevel"/>
    <w:tmpl w:val="7FFC7640"/>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41BC0450"/>
    <w:multiLevelType w:val="hybridMultilevel"/>
    <w:tmpl w:val="23A8267C"/>
    <w:lvl w:ilvl="0" w:tplc="F15885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41D1209D"/>
    <w:multiLevelType w:val="hybridMultilevel"/>
    <w:tmpl w:val="A95EFE9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41EB2826"/>
    <w:multiLevelType w:val="hybridMultilevel"/>
    <w:tmpl w:val="264212F8"/>
    <w:lvl w:ilvl="0" w:tplc="B1A23BDC">
      <w:start w:val="1"/>
      <w:numFmt w:val="decimal"/>
      <w:lvlText w:val="(%1)"/>
      <w:lvlJc w:val="left"/>
      <w:pPr>
        <w:ind w:left="1440" w:hanging="360"/>
      </w:pPr>
      <w:rPr>
        <w:rFonts w:ascii="Arial" w:hAnsi="Arial" w:cs="Arial" w:hint="default"/>
        <w:b w:val="0"/>
        <w:bCs w:val="0"/>
        <w:i w:val="0"/>
        <w:iCs w:val="0"/>
        <w:color w:val="000000" w:themeColor="text1"/>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4" w15:restartNumberingAfterBreak="0">
    <w:nsid w:val="422A0142"/>
    <w:multiLevelType w:val="hybridMultilevel"/>
    <w:tmpl w:val="0116E50A"/>
    <w:lvl w:ilvl="0" w:tplc="FFFFFFFF">
      <w:start w:val="1"/>
      <w:numFmt w:val="upperRoman"/>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5" w15:restartNumberingAfterBreak="0">
    <w:nsid w:val="42AE3F64"/>
    <w:multiLevelType w:val="hybridMultilevel"/>
    <w:tmpl w:val="05A25498"/>
    <w:lvl w:ilvl="0" w:tplc="0A0A6C6C">
      <w:start w:val="1"/>
      <w:numFmt w:val="upperLetter"/>
      <w:lvlText w:val="(%1)"/>
      <w:lvlJc w:val="left"/>
      <w:pPr>
        <w:ind w:left="720" w:hanging="360"/>
      </w:pPr>
      <w:rPr>
        <w:rFonts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6" w15:restartNumberingAfterBreak="0">
    <w:nsid w:val="433F08DF"/>
    <w:multiLevelType w:val="hybridMultilevel"/>
    <w:tmpl w:val="0CCEBCC8"/>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7" w15:restartNumberingAfterBreak="0">
    <w:nsid w:val="448A2B2B"/>
    <w:multiLevelType w:val="hybridMultilevel"/>
    <w:tmpl w:val="3F7E477A"/>
    <w:lvl w:ilvl="0" w:tplc="6658C6C6">
      <w:start w:val="1"/>
      <w:numFmt w:val="upp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8" w15:restartNumberingAfterBreak="0">
    <w:nsid w:val="449543D2"/>
    <w:multiLevelType w:val="hybridMultilevel"/>
    <w:tmpl w:val="1584A7AE"/>
    <w:lvl w:ilvl="0" w:tplc="F15885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45131C33"/>
    <w:multiLevelType w:val="multilevel"/>
    <w:tmpl w:val="F77CEC48"/>
    <w:lvl w:ilvl="0">
      <w:start w:val="1"/>
      <w:numFmt w:val="decimal"/>
      <w:lvlText w:val="%1."/>
      <w:lvlJc w:val="left"/>
      <w:pPr>
        <w:ind w:left="839" w:hanging="360"/>
      </w:pPr>
      <w:rPr>
        <w:rFonts w:ascii="Times New Roman" w:hAnsi="Times New Roman" w:cs="Times New Roman" w:hint="default"/>
        <w:b w:val="0"/>
        <w:bCs w:val="0"/>
        <w:spacing w:val="3"/>
        <w:w w:val="96"/>
        <w:sz w:val="20"/>
        <w:szCs w:val="20"/>
      </w:rPr>
    </w:lvl>
    <w:lvl w:ilvl="1">
      <w:numFmt w:val="bullet"/>
      <w:lvlText w:val="•"/>
      <w:lvlJc w:val="left"/>
      <w:pPr>
        <w:ind w:left="1863" w:hanging="360"/>
      </w:pPr>
    </w:lvl>
    <w:lvl w:ilvl="2">
      <w:numFmt w:val="bullet"/>
      <w:lvlText w:val="•"/>
      <w:lvlJc w:val="left"/>
      <w:pPr>
        <w:ind w:left="2887" w:hanging="360"/>
      </w:pPr>
    </w:lvl>
    <w:lvl w:ilvl="3">
      <w:numFmt w:val="bullet"/>
      <w:lvlText w:val="•"/>
      <w:lvlJc w:val="left"/>
      <w:pPr>
        <w:ind w:left="3911" w:hanging="360"/>
      </w:pPr>
    </w:lvl>
    <w:lvl w:ilvl="4">
      <w:numFmt w:val="bullet"/>
      <w:lvlText w:val="•"/>
      <w:lvlJc w:val="left"/>
      <w:pPr>
        <w:ind w:left="4935" w:hanging="360"/>
      </w:pPr>
    </w:lvl>
    <w:lvl w:ilvl="5">
      <w:numFmt w:val="bullet"/>
      <w:lvlText w:val="•"/>
      <w:lvlJc w:val="left"/>
      <w:pPr>
        <w:ind w:left="5959" w:hanging="360"/>
      </w:pPr>
    </w:lvl>
    <w:lvl w:ilvl="6">
      <w:numFmt w:val="bullet"/>
      <w:lvlText w:val="•"/>
      <w:lvlJc w:val="left"/>
      <w:pPr>
        <w:ind w:left="6983" w:hanging="360"/>
      </w:pPr>
    </w:lvl>
    <w:lvl w:ilvl="7">
      <w:numFmt w:val="bullet"/>
      <w:lvlText w:val="•"/>
      <w:lvlJc w:val="left"/>
      <w:pPr>
        <w:ind w:left="8007" w:hanging="360"/>
      </w:pPr>
    </w:lvl>
    <w:lvl w:ilvl="8">
      <w:numFmt w:val="bullet"/>
      <w:lvlText w:val="•"/>
      <w:lvlJc w:val="left"/>
      <w:pPr>
        <w:ind w:left="9031" w:hanging="360"/>
      </w:pPr>
    </w:lvl>
  </w:abstractNum>
  <w:abstractNum w:abstractNumId="200" w15:restartNumberingAfterBreak="0">
    <w:nsid w:val="45145724"/>
    <w:multiLevelType w:val="hybridMultilevel"/>
    <w:tmpl w:val="30B628AE"/>
    <w:lvl w:ilvl="0" w:tplc="FFFFFFFF">
      <w:start w:val="1"/>
      <w:numFmt w:val="lowerLetter"/>
      <w:lvlText w:val="%1."/>
      <w:lvlJc w:val="left"/>
      <w:pPr>
        <w:ind w:left="2160" w:hanging="360"/>
      </w:pPr>
      <w:rPr>
        <w:rFonts w:hint="default"/>
        <w:b w:val="0"/>
        <w:bCs w:val="0"/>
        <w:i w:val="0"/>
        <w:i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1" w15:restartNumberingAfterBreak="0">
    <w:nsid w:val="457C795E"/>
    <w:multiLevelType w:val="hybridMultilevel"/>
    <w:tmpl w:val="E11CAFBC"/>
    <w:lvl w:ilvl="0" w:tplc="5FA6D300">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2" w15:restartNumberingAfterBreak="0">
    <w:nsid w:val="45977925"/>
    <w:multiLevelType w:val="hybridMultilevel"/>
    <w:tmpl w:val="B84E37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3" w15:restartNumberingAfterBreak="0">
    <w:nsid w:val="467531DE"/>
    <w:multiLevelType w:val="hybridMultilevel"/>
    <w:tmpl w:val="C202564A"/>
    <w:lvl w:ilvl="0" w:tplc="0409000F">
      <w:start w:val="1"/>
      <w:numFmt w:val="decimal"/>
      <w:lvlText w:val="%1."/>
      <w:lvlJc w:val="left"/>
      <w:pPr>
        <w:ind w:left="1440" w:hanging="360"/>
      </w:pPr>
      <w:rPr>
        <w:rFonts w:hint="default"/>
        <w:b w:val="0"/>
        <w:bCs w:val="0"/>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4" w15:restartNumberingAfterBreak="0">
    <w:nsid w:val="47426454"/>
    <w:multiLevelType w:val="hybridMultilevel"/>
    <w:tmpl w:val="371A3A90"/>
    <w:lvl w:ilvl="0" w:tplc="FFFFFFFF">
      <w:start w:val="1"/>
      <w:numFmt w:val="decimal"/>
      <w:lvlText w:val="%1."/>
      <w:lvlJc w:val="left"/>
      <w:pPr>
        <w:ind w:left="720" w:hanging="360"/>
      </w:pPr>
      <w:rPr>
        <w:rFonts w:hint="default"/>
        <w:b w:val="0"/>
        <w:bCs w:val="0"/>
        <w:sz w:val="20"/>
        <w:szCs w:val="2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5" w15:restartNumberingAfterBreak="0">
    <w:nsid w:val="47CE79CA"/>
    <w:multiLevelType w:val="hybridMultilevel"/>
    <w:tmpl w:val="28DC07AC"/>
    <w:lvl w:ilvl="0" w:tplc="185E15D6">
      <w:start w:val="1"/>
      <w:numFmt w:val="lowerLetter"/>
      <w:lvlText w:val="(%1)"/>
      <w:lvlJc w:val="left"/>
      <w:pPr>
        <w:ind w:left="72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06" w15:restartNumberingAfterBreak="0">
    <w:nsid w:val="480D4FE8"/>
    <w:multiLevelType w:val="hybridMultilevel"/>
    <w:tmpl w:val="8028E630"/>
    <w:lvl w:ilvl="0" w:tplc="41A24CCC">
      <w:start w:val="1"/>
      <w:numFmt w:val="decimal"/>
      <w:lvlText w:val="%1."/>
      <w:lvlJc w:val="left"/>
      <w:pPr>
        <w:ind w:left="820" w:hanging="360"/>
      </w:pPr>
      <w:rPr>
        <w:rFonts w:ascii="Calibri" w:eastAsia="Calibri" w:hAnsi="Calibri" w:hint="default"/>
        <w:w w:val="99"/>
        <w:sz w:val="22"/>
        <w:szCs w:val="22"/>
      </w:rPr>
    </w:lvl>
    <w:lvl w:ilvl="1" w:tplc="960CDD9A">
      <w:start w:val="1"/>
      <w:numFmt w:val="bullet"/>
      <w:lvlText w:val="•"/>
      <w:lvlJc w:val="left"/>
      <w:pPr>
        <w:ind w:left="1838" w:hanging="360"/>
      </w:pPr>
      <w:rPr>
        <w:rFonts w:hint="default"/>
      </w:rPr>
    </w:lvl>
    <w:lvl w:ilvl="2" w:tplc="07886990">
      <w:start w:val="1"/>
      <w:numFmt w:val="bullet"/>
      <w:lvlText w:val="•"/>
      <w:lvlJc w:val="left"/>
      <w:pPr>
        <w:ind w:left="2856" w:hanging="360"/>
      </w:pPr>
      <w:rPr>
        <w:rFonts w:hint="default"/>
      </w:rPr>
    </w:lvl>
    <w:lvl w:ilvl="3" w:tplc="5316CB18">
      <w:start w:val="1"/>
      <w:numFmt w:val="bullet"/>
      <w:lvlText w:val="•"/>
      <w:lvlJc w:val="left"/>
      <w:pPr>
        <w:ind w:left="3874" w:hanging="360"/>
      </w:pPr>
      <w:rPr>
        <w:rFonts w:hint="default"/>
      </w:rPr>
    </w:lvl>
    <w:lvl w:ilvl="4" w:tplc="EBC47816">
      <w:start w:val="1"/>
      <w:numFmt w:val="bullet"/>
      <w:lvlText w:val="•"/>
      <w:lvlJc w:val="left"/>
      <w:pPr>
        <w:ind w:left="4892" w:hanging="360"/>
      </w:pPr>
      <w:rPr>
        <w:rFonts w:hint="default"/>
      </w:rPr>
    </w:lvl>
    <w:lvl w:ilvl="5" w:tplc="616A75CE">
      <w:start w:val="1"/>
      <w:numFmt w:val="bullet"/>
      <w:lvlText w:val="•"/>
      <w:lvlJc w:val="left"/>
      <w:pPr>
        <w:ind w:left="5910" w:hanging="360"/>
      </w:pPr>
      <w:rPr>
        <w:rFonts w:hint="default"/>
      </w:rPr>
    </w:lvl>
    <w:lvl w:ilvl="6" w:tplc="F7ECAB6C">
      <w:start w:val="1"/>
      <w:numFmt w:val="bullet"/>
      <w:lvlText w:val="•"/>
      <w:lvlJc w:val="left"/>
      <w:pPr>
        <w:ind w:left="6928" w:hanging="360"/>
      </w:pPr>
      <w:rPr>
        <w:rFonts w:hint="default"/>
      </w:rPr>
    </w:lvl>
    <w:lvl w:ilvl="7" w:tplc="C54A64B4">
      <w:start w:val="1"/>
      <w:numFmt w:val="bullet"/>
      <w:lvlText w:val="•"/>
      <w:lvlJc w:val="left"/>
      <w:pPr>
        <w:ind w:left="7946" w:hanging="360"/>
      </w:pPr>
      <w:rPr>
        <w:rFonts w:hint="default"/>
      </w:rPr>
    </w:lvl>
    <w:lvl w:ilvl="8" w:tplc="DC4286C8">
      <w:start w:val="1"/>
      <w:numFmt w:val="bullet"/>
      <w:lvlText w:val="•"/>
      <w:lvlJc w:val="left"/>
      <w:pPr>
        <w:ind w:left="8964" w:hanging="360"/>
      </w:pPr>
      <w:rPr>
        <w:rFonts w:hint="default"/>
      </w:rPr>
    </w:lvl>
  </w:abstractNum>
  <w:abstractNum w:abstractNumId="207" w15:restartNumberingAfterBreak="0">
    <w:nsid w:val="49B91546"/>
    <w:multiLevelType w:val="hybridMultilevel"/>
    <w:tmpl w:val="B9686554"/>
    <w:lvl w:ilvl="0" w:tplc="FFFFFFFF">
      <w:start w:val="1"/>
      <w:numFmt w:val="upperLetter"/>
      <w:lvlText w:val="%1."/>
      <w:lvlJc w:val="left"/>
      <w:pPr>
        <w:ind w:left="1199"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8" w15:restartNumberingAfterBreak="0">
    <w:nsid w:val="49CC4F84"/>
    <w:multiLevelType w:val="hybridMultilevel"/>
    <w:tmpl w:val="A5565942"/>
    <w:lvl w:ilvl="0" w:tplc="4B709F90">
      <w:start w:val="8"/>
      <w:numFmt w:val="upperRoman"/>
      <w:lvlText w:val="I%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9FF1324"/>
    <w:multiLevelType w:val="hybridMultilevel"/>
    <w:tmpl w:val="0F881EEA"/>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A490BA0"/>
    <w:multiLevelType w:val="hybridMultilevel"/>
    <w:tmpl w:val="90601A92"/>
    <w:lvl w:ilvl="0" w:tplc="981AB5F8">
      <w:start w:val="5"/>
      <w:numFmt w:val="upperRoman"/>
      <w:lvlText w:val="%1."/>
      <w:lvlJc w:val="left"/>
      <w:pPr>
        <w:ind w:left="72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4AA433D1"/>
    <w:multiLevelType w:val="hybridMultilevel"/>
    <w:tmpl w:val="F62A7072"/>
    <w:lvl w:ilvl="0" w:tplc="04090019">
      <w:start w:val="1"/>
      <w:numFmt w:val="lowerLetter"/>
      <w:lvlText w:val="%1."/>
      <w:lvlJc w:val="left"/>
      <w:pPr>
        <w:ind w:left="1199" w:hanging="360"/>
      </w:pPr>
    </w:lvl>
    <w:lvl w:ilvl="1" w:tplc="04090019" w:tentative="1">
      <w:start w:val="1"/>
      <w:numFmt w:val="lowerLetter"/>
      <w:lvlText w:val="%2."/>
      <w:lvlJc w:val="left"/>
      <w:pPr>
        <w:ind w:left="1919" w:hanging="360"/>
      </w:pPr>
    </w:lvl>
    <w:lvl w:ilvl="2" w:tplc="0409001B" w:tentative="1">
      <w:start w:val="1"/>
      <w:numFmt w:val="lowerRoman"/>
      <w:lvlText w:val="%3."/>
      <w:lvlJc w:val="right"/>
      <w:pPr>
        <w:ind w:left="2639" w:hanging="180"/>
      </w:pPr>
    </w:lvl>
    <w:lvl w:ilvl="3" w:tplc="0409000F" w:tentative="1">
      <w:start w:val="1"/>
      <w:numFmt w:val="decimal"/>
      <w:lvlText w:val="%4."/>
      <w:lvlJc w:val="left"/>
      <w:pPr>
        <w:ind w:left="3359" w:hanging="360"/>
      </w:pPr>
    </w:lvl>
    <w:lvl w:ilvl="4" w:tplc="04090019" w:tentative="1">
      <w:start w:val="1"/>
      <w:numFmt w:val="lowerLetter"/>
      <w:lvlText w:val="%5."/>
      <w:lvlJc w:val="left"/>
      <w:pPr>
        <w:ind w:left="4079" w:hanging="360"/>
      </w:pPr>
    </w:lvl>
    <w:lvl w:ilvl="5" w:tplc="0409001B" w:tentative="1">
      <w:start w:val="1"/>
      <w:numFmt w:val="lowerRoman"/>
      <w:lvlText w:val="%6."/>
      <w:lvlJc w:val="right"/>
      <w:pPr>
        <w:ind w:left="4799" w:hanging="180"/>
      </w:pPr>
    </w:lvl>
    <w:lvl w:ilvl="6" w:tplc="0409000F" w:tentative="1">
      <w:start w:val="1"/>
      <w:numFmt w:val="decimal"/>
      <w:lvlText w:val="%7."/>
      <w:lvlJc w:val="left"/>
      <w:pPr>
        <w:ind w:left="5519" w:hanging="360"/>
      </w:pPr>
    </w:lvl>
    <w:lvl w:ilvl="7" w:tplc="04090019" w:tentative="1">
      <w:start w:val="1"/>
      <w:numFmt w:val="lowerLetter"/>
      <w:lvlText w:val="%8."/>
      <w:lvlJc w:val="left"/>
      <w:pPr>
        <w:ind w:left="6239" w:hanging="360"/>
      </w:pPr>
    </w:lvl>
    <w:lvl w:ilvl="8" w:tplc="0409001B" w:tentative="1">
      <w:start w:val="1"/>
      <w:numFmt w:val="lowerRoman"/>
      <w:lvlText w:val="%9."/>
      <w:lvlJc w:val="right"/>
      <w:pPr>
        <w:ind w:left="6959" w:hanging="180"/>
      </w:pPr>
    </w:lvl>
  </w:abstractNum>
  <w:abstractNum w:abstractNumId="212" w15:restartNumberingAfterBreak="0">
    <w:nsid w:val="4AB423A0"/>
    <w:multiLevelType w:val="hybridMultilevel"/>
    <w:tmpl w:val="579EAD3C"/>
    <w:lvl w:ilvl="0" w:tplc="FFFFFFFF">
      <w:start w:val="1"/>
      <w:numFmt w:val="decimal"/>
      <w:lvlText w:val="%1."/>
      <w:lvlJc w:val="left"/>
      <w:pPr>
        <w:ind w:left="1199" w:hanging="360"/>
      </w:pPr>
    </w:lvl>
    <w:lvl w:ilvl="1" w:tplc="FFFFFFFF" w:tentative="1">
      <w:start w:val="1"/>
      <w:numFmt w:val="lowerLetter"/>
      <w:lvlText w:val="%2."/>
      <w:lvlJc w:val="left"/>
      <w:pPr>
        <w:ind w:left="1919" w:hanging="360"/>
      </w:pPr>
    </w:lvl>
    <w:lvl w:ilvl="2" w:tplc="FFFFFFFF" w:tentative="1">
      <w:start w:val="1"/>
      <w:numFmt w:val="lowerRoman"/>
      <w:lvlText w:val="%3."/>
      <w:lvlJc w:val="right"/>
      <w:pPr>
        <w:ind w:left="2639" w:hanging="180"/>
      </w:pPr>
    </w:lvl>
    <w:lvl w:ilvl="3" w:tplc="FFFFFFFF" w:tentative="1">
      <w:start w:val="1"/>
      <w:numFmt w:val="decimal"/>
      <w:lvlText w:val="%4."/>
      <w:lvlJc w:val="left"/>
      <w:pPr>
        <w:ind w:left="3359" w:hanging="360"/>
      </w:pPr>
    </w:lvl>
    <w:lvl w:ilvl="4" w:tplc="FFFFFFFF" w:tentative="1">
      <w:start w:val="1"/>
      <w:numFmt w:val="lowerLetter"/>
      <w:lvlText w:val="%5."/>
      <w:lvlJc w:val="left"/>
      <w:pPr>
        <w:ind w:left="4079" w:hanging="360"/>
      </w:pPr>
    </w:lvl>
    <w:lvl w:ilvl="5" w:tplc="FFFFFFFF" w:tentative="1">
      <w:start w:val="1"/>
      <w:numFmt w:val="lowerRoman"/>
      <w:lvlText w:val="%6."/>
      <w:lvlJc w:val="right"/>
      <w:pPr>
        <w:ind w:left="4799" w:hanging="180"/>
      </w:pPr>
    </w:lvl>
    <w:lvl w:ilvl="6" w:tplc="FFFFFFFF" w:tentative="1">
      <w:start w:val="1"/>
      <w:numFmt w:val="decimal"/>
      <w:lvlText w:val="%7."/>
      <w:lvlJc w:val="left"/>
      <w:pPr>
        <w:ind w:left="5519" w:hanging="360"/>
      </w:pPr>
    </w:lvl>
    <w:lvl w:ilvl="7" w:tplc="FFFFFFFF" w:tentative="1">
      <w:start w:val="1"/>
      <w:numFmt w:val="lowerLetter"/>
      <w:lvlText w:val="%8."/>
      <w:lvlJc w:val="left"/>
      <w:pPr>
        <w:ind w:left="6239" w:hanging="360"/>
      </w:pPr>
    </w:lvl>
    <w:lvl w:ilvl="8" w:tplc="FFFFFFFF" w:tentative="1">
      <w:start w:val="1"/>
      <w:numFmt w:val="lowerRoman"/>
      <w:lvlText w:val="%9."/>
      <w:lvlJc w:val="right"/>
      <w:pPr>
        <w:ind w:left="6959" w:hanging="180"/>
      </w:pPr>
    </w:lvl>
  </w:abstractNum>
  <w:abstractNum w:abstractNumId="213" w15:restartNumberingAfterBreak="0">
    <w:nsid w:val="4ADE65BB"/>
    <w:multiLevelType w:val="hybridMultilevel"/>
    <w:tmpl w:val="0900A22A"/>
    <w:lvl w:ilvl="0" w:tplc="4FC80B06">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4AFA0B98"/>
    <w:multiLevelType w:val="hybridMultilevel"/>
    <w:tmpl w:val="080E6D3A"/>
    <w:lvl w:ilvl="0" w:tplc="BBA05AB8">
      <w:start w:val="3"/>
      <w:numFmt w:val="upperRoman"/>
      <w:lvlText w:val="%1."/>
      <w:lvlJc w:val="left"/>
      <w:pPr>
        <w:ind w:left="144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4B1E0679"/>
    <w:multiLevelType w:val="hybridMultilevel"/>
    <w:tmpl w:val="535AFCBE"/>
    <w:lvl w:ilvl="0" w:tplc="814CCA12">
      <w:start w:val="1"/>
      <w:numFmt w:val="lowerRoman"/>
      <w:lvlText w:val="%1."/>
      <w:lvlJc w:val="left"/>
      <w:pPr>
        <w:ind w:left="2160" w:hanging="360"/>
      </w:pPr>
      <w:rPr>
        <w:rFonts w:hint="default"/>
        <w:i w:val="0"/>
        <w:iCs w:val="0"/>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16" w15:restartNumberingAfterBreak="0">
    <w:nsid w:val="4BCB6B74"/>
    <w:multiLevelType w:val="hybridMultilevel"/>
    <w:tmpl w:val="1E6EC5E2"/>
    <w:lvl w:ilvl="0" w:tplc="AB9A9F82">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4BDB5764"/>
    <w:multiLevelType w:val="multilevel"/>
    <w:tmpl w:val="1CDC6C9A"/>
    <w:styleLink w:val="CurrentList6"/>
    <w:lvl w:ilvl="0">
      <w:start w:val="2"/>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8" w15:restartNumberingAfterBreak="0">
    <w:nsid w:val="4C9F2D1A"/>
    <w:multiLevelType w:val="hybridMultilevel"/>
    <w:tmpl w:val="B5309C2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9" w15:restartNumberingAfterBreak="0">
    <w:nsid w:val="4CEF3007"/>
    <w:multiLevelType w:val="hybridMultilevel"/>
    <w:tmpl w:val="5D0294CC"/>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D766B7C"/>
    <w:multiLevelType w:val="hybridMultilevel"/>
    <w:tmpl w:val="D250D72A"/>
    <w:lvl w:ilvl="0" w:tplc="FFFFFFFF">
      <w:start w:val="1"/>
      <w:numFmt w:val="lowerLetter"/>
      <w:lvlText w:val="%1."/>
      <w:lvlJc w:val="left"/>
      <w:pPr>
        <w:ind w:left="720" w:hanging="360"/>
      </w:pPr>
      <w:rPr>
        <w:rFonts w:hint="default"/>
        <w:i w:val="0"/>
        <w:i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1" w15:restartNumberingAfterBreak="0">
    <w:nsid w:val="4EBB1DBF"/>
    <w:multiLevelType w:val="hybridMultilevel"/>
    <w:tmpl w:val="ACFCD20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4ECB1464"/>
    <w:multiLevelType w:val="hybridMultilevel"/>
    <w:tmpl w:val="067865C8"/>
    <w:lvl w:ilvl="0" w:tplc="4F5CE8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3" w15:restartNumberingAfterBreak="0">
    <w:nsid w:val="4ED03FA8"/>
    <w:multiLevelType w:val="hybridMultilevel"/>
    <w:tmpl w:val="C414DB62"/>
    <w:lvl w:ilvl="0" w:tplc="F15885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4F1E6602"/>
    <w:multiLevelType w:val="hybridMultilevel"/>
    <w:tmpl w:val="31B2C4DC"/>
    <w:lvl w:ilvl="0" w:tplc="F15885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4F3B4B33"/>
    <w:multiLevelType w:val="hybridMultilevel"/>
    <w:tmpl w:val="688653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4F897A44"/>
    <w:multiLevelType w:val="hybridMultilevel"/>
    <w:tmpl w:val="228CC49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7" w15:restartNumberingAfterBreak="0">
    <w:nsid w:val="50187B5E"/>
    <w:multiLevelType w:val="hybridMultilevel"/>
    <w:tmpl w:val="2BF00416"/>
    <w:lvl w:ilvl="0" w:tplc="5F1635F2">
      <w:start w:val="5"/>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514921F9"/>
    <w:multiLevelType w:val="hybridMultilevel"/>
    <w:tmpl w:val="D0AA8D6C"/>
    <w:lvl w:ilvl="0" w:tplc="0409000F">
      <w:start w:val="1"/>
      <w:numFmt w:val="decimal"/>
      <w:lvlText w:val="%1."/>
      <w:lvlJc w:val="left"/>
      <w:pPr>
        <w:ind w:left="12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51B674FE"/>
    <w:multiLevelType w:val="hybridMultilevel"/>
    <w:tmpl w:val="E968C4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0" w15:restartNumberingAfterBreak="0">
    <w:nsid w:val="523C1AB2"/>
    <w:multiLevelType w:val="hybridMultilevel"/>
    <w:tmpl w:val="75A844EA"/>
    <w:lvl w:ilvl="0" w:tplc="136ED03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1" w15:restartNumberingAfterBreak="0">
    <w:nsid w:val="53B46B72"/>
    <w:multiLevelType w:val="hybridMultilevel"/>
    <w:tmpl w:val="5762AACA"/>
    <w:lvl w:ilvl="0" w:tplc="FFFFFFFF">
      <w:start w:val="1"/>
      <w:numFmt w:val="lowerLetter"/>
      <w:lvlText w:val="%1."/>
      <w:lvlJc w:val="left"/>
      <w:pPr>
        <w:ind w:left="2160" w:hanging="360"/>
      </w:pPr>
      <w:rPr>
        <w:rFonts w:hint="default"/>
        <w:b w:val="0"/>
        <w:bCs w:val="0"/>
        <w:i w:val="0"/>
        <w:i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2" w15:restartNumberingAfterBreak="0">
    <w:nsid w:val="53BC22BD"/>
    <w:multiLevelType w:val="hybridMultilevel"/>
    <w:tmpl w:val="BB5074B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3" w15:restartNumberingAfterBreak="0">
    <w:nsid w:val="541B522D"/>
    <w:multiLevelType w:val="hybridMultilevel"/>
    <w:tmpl w:val="9E8E3014"/>
    <w:lvl w:ilvl="0" w:tplc="F15885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54435359"/>
    <w:multiLevelType w:val="hybridMultilevel"/>
    <w:tmpl w:val="A1DCF04A"/>
    <w:lvl w:ilvl="0" w:tplc="4F5CE8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5" w15:restartNumberingAfterBreak="0">
    <w:nsid w:val="54A87F13"/>
    <w:multiLevelType w:val="hybridMultilevel"/>
    <w:tmpl w:val="8500F166"/>
    <w:lvl w:ilvl="0" w:tplc="69880F9C">
      <w:start w:val="4"/>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54DC39BB"/>
    <w:multiLevelType w:val="hybridMultilevel"/>
    <w:tmpl w:val="C96A7660"/>
    <w:lvl w:ilvl="0" w:tplc="A37E86B2">
      <w:start w:val="1"/>
      <w:numFmt w:val="lowerLetter"/>
      <w:lvlText w:val="%1"/>
      <w:lvlJc w:val="left"/>
      <w:pPr>
        <w:ind w:left="720" w:hanging="360"/>
      </w:pPr>
      <w:rPr>
        <w:rFonts w:hint="default"/>
        <w:cap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15:restartNumberingAfterBreak="0">
    <w:nsid w:val="55032E24"/>
    <w:multiLevelType w:val="hybridMultilevel"/>
    <w:tmpl w:val="A49444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15:restartNumberingAfterBreak="0">
    <w:nsid w:val="552113DA"/>
    <w:multiLevelType w:val="hybridMultilevel"/>
    <w:tmpl w:val="6790737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9" w15:restartNumberingAfterBreak="0">
    <w:nsid w:val="555C65F6"/>
    <w:multiLevelType w:val="hybridMultilevel"/>
    <w:tmpl w:val="09148280"/>
    <w:lvl w:ilvl="0" w:tplc="0409000F">
      <w:start w:val="1"/>
      <w:numFmt w:val="decimal"/>
      <w:lvlText w:val="%1."/>
      <w:lvlJc w:val="left"/>
      <w:pPr>
        <w:ind w:left="720" w:hanging="360"/>
      </w:pPr>
      <w:rPr>
        <w:rFonts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0" w15:restartNumberingAfterBreak="0">
    <w:nsid w:val="55794915"/>
    <w:multiLevelType w:val="hybridMultilevel"/>
    <w:tmpl w:val="BFE42444"/>
    <w:lvl w:ilvl="0" w:tplc="814CCA1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568165C9"/>
    <w:multiLevelType w:val="hybridMultilevel"/>
    <w:tmpl w:val="380C80C4"/>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56A41E55"/>
    <w:multiLevelType w:val="multilevel"/>
    <w:tmpl w:val="EC0AC29E"/>
    <w:styleLink w:val="CurrentList5"/>
    <w:lvl w:ilvl="0">
      <w:start w:val="2"/>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3" w15:restartNumberingAfterBreak="0">
    <w:nsid w:val="57581B02"/>
    <w:multiLevelType w:val="hybridMultilevel"/>
    <w:tmpl w:val="66786F28"/>
    <w:lvl w:ilvl="0" w:tplc="04090019">
      <w:start w:val="1"/>
      <w:numFmt w:val="lowerLetter"/>
      <w:lvlText w:val="%1."/>
      <w:lvlJc w:val="left"/>
      <w:pPr>
        <w:ind w:left="1199" w:hanging="360"/>
      </w:pPr>
      <w:rPr>
        <w:rFonts w:hint="default"/>
        <w:spacing w:val="-2"/>
        <w:w w:val="99"/>
        <w:sz w:val="20"/>
        <w:szCs w:val="2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4" w15:restartNumberingAfterBreak="0">
    <w:nsid w:val="578E2082"/>
    <w:multiLevelType w:val="hybridMultilevel"/>
    <w:tmpl w:val="579EAD3C"/>
    <w:lvl w:ilvl="0" w:tplc="FFFFFFFF">
      <w:start w:val="1"/>
      <w:numFmt w:val="decimal"/>
      <w:lvlText w:val="%1."/>
      <w:lvlJc w:val="left"/>
      <w:pPr>
        <w:ind w:left="1199" w:hanging="360"/>
      </w:pPr>
    </w:lvl>
    <w:lvl w:ilvl="1" w:tplc="FFFFFFFF" w:tentative="1">
      <w:start w:val="1"/>
      <w:numFmt w:val="lowerLetter"/>
      <w:lvlText w:val="%2."/>
      <w:lvlJc w:val="left"/>
      <w:pPr>
        <w:ind w:left="1919" w:hanging="360"/>
      </w:pPr>
    </w:lvl>
    <w:lvl w:ilvl="2" w:tplc="FFFFFFFF" w:tentative="1">
      <w:start w:val="1"/>
      <w:numFmt w:val="lowerRoman"/>
      <w:lvlText w:val="%3."/>
      <w:lvlJc w:val="right"/>
      <w:pPr>
        <w:ind w:left="2639" w:hanging="180"/>
      </w:pPr>
    </w:lvl>
    <w:lvl w:ilvl="3" w:tplc="FFFFFFFF" w:tentative="1">
      <w:start w:val="1"/>
      <w:numFmt w:val="decimal"/>
      <w:lvlText w:val="%4."/>
      <w:lvlJc w:val="left"/>
      <w:pPr>
        <w:ind w:left="3359" w:hanging="360"/>
      </w:pPr>
    </w:lvl>
    <w:lvl w:ilvl="4" w:tplc="FFFFFFFF" w:tentative="1">
      <w:start w:val="1"/>
      <w:numFmt w:val="lowerLetter"/>
      <w:lvlText w:val="%5."/>
      <w:lvlJc w:val="left"/>
      <w:pPr>
        <w:ind w:left="4079" w:hanging="360"/>
      </w:pPr>
    </w:lvl>
    <w:lvl w:ilvl="5" w:tplc="FFFFFFFF" w:tentative="1">
      <w:start w:val="1"/>
      <w:numFmt w:val="lowerRoman"/>
      <w:lvlText w:val="%6."/>
      <w:lvlJc w:val="right"/>
      <w:pPr>
        <w:ind w:left="4799" w:hanging="180"/>
      </w:pPr>
    </w:lvl>
    <w:lvl w:ilvl="6" w:tplc="FFFFFFFF" w:tentative="1">
      <w:start w:val="1"/>
      <w:numFmt w:val="decimal"/>
      <w:lvlText w:val="%7."/>
      <w:lvlJc w:val="left"/>
      <w:pPr>
        <w:ind w:left="5519" w:hanging="360"/>
      </w:pPr>
    </w:lvl>
    <w:lvl w:ilvl="7" w:tplc="FFFFFFFF" w:tentative="1">
      <w:start w:val="1"/>
      <w:numFmt w:val="lowerLetter"/>
      <w:lvlText w:val="%8."/>
      <w:lvlJc w:val="left"/>
      <w:pPr>
        <w:ind w:left="6239" w:hanging="360"/>
      </w:pPr>
    </w:lvl>
    <w:lvl w:ilvl="8" w:tplc="FFFFFFFF" w:tentative="1">
      <w:start w:val="1"/>
      <w:numFmt w:val="lowerRoman"/>
      <w:lvlText w:val="%9."/>
      <w:lvlJc w:val="right"/>
      <w:pPr>
        <w:ind w:left="6959" w:hanging="180"/>
      </w:pPr>
    </w:lvl>
  </w:abstractNum>
  <w:abstractNum w:abstractNumId="245" w15:restartNumberingAfterBreak="0">
    <w:nsid w:val="57B502EA"/>
    <w:multiLevelType w:val="hybridMultilevel"/>
    <w:tmpl w:val="0CCEBCC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57D84163"/>
    <w:multiLevelType w:val="hybridMultilevel"/>
    <w:tmpl w:val="802A2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15:restartNumberingAfterBreak="0">
    <w:nsid w:val="57DB2342"/>
    <w:multiLevelType w:val="hybridMultilevel"/>
    <w:tmpl w:val="579EAD3C"/>
    <w:lvl w:ilvl="0" w:tplc="FFFFFFFF">
      <w:start w:val="1"/>
      <w:numFmt w:val="decimal"/>
      <w:lvlText w:val="%1."/>
      <w:lvlJc w:val="left"/>
      <w:pPr>
        <w:ind w:left="1199" w:hanging="360"/>
      </w:pPr>
    </w:lvl>
    <w:lvl w:ilvl="1" w:tplc="FFFFFFFF" w:tentative="1">
      <w:start w:val="1"/>
      <w:numFmt w:val="lowerLetter"/>
      <w:lvlText w:val="%2."/>
      <w:lvlJc w:val="left"/>
      <w:pPr>
        <w:ind w:left="1919" w:hanging="360"/>
      </w:pPr>
    </w:lvl>
    <w:lvl w:ilvl="2" w:tplc="FFFFFFFF" w:tentative="1">
      <w:start w:val="1"/>
      <w:numFmt w:val="lowerRoman"/>
      <w:lvlText w:val="%3."/>
      <w:lvlJc w:val="right"/>
      <w:pPr>
        <w:ind w:left="2639" w:hanging="180"/>
      </w:pPr>
    </w:lvl>
    <w:lvl w:ilvl="3" w:tplc="FFFFFFFF" w:tentative="1">
      <w:start w:val="1"/>
      <w:numFmt w:val="decimal"/>
      <w:lvlText w:val="%4."/>
      <w:lvlJc w:val="left"/>
      <w:pPr>
        <w:ind w:left="3359" w:hanging="360"/>
      </w:pPr>
    </w:lvl>
    <w:lvl w:ilvl="4" w:tplc="FFFFFFFF" w:tentative="1">
      <w:start w:val="1"/>
      <w:numFmt w:val="lowerLetter"/>
      <w:lvlText w:val="%5."/>
      <w:lvlJc w:val="left"/>
      <w:pPr>
        <w:ind w:left="4079" w:hanging="360"/>
      </w:pPr>
    </w:lvl>
    <w:lvl w:ilvl="5" w:tplc="FFFFFFFF" w:tentative="1">
      <w:start w:val="1"/>
      <w:numFmt w:val="lowerRoman"/>
      <w:lvlText w:val="%6."/>
      <w:lvlJc w:val="right"/>
      <w:pPr>
        <w:ind w:left="4799" w:hanging="180"/>
      </w:pPr>
    </w:lvl>
    <w:lvl w:ilvl="6" w:tplc="FFFFFFFF" w:tentative="1">
      <w:start w:val="1"/>
      <w:numFmt w:val="decimal"/>
      <w:lvlText w:val="%7."/>
      <w:lvlJc w:val="left"/>
      <w:pPr>
        <w:ind w:left="5519" w:hanging="360"/>
      </w:pPr>
    </w:lvl>
    <w:lvl w:ilvl="7" w:tplc="FFFFFFFF" w:tentative="1">
      <w:start w:val="1"/>
      <w:numFmt w:val="lowerLetter"/>
      <w:lvlText w:val="%8."/>
      <w:lvlJc w:val="left"/>
      <w:pPr>
        <w:ind w:left="6239" w:hanging="360"/>
      </w:pPr>
    </w:lvl>
    <w:lvl w:ilvl="8" w:tplc="FFFFFFFF" w:tentative="1">
      <w:start w:val="1"/>
      <w:numFmt w:val="lowerRoman"/>
      <w:lvlText w:val="%9."/>
      <w:lvlJc w:val="right"/>
      <w:pPr>
        <w:ind w:left="6959" w:hanging="180"/>
      </w:pPr>
    </w:lvl>
  </w:abstractNum>
  <w:abstractNum w:abstractNumId="248" w15:restartNumberingAfterBreak="0">
    <w:nsid w:val="599572CA"/>
    <w:multiLevelType w:val="hybridMultilevel"/>
    <w:tmpl w:val="016266CE"/>
    <w:lvl w:ilvl="0" w:tplc="22A468B6">
      <w:start w:val="1"/>
      <w:numFmt w:val="upperRoman"/>
      <w:lvlText w:val="I%1."/>
      <w:lvlJc w:val="left"/>
      <w:pPr>
        <w:ind w:left="1199" w:hanging="360"/>
      </w:pPr>
      <w:rPr>
        <w:rFonts w:hint="default"/>
        <w:b/>
        <w:bCs/>
      </w:rPr>
    </w:lvl>
    <w:lvl w:ilvl="1" w:tplc="04090019" w:tentative="1">
      <w:start w:val="1"/>
      <w:numFmt w:val="lowerLetter"/>
      <w:lvlText w:val="%2."/>
      <w:lvlJc w:val="left"/>
      <w:pPr>
        <w:ind w:left="1919" w:hanging="360"/>
      </w:pPr>
    </w:lvl>
    <w:lvl w:ilvl="2" w:tplc="0409001B" w:tentative="1">
      <w:start w:val="1"/>
      <w:numFmt w:val="lowerRoman"/>
      <w:lvlText w:val="%3."/>
      <w:lvlJc w:val="right"/>
      <w:pPr>
        <w:ind w:left="2639" w:hanging="180"/>
      </w:pPr>
    </w:lvl>
    <w:lvl w:ilvl="3" w:tplc="0409000F" w:tentative="1">
      <w:start w:val="1"/>
      <w:numFmt w:val="decimal"/>
      <w:lvlText w:val="%4."/>
      <w:lvlJc w:val="left"/>
      <w:pPr>
        <w:ind w:left="3359" w:hanging="360"/>
      </w:pPr>
    </w:lvl>
    <w:lvl w:ilvl="4" w:tplc="04090019" w:tentative="1">
      <w:start w:val="1"/>
      <w:numFmt w:val="lowerLetter"/>
      <w:lvlText w:val="%5."/>
      <w:lvlJc w:val="left"/>
      <w:pPr>
        <w:ind w:left="4079" w:hanging="360"/>
      </w:pPr>
    </w:lvl>
    <w:lvl w:ilvl="5" w:tplc="0409001B" w:tentative="1">
      <w:start w:val="1"/>
      <w:numFmt w:val="lowerRoman"/>
      <w:lvlText w:val="%6."/>
      <w:lvlJc w:val="right"/>
      <w:pPr>
        <w:ind w:left="4799" w:hanging="180"/>
      </w:pPr>
    </w:lvl>
    <w:lvl w:ilvl="6" w:tplc="0409000F" w:tentative="1">
      <w:start w:val="1"/>
      <w:numFmt w:val="decimal"/>
      <w:lvlText w:val="%7."/>
      <w:lvlJc w:val="left"/>
      <w:pPr>
        <w:ind w:left="5519" w:hanging="360"/>
      </w:pPr>
    </w:lvl>
    <w:lvl w:ilvl="7" w:tplc="04090019" w:tentative="1">
      <w:start w:val="1"/>
      <w:numFmt w:val="lowerLetter"/>
      <w:lvlText w:val="%8."/>
      <w:lvlJc w:val="left"/>
      <w:pPr>
        <w:ind w:left="6239" w:hanging="360"/>
      </w:pPr>
    </w:lvl>
    <w:lvl w:ilvl="8" w:tplc="0409001B" w:tentative="1">
      <w:start w:val="1"/>
      <w:numFmt w:val="lowerRoman"/>
      <w:lvlText w:val="%9."/>
      <w:lvlJc w:val="right"/>
      <w:pPr>
        <w:ind w:left="6959" w:hanging="180"/>
      </w:pPr>
    </w:lvl>
  </w:abstractNum>
  <w:abstractNum w:abstractNumId="249" w15:restartNumberingAfterBreak="0">
    <w:nsid w:val="5A023E12"/>
    <w:multiLevelType w:val="hybridMultilevel"/>
    <w:tmpl w:val="13A4FCB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0" w15:restartNumberingAfterBreak="0">
    <w:nsid w:val="5A6B156D"/>
    <w:multiLevelType w:val="hybridMultilevel"/>
    <w:tmpl w:val="FBEE7B68"/>
    <w:lvl w:ilvl="0" w:tplc="FFFFFFFF">
      <w:start w:val="1"/>
      <w:numFmt w:val="lowerLetter"/>
      <w:lvlText w:val="%1."/>
      <w:lvlJc w:val="left"/>
      <w:pPr>
        <w:ind w:left="2160" w:hanging="360"/>
      </w:pPr>
      <w:rPr>
        <w:rFonts w:hint="default"/>
        <w:b w:val="0"/>
        <w:bCs w:val="0"/>
        <w:i w:val="0"/>
        <w:i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1" w15:restartNumberingAfterBreak="0">
    <w:nsid w:val="5AF64D09"/>
    <w:multiLevelType w:val="hybridMultilevel"/>
    <w:tmpl w:val="38E043B8"/>
    <w:lvl w:ilvl="0" w:tplc="04090019">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52" w15:restartNumberingAfterBreak="0">
    <w:nsid w:val="5BD248E8"/>
    <w:multiLevelType w:val="hybridMultilevel"/>
    <w:tmpl w:val="9A2AAF36"/>
    <w:lvl w:ilvl="0" w:tplc="0409000F">
      <w:start w:val="1"/>
      <w:numFmt w:val="decimal"/>
      <w:lvlText w:val="%1."/>
      <w:lvlJc w:val="left"/>
      <w:pPr>
        <w:ind w:left="720" w:hanging="360"/>
      </w:pPr>
      <w:rPr>
        <w:rFonts w:hint="default"/>
        <w:b w:val="0"/>
        <w:bCs w:val="0"/>
        <w:i w:val="0"/>
        <w:iCs w:val="0"/>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3" w15:restartNumberingAfterBreak="0">
    <w:nsid w:val="5BDE2AE2"/>
    <w:multiLevelType w:val="hybridMultilevel"/>
    <w:tmpl w:val="D06E955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4" w15:restartNumberingAfterBreak="0">
    <w:nsid w:val="5C934C46"/>
    <w:multiLevelType w:val="hybridMultilevel"/>
    <w:tmpl w:val="87925F5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5" w15:restartNumberingAfterBreak="0">
    <w:nsid w:val="5CD36503"/>
    <w:multiLevelType w:val="hybridMultilevel"/>
    <w:tmpl w:val="CAB642E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6" w15:restartNumberingAfterBreak="0">
    <w:nsid w:val="5CF61DDB"/>
    <w:multiLevelType w:val="hybridMultilevel"/>
    <w:tmpl w:val="82B24EE2"/>
    <w:lvl w:ilvl="0" w:tplc="FFFFFFFF">
      <w:start w:val="1"/>
      <w:numFmt w:val="decimal"/>
      <w:lvlText w:val="%1."/>
      <w:lvlJc w:val="left"/>
      <w:pPr>
        <w:ind w:left="720" w:hanging="360"/>
      </w:pPr>
      <w:rPr>
        <w:rFonts w:hint="default"/>
        <w:b w:val="0"/>
        <w:bCs w:val="0"/>
        <w:sz w:val="20"/>
        <w:szCs w:val="2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7" w15:restartNumberingAfterBreak="0">
    <w:nsid w:val="5D276376"/>
    <w:multiLevelType w:val="hybridMultilevel"/>
    <w:tmpl w:val="D2D826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5D735C62"/>
    <w:multiLevelType w:val="hybridMultilevel"/>
    <w:tmpl w:val="E1A4D81C"/>
    <w:lvl w:ilvl="0" w:tplc="5FA6D300">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9" w15:restartNumberingAfterBreak="0">
    <w:nsid w:val="5D8B569B"/>
    <w:multiLevelType w:val="hybridMultilevel"/>
    <w:tmpl w:val="71A09E8E"/>
    <w:lvl w:ilvl="0" w:tplc="5BCE8668">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15:restartNumberingAfterBreak="0">
    <w:nsid w:val="5E397554"/>
    <w:multiLevelType w:val="hybridMultilevel"/>
    <w:tmpl w:val="B14095A8"/>
    <w:lvl w:ilvl="0" w:tplc="FFFFFFFF">
      <w:start w:val="1"/>
      <w:numFmt w:val="decimal"/>
      <w:lvlText w:val="%1."/>
      <w:lvlJc w:val="left"/>
      <w:pPr>
        <w:ind w:left="720" w:hanging="360"/>
      </w:pPr>
    </w:lvl>
    <w:lvl w:ilvl="1" w:tplc="FFFFFFFF" w:tentative="1">
      <w:start w:val="1"/>
      <w:numFmt w:val="lowerLetter"/>
      <w:lvlText w:val="%2."/>
      <w:lvlJc w:val="left"/>
      <w:pPr>
        <w:ind w:left="2219" w:hanging="360"/>
      </w:pPr>
    </w:lvl>
    <w:lvl w:ilvl="2" w:tplc="FFFFFFFF" w:tentative="1">
      <w:start w:val="1"/>
      <w:numFmt w:val="lowerRoman"/>
      <w:lvlText w:val="%3."/>
      <w:lvlJc w:val="right"/>
      <w:pPr>
        <w:ind w:left="2939" w:hanging="180"/>
      </w:pPr>
    </w:lvl>
    <w:lvl w:ilvl="3" w:tplc="FFFFFFFF" w:tentative="1">
      <w:start w:val="1"/>
      <w:numFmt w:val="decimal"/>
      <w:lvlText w:val="%4."/>
      <w:lvlJc w:val="left"/>
      <w:pPr>
        <w:ind w:left="3659" w:hanging="360"/>
      </w:pPr>
    </w:lvl>
    <w:lvl w:ilvl="4" w:tplc="FFFFFFFF" w:tentative="1">
      <w:start w:val="1"/>
      <w:numFmt w:val="lowerLetter"/>
      <w:lvlText w:val="%5."/>
      <w:lvlJc w:val="left"/>
      <w:pPr>
        <w:ind w:left="4379" w:hanging="360"/>
      </w:pPr>
    </w:lvl>
    <w:lvl w:ilvl="5" w:tplc="FFFFFFFF" w:tentative="1">
      <w:start w:val="1"/>
      <w:numFmt w:val="lowerRoman"/>
      <w:lvlText w:val="%6."/>
      <w:lvlJc w:val="right"/>
      <w:pPr>
        <w:ind w:left="5099" w:hanging="180"/>
      </w:pPr>
    </w:lvl>
    <w:lvl w:ilvl="6" w:tplc="FFFFFFFF" w:tentative="1">
      <w:start w:val="1"/>
      <w:numFmt w:val="decimal"/>
      <w:lvlText w:val="%7."/>
      <w:lvlJc w:val="left"/>
      <w:pPr>
        <w:ind w:left="5819" w:hanging="360"/>
      </w:pPr>
    </w:lvl>
    <w:lvl w:ilvl="7" w:tplc="FFFFFFFF" w:tentative="1">
      <w:start w:val="1"/>
      <w:numFmt w:val="lowerLetter"/>
      <w:lvlText w:val="%8."/>
      <w:lvlJc w:val="left"/>
      <w:pPr>
        <w:ind w:left="6539" w:hanging="360"/>
      </w:pPr>
    </w:lvl>
    <w:lvl w:ilvl="8" w:tplc="FFFFFFFF" w:tentative="1">
      <w:start w:val="1"/>
      <w:numFmt w:val="lowerRoman"/>
      <w:lvlText w:val="%9."/>
      <w:lvlJc w:val="right"/>
      <w:pPr>
        <w:ind w:left="7259" w:hanging="180"/>
      </w:pPr>
    </w:lvl>
  </w:abstractNum>
  <w:abstractNum w:abstractNumId="261" w15:restartNumberingAfterBreak="0">
    <w:nsid w:val="5E6A6553"/>
    <w:multiLevelType w:val="hybridMultilevel"/>
    <w:tmpl w:val="CF26A5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15:restartNumberingAfterBreak="0">
    <w:nsid w:val="5ECF795B"/>
    <w:multiLevelType w:val="hybridMultilevel"/>
    <w:tmpl w:val="224AF116"/>
    <w:lvl w:ilvl="0" w:tplc="FFFFFFFF">
      <w:start w:val="1"/>
      <w:numFmt w:val="lowerLetter"/>
      <w:lvlText w:val="%1."/>
      <w:lvlJc w:val="left"/>
      <w:pPr>
        <w:ind w:left="1199" w:hanging="360"/>
      </w:pPr>
    </w:lvl>
    <w:lvl w:ilvl="1" w:tplc="FFFFFFFF" w:tentative="1">
      <w:start w:val="1"/>
      <w:numFmt w:val="lowerLetter"/>
      <w:lvlText w:val="%2."/>
      <w:lvlJc w:val="left"/>
      <w:pPr>
        <w:ind w:left="1919" w:hanging="360"/>
      </w:pPr>
    </w:lvl>
    <w:lvl w:ilvl="2" w:tplc="FFFFFFFF" w:tentative="1">
      <w:start w:val="1"/>
      <w:numFmt w:val="lowerRoman"/>
      <w:lvlText w:val="%3."/>
      <w:lvlJc w:val="right"/>
      <w:pPr>
        <w:ind w:left="2639" w:hanging="180"/>
      </w:pPr>
    </w:lvl>
    <w:lvl w:ilvl="3" w:tplc="FFFFFFFF" w:tentative="1">
      <w:start w:val="1"/>
      <w:numFmt w:val="decimal"/>
      <w:lvlText w:val="%4."/>
      <w:lvlJc w:val="left"/>
      <w:pPr>
        <w:ind w:left="3359" w:hanging="360"/>
      </w:pPr>
    </w:lvl>
    <w:lvl w:ilvl="4" w:tplc="FFFFFFFF" w:tentative="1">
      <w:start w:val="1"/>
      <w:numFmt w:val="lowerLetter"/>
      <w:lvlText w:val="%5."/>
      <w:lvlJc w:val="left"/>
      <w:pPr>
        <w:ind w:left="4079" w:hanging="360"/>
      </w:pPr>
    </w:lvl>
    <w:lvl w:ilvl="5" w:tplc="FFFFFFFF" w:tentative="1">
      <w:start w:val="1"/>
      <w:numFmt w:val="lowerRoman"/>
      <w:lvlText w:val="%6."/>
      <w:lvlJc w:val="right"/>
      <w:pPr>
        <w:ind w:left="4799" w:hanging="180"/>
      </w:pPr>
    </w:lvl>
    <w:lvl w:ilvl="6" w:tplc="FFFFFFFF" w:tentative="1">
      <w:start w:val="1"/>
      <w:numFmt w:val="decimal"/>
      <w:lvlText w:val="%7."/>
      <w:lvlJc w:val="left"/>
      <w:pPr>
        <w:ind w:left="5519" w:hanging="360"/>
      </w:pPr>
    </w:lvl>
    <w:lvl w:ilvl="7" w:tplc="FFFFFFFF" w:tentative="1">
      <w:start w:val="1"/>
      <w:numFmt w:val="lowerLetter"/>
      <w:lvlText w:val="%8."/>
      <w:lvlJc w:val="left"/>
      <w:pPr>
        <w:ind w:left="6239" w:hanging="360"/>
      </w:pPr>
    </w:lvl>
    <w:lvl w:ilvl="8" w:tplc="FFFFFFFF" w:tentative="1">
      <w:start w:val="1"/>
      <w:numFmt w:val="lowerRoman"/>
      <w:lvlText w:val="%9."/>
      <w:lvlJc w:val="right"/>
      <w:pPr>
        <w:ind w:left="6959" w:hanging="180"/>
      </w:pPr>
    </w:lvl>
  </w:abstractNum>
  <w:abstractNum w:abstractNumId="263" w15:restartNumberingAfterBreak="0">
    <w:nsid w:val="5EE535FD"/>
    <w:multiLevelType w:val="hybridMultilevel"/>
    <w:tmpl w:val="11BEFB36"/>
    <w:lvl w:ilvl="0" w:tplc="FFFFFFFF">
      <w:start w:val="1"/>
      <w:numFmt w:val="decimal"/>
      <w:lvlText w:val="%1."/>
      <w:lvlJc w:val="left"/>
      <w:pPr>
        <w:ind w:left="1199" w:hanging="360"/>
      </w:pPr>
    </w:lvl>
    <w:lvl w:ilvl="1" w:tplc="FFFFFFFF" w:tentative="1">
      <w:start w:val="1"/>
      <w:numFmt w:val="lowerLetter"/>
      <w:lvlText w:val="%2."/>
      <w:lvlJc w:val="left"/>
      <w:pPr>
        <w:ind w:left="1919" w:hanging="360"/>
      </w:pPr>
    </w:lvl>
    <w:lvl w:ilvl="2" w:tplc="FFFFFFFF" w:tentative="1">
      <w:start w:val="1"/>
      <w:numFmt w:val="lowerRoman"/>
      <w:lvlText w:val="%3."/>
      <w:lvlJc w:val="right"/>
      <w:pPr>
        <w:ind w:left="2639" w:hanging="180"/>
      </w:pPr>
    </w:lvl>
    <w:lvl w:ilvl="3" w:tplc="FFFFFFFF" w:tentative="1">
      <w:start w:val="1"/>
      <w:numFmt w:val="decimal"/>
      <w:lvlText w:val="%4."/>
      <w:lvlJc w:val="left"/>
      <w:pPr>
        <w:ind w:left="3359" w:hanging="360"/>
      </w:pPr>
    </w:lvl>
    <w:lvl w:ilvl="4" w:tplc="FFFFFFFF" w:tentative="1">
      <w:start w:val="1"/>
      <w:numFmt w:val="lowerLetter"/>
      <w:lvlText w:val="%5."/>
      <w:lvlJc w:val="left"/>
      <w:pPr>
        <w:ind w:left="4079" w:hanging="360"/>
      </w:pPr>
    </w:lvl>
    <w:lvl w:ilvl="5" w:tplc="FFFFFFFF" w:tentative="1">
      <w:start w:val="1"/>
      <w:numFmt w:val="lowerRoman"/>
      <w:lvlText w:val="%6."/>
      <w:lvlJc w:val="right"/>
      <w:pPr>
        <w:ind w:left="4799" w:hanging="180"/>
      </w:pPr>
    </w:lvl>
    <w:lvl w:ilvl="6" w:tplc="FFFFFFFF" w:tentative="1">
      <w:start w:val="1"/>
      <w:numFmt w:val="decimal"/>
      <w:lvlText w:val="%7."/>
      <w:lvlJc w:val="left"/>
      <w:pPr>
        <w:ind w:left="5519" w:hanging="360"/>
      </w:pPr>
    </w:lvl>
    <w:lvl w:ilvl="7" w:tplc="FFFFFFFF" w:tentative="1">
      <w:start w:val="1"/>
      <w:numFmt w:val="lowerLetter"/>
      <w:lvlText w:val="%8."/>
      <w:lvlJc w:val="left"/>
      <w:pPr>
        <w:ind w:left="6239" w:hanging="360"/>
      </w:pPr>
    </w:lvl>
    <w:lvl w:ilvl="8" w:tplc="FFFFFFFF" w:tentative="1">
      <w:start w:val="1"/>
      <w:numFmt w:val="lowerRoman"/>
      <w:lvlText w:val="%9."/>
      <w:lvlJc w:val="right"/>
      <w:pPr>
        <w:ind w:left="6959" w:hanging="180"/>
      </w:pPr>
    </w:lvl>
  </w:abstractNum>
  <w:abstractNum w:abstractNumId="264" w15:restartNumberingAfterBreak="0">
    <w:nsid w:val="5F0B679A"/>
    <w:multiLevelType w:val="hybridMultilevel"/>
    <w:tmpl w:val="56FC7D9A"/>
    <w:lvl w:ilvl="0" w:tplc="FFFFFFFF">
      <w:start w:val="1"/>
      <w:numFmt w:val="decimal"/>
      <w:lvlText w:val="%1."/>
      <w:lvlJc w:val="left"/>
      <w:pPr>
        <w:ind w:left="900" w:hanging="360"/>
      </w:pPr>
      <w:rPr>
        <w:rFonts w:hint="default"/>
      </w:rPr>
    </w:lvl>
    <w:lvl w:ilvl="1" w:tplc="FFFFFFFF">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265" w15:restartNumberingAfterBreak="0">
    <w:nsid w:val="5F2B3DBF"/>
    <w:multiLevelType w:val="hybridMultilevel"/>
    <w:tmpl w:val="183E7F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15:restartNumberingAfterBreak="0">
    <w:nsid w:val="5F395D70"/>
    <w:multiLevelType w:val="hybridMultilevel"/>
    <w:tmpl w:val="326A74C8"/>
    <w:lvl w:ilvl="0" w:tplc="76EA553E">
      <w:start w:val="1"/>
      <w:numFmt w:val="lowerLetter"/>
      <w:lvlText w:val="%1."/>
      <w:lvlJc w:val="left"/>
      <w:pPr>
        <w:ind w:left="1199" w:hanging="360"/>
      </w:pPr>
      <w:rPr>
        <w:rFonts w:hint="default"/>
        <w:i w:val="0"/>
        <w:iCs w:val="0"/>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7" w15:restartNumberingAfterBreak="0">
    <w:nsid w:val="5FDC40F2"/>
    <w:multiLevelType w:val="hybridMultilevel"/>
    <w:tmpl w:val="38522588"/>
    <w:lvl w:ilvl="0" w:tplc="57629F28">
      <w:start w:val="7"/>
      <w:numFmt w:val="upperRoman"/>
      <w:lvlText w:val="%1."/>
      <w:lvlJc w:val="left"/>
      <w:pPr>
        <w:ind w:left="1199"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6010213F"/>
    <w:multiLevelType w:val="hybridMultilevel"/>
    <w:tmpl w:val="5CB05482"/>
    <w:lvl w:ilvl="0" w:tplc="4F5CE8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9" w15:restartNumberingAfterBreak="0">
    <w:nsid w:val="60293CCC"/>
    <w:multiLevelType w:val="hybridMultilevel"/>
    <w:tmpl w:val="DE0C1EE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0" w15:restartNumberingAfterBreak="0">
    <w:nsid w:val="602E0940"/>
    <w:multiLevelType w:val="hybridMultilevel"/>
    <w:tmpl w:val="2DD249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60B26ABC"/>
    <w:multiLevelType w:val="hybridMultilevel"/>
    <w:tmpl w:val="E04410EE"/>
    <w:lvl w:ilvl="0" w:tplc="F15885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15:restartNumberingAfterBreak="0">
    <w:nsid w:val="60D10440"/>
    <w:multiLevelType w:val="hybridMultilevel"/>
    <w:tmpl w:val="72222686"/>
    <w:lvl w:ilvl="0" w:tplc="614633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60FD0409"/>
    <w:multiLevelType w:val="hybridMultilevel"/>
    <w:tmpl w:val="7DCEBECC"/>
    <w:lvl w:ilvl="0" w:tplc="FFFFFFFF">
      <w:start w:val="1"/>
      <w:numFmt w:val="lowerLetter"/>
      <w:lvlText w:val="%1."/>
      <w:lvlJc w:val="left"/>
      <w:pPr>
        <w:ind w:left="1199" w:hanging="360"/>
      </w:pPr>
    </w:lvl>
    <w:lvl w:ilvl="1" w:tplc="FFFFFFFF" w:tentative="1">
      <w:start w:val="1"/>
      <w:numFmt w:val="lowerLetter"/>
      <w:lvlText w:val="%2."/>
      <w:lvlJc w:val="left"/>
      <w:pPr>
        <w:ind w:left="1919" w:hanging="360"/>
      </w:pPr>
    </w:lvl>
    <w:lvl w:ilvl="2" w:tplc="FFFFFFFF" w:tentative="1">
      <w:start w:val="1"/>
      <w:numFmt w:val="lowerRoman"/>
      <w:lvlText w:val="%3."/>
      <w:lvlJc w:val="right"/>
      <w:pPr>
        <w:ind w:left="2639" w:hanging="180"/>
      </w:pPr>
    </w:lvl>
    <w:lvl w:ilvl="3" w:tplc="FFFFFFFF" w:tentative="1">
      <w:start w:val="1"/>
      <w:numFmt w:val="decimal"/>
      <w:lvlText w:val="%4."/>
      <w:lvlJc w:val="left"/>
      <w:pPr>
        <w:ind w:left="3359" w:hanging="360"/>
      </w:pPr>
    </w:lvl>
    <w:lvl w:ilvl="4" w:tplc="FFFFFFFF" w:tentative="1">
      <w:start w:val="1"/>
      <w:numFmt w:val="lowerLetter"/>
      <w:lvlText w:val="%5."/>
      <w:lvlJc w:val="left"/>
      <w:pPr>
        <w:ind w:left="4079" w:hanging="360"/>
      </w:pPr>
    </w:lvl>
    <w:lvl w:ilvl="5" w:tplc="FFFFFFFF" w:tentative="1">
      <w:start w:val="1"/>
      <w:numFmt w:val="lowerRoman"/>
      <w:lvlText w:val="%6."/>
      <w:lvlJc w:val="right"/>
      <w:pPr>
        <w:ind w:left="4799" w:hanging="180"/>
      </w:pPr>
    </w:lvl>
    <w:lvl w:ilvl="6" w:tplc="FFFFFFFF" w:tentative="1">
      <w:start w:val="1"/>
      <w:numFmt w:val="decimal"/>
      <w:lvlText w:val="%7."/>
      <w:lvlJc w:val="left"/>
      <w:pPr>
        <w:ind w:left="5519" w:hanging="360"/>
      </w:pPr>
    </w:lvl>
    <w:lvl w:ilvl="7" w:tplc="FFFFFFFF" w:tentative="1">
      <w:start w:val="1"/>
      <w:numFmt w:val="lowerLetter"/>
      <w:lvlText w:val="%8."/>
      <w:lvlJc w:val="left"/>
      <w:pPr>
        <w:ind w:left="6239" w:hanging="360"/>
      </w:pPr>
    </w:lvl>
    <w:lvl w:ilvl="8" w:tplc="FFFFFFFF" w:tentative="1">
      <w:start w:val="1"/>
      <w:numFmt w:val="lowerRoman"/>
      <w:lvlText w:val="%9."/>
      <w:lvlJc w:val="right"/>
      <w:pPr>
        <w:ind w:left="6959" w:hanging="180"/>
      </w:pPr>
    </w:lvl>
  </w:abstractNum>
  <w:abstractNum w:abstractNumId="274" w15:restartNumberingAfterBreak="0">
    <w:nsid w:val="61860E9F"/>
    <w:multiLevelType w:val="hybridMultilevel"/>
    <w:tmpl w:val="42368946"/>
    <w:lvl w:ilvl="0" w:tplc="8FD45D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15:restartNumberingAfterBreak="0">
    <w:nsid w:val="62EC31B3"/>
    <w:multiLevelType w:val="hybridMultilevel"/>
    <w:tmpl w:val="7660A312"/>
    <w:lvl w:ilvl="0" w:tplc="7AD6F380">
      <w:start w:val="1"/>
      <w:numFmt w:val="upp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635F0C4A"/>
    <w:multiLevelType w:val="hybridMultilevel"/>
    <w:tmpl w:val="11926DC8"/>
    <w:lvl w:ilvl="0" w:tplc="F8FEBA7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7" w15:restartNumberingAfterBreak="0">
    <w:nsid w:val="637A0D51"/>
    <w:multiLevelType w:val="hybridMultilevel"/>
    <w:tmpl w:val="9A006AE8"/>
    <w:lvl w:ilvl="0" w:tplc="D14870FA">
      <w:start w:val="1"/>
      <w:numFmt w:val="upperLetter"/>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15:restartNumberingAfterBreak="0">
    <w:nsid w:val="637F3AE8"/>
    <w:multiLevelType w:val="hybridMultilevel"/>
    <w:tmpl w:val="0AB4113C"/>
    <w:lvl w:ilvl="0" w:tplc="0409000F">
      <w:start w:val="1"/>
      <w:numFmt w:val="decimal"/>
      <w:lvlText w:val="%1."/>
      <w:lvlJc w:val="left"/>
      <w:pPr>
        <w:ind w:left="1440" w:hanging="360"/>
      </w:pPr>
      <w:rPr>
        <w:rFonts w:hint="default"/>
        <w:b w:val="0"/>
        <w:bCs w:val="0"/>
        <w:i w:val="0"/>
        <w:iCs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9" w15:restartNumberingAfterBreak="0">
    <w:nsid w:val="643A5C6E"/>
    <w:multiLevelType w:val="hybridMultilevel"/>
    <w:tmpl w:val="8460005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0" w15:restartNumberingAfterBreak="0">
    <w:nsid w:val="6507194F"/>
    <w:multiLevelType w:val="hybridMultilevel"/>
    <w:tmpl w:val="56D0BE4A"/>
    <w:lvl w:ilvl="0" w:tplc="F15885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65B104F7"/>
    <w:multiLevelType w:val="hybridMultilevel"/>
    <w:tmpl w:val="3D2E85CE"/>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65DF7B77"/>
    <w:multiLevelType w:val="hybridMultilevel"/>
    <w:tmpl w:val="9D3440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3" w15:restartNumberingAfterBreak="0">
    <w:nsid w:val="65FB164E"/>
    <w:multiLevelType w:val="hybridMultilevel"/>
    <w:tmpl w:val="CE7CFDD0"/>
    <w:lvl w:ilvl="0" w:tplc="04090019">
      <w:start w:val="1"/>
      <w:numFmt w:val="lowerLetter"/>
      <w:lvlText w:val="%1."/>
      <w:lvlJc w:val="left"/>
      <w:pPr>
        <w:ind w:left="720" w:hanging="360"/>
      </w:pPr>
      <w:rPr>
        <w:rFonts w:hint="default"/>
        <w:cap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4" w15:restartNumberingAfterBreak="0">
    <w:nsid w:val="666C78AB"/>
    <w:multiLevelType w:val="hybridMultilevel"/>
    <w:tmpl w:val="55C87172"/>
    <w:lvl w:ilvl="0" w:tplc="637CEF42">
      <w:start w:val="11"/>
      <w:numFmt w:val="upperRoman"/>
      <w:lvlText w:val="%1."/>
      <w:lvlJc w:val="left"/>
      <w:pPr>
        <w:ind w:left="21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15:restartNumberingAfterBreak="0">
    <w:nsid w:val="66923793"/>
    <w:multiLevelType w:val="hybridMultilevel"/>
    <w:tmpl w:val="8120386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15:restartNumberingAfterBreak="0">
    <w:nsid w:val="66BF0256"/>
    <w:multiLevelType w:val="hybridMultilevel"/>
    <w:tmpl w:val="B8CE4F90"/>
    <w:lvl w:ilvl="0" w:tplc="4F5CE8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7" w15:restartNumberingAfterBreak="0">
    <w:nsid w:val="66C5585A"/>
    <w:multiLevelType w:val="hybridMultilevel"/>
    <w:tmpl w:val="610C9DC0"/>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72660A5"/>
    <w:multiLevelType w:val="hybridMultilevel"/>
    <w:tmpl w:val="AF783028"/>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9" w15:restartNumberingAfterBreak="0">
    <w:nsid w:val="676422B9"/>
    <w:multiLevelType w:val="hybridMultilevel"/>
    <w:tmpl w:val="3762F7B8"/>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0" w15:restartNumberingAfterBreak="0">
    <w:nsid w:val="684267C6"/>
    <w:multiLevelType w:val="hybridMultilevel"/>
    <w:tmpl w:val="98F69682"/>
    <w:lvl w:ilvl="0" w:tplc="FFFFFFFF">
      <w:start w:val="1"/>
      <w:numFmt w:val="upperLetter"/>
      <w:lvlText w:val="%1."/>
      <w:lvlJc w:val="left"/>
      <w:pPr>
        <w:ind w:left="119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1" w15:restartNumberingAfterBreak="0">
    <w:nsid w:val="68943B11"/>
    <w:multiLevelType w:val="hybridMultilevel"/>
    <w:tmpl w:val="5B6A4972"/>
    <w:lvl w:ilvl="0" w:tplc="F15885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15:restartNumberingAfterBreak="0">
    <w:nsid w:val="68FA7C5F"/>
    <w:multiLevelType w:val="hybridMultilevel"/>
    <w:tmpl w:val="539044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3" w15:restartNumberingAfterBreak="0">
    <w:nsid w:val="69081287"/>
    <w:multiLevelType w:val="hybridMultilevel"/>
    <w:tmpl w:val="B2DC206E"/>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4" w15:restartNumberingAfterBreak="0">
    <w:nsid w:val="69F653DA"/>
    <w:multiLevelType w:val="hybridMultilevel"/>
    <w:tmpl w:val="69CE80D6"/>
    <w:lvl w:ilvl="0" w:tplc="FFFFFFFF">
      <w:start w:val="1"/>
      <w:numFmt w:val="lowerLetter"/>
      <w:lvlText w:val="%1."/>
      <w:lvlJc w:val="left"/>
      <w:pPr>
        <w:ind w:left="1199" w:hanging="360"/>
      </w:pPr>
    </w:lvl>
    <w:lvl w:ilvl="1" w:tplc="FFFFFFFF" w:tentative="1">
      <w:start w:val="1"/>
      <w:numFmt w:val="lowerLetter"/>
      <w:lvlText w:val="%2."/>
      <w:lvlJc w:val="left"/>
      <w:pPr>
        <w:ind w:left="1919" w:hanging="360"/>
      </w:pPr>
    </w:lvl>
    <w:lvl w:ilvl="2" w:tplc="FFFFFFFF" w:tentative="1">
      <w:start w:val="1"/>
      <w:numFmt w:val="lowerRoman"/>
      <w:lvlText w:val="%3."/>
      <w:lvlJc w:val="right"/>
      <w:pPr>
        <w:ind w:left="2639" w:hanging="180"/>
      </w:pPr>
    </w:lvl>
    <w:lvl w:ilvl="3" w:tplc="FFFFFFFF" w:tentative="1">
      <w:start w:val="1"/>
      <w:numFmt w:val="decimal"/>
      <w:lvlText w:val="%4."/>
      <w:lvlJc w:val="left"/>
      <w:pPr>
        <w:ind w:left="3359" w:hanging="360"/>
      </w:pPr>
    </w:lvl>
    <w:lvl w:ilvl="4" w:tplc="FFFFFFFF" w:tentative="1">
      <w:start w:val="1"/>
      <w:numFmt w:val="lowerLetter"/>
      <w:lvlText w:val="%5."/>
      <w:lvlJc w:val="left"/>
      <w:pPr>
        <w:ind w:left="4079" w:hanging="360"/>
      </w:pPr>
    </w:lvl>
    <w:lvl w:ilvl="5" w:tplc="FFFFFFFF" w:tentative="1">
      <w:start w:val="1"/>
      <w:numFmt w:val="lowerRoman"/>
      <w:lvlText w:val="%6."/>
      <w:lvlJc w:val="right"/>
      <w:pPr>
        <w:ind w:left="4799" w:hanging="180"/>
      </w:pPr>
    </w:lvl>
    <w:lvl w:ilvl="6" w:tplc="FFFFFFFF" w:tentative="1">
      <w:start w:val="1"/>
      <w:numFmt w:val="decimal"/>
      <w:lvlText w:val="%7."/>
      <w:lvlJc w:val="left"/>
      <w:pPr>
        <w:ind w:left="5519" w:hanging="360"/>
      </w:pPr>
    </w:lvl>
    <w:lvl w:ilvl="7" w:tplc="FFFFFFFF" w:tentative="1">
      <w:start w:val="1"/>
      <w:numFmt w:val="lowerLetter"/>
      <w:lvlText w:val="%8."/>
      <w:lvlJc w:val="left"/>
      <w:pPr>
        <w:ind w:left="6239" w:hanging="360"/>
      </w:pPr>
    </w:lvl>
    <w:lvl w:ilvl="8" w:tplc="FFFFFFFF" w:tentative="1">
      <w:start w:val="1"/>
      <w:numFmt w:val="lowerRoman"/>
      <w:lvlText w:val="%9."/>
      <w:lvlJc w:val="right"/>
      <w:pPr>
        <w:ind w:left="6959" w:hanging="180"/>
      </w:pPr>
    </w:lvl>
  </w:abstractNum>
  <w:abstractNum w:abstractNumId="295" w15:restartNumberingAfterBreak="0">
    <w:nsid w:val="6A4408A9"/>
    <w:multiLevelType w:val="hybridMultilevel"/>
    <w:tmpl w:val="C8DAD4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6" w15:restartNumberingAfterBreak="0">
    <w:nsid w:val="6A9474F6"/>
    <w:multiLevelType w:val="hybridMultilevel"/>
    <w:tmpl w:val="6C428224"/>
    <w:lvl w:ilvl="0" w:tplc="0409000F">
      <w:start w:val="1"/>
      <w:numFmt w:val="decimal"/>
      <w:lvlText w:val="%1."/>
      <w:lvlJc w:val="left"/>
      <w:pPr>
        <w:ind w:left="720" w:hanging="360"/>
      </w:pPr>
      <w:rPr>
        <w:rFonts w:hint="default"/>
        <w:b w:val="0"/>
        <w:bCs w:val="0"/>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7" w15:restartNumberingAfterBreak="0">
    <w:nsid w:val="6AF50DA5"/>
    <w:multiLevelType w:val="hybridMultilevel"/>
    <w:tmpl w:val="6E80A9D0"/>
    <w:lvl w:ilvl="0" w:tplc="22A468B6">
      <w:start w:val="1"/>
      <w:numFmt w:val="upperRoman"/>
      <w:lvlText w:val="I%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15:restartNumberingAfterBreak="0">
    <w:nsid w:val="6B171A06"/>
    <w:multiLevelType w:val="hybridMultilevel"/>
    <w:tmpl w:val="7D70D8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9" w15:restartNumberingAfterBreak="0">
    <w:nsid w:val="6B3341DA"/>
    <w:multiLevelType w:val="multilevel"/>
    <w:tmpl w:val="135AD02A"/>
    <w:lvl w:ilvl="0">
      <w:start w:val="1"/>
      <w:numFmt w:val="decimal"/>
      <w:lvlText w:val="%1."/>
      <w:lvlJc w:val="left"/>
      <w:pPr>
        <w:ind w:left="1800" w:hanging="360"/>
      </w:pPr>
      <w:rPr>
        <w:rFonts w:ascii="Times New Roman" w:hAnsi="Times New Roman" w:cs="Times New Roman" w:hint="default"/>
        <w:b w:val="0"/>
        <w:bCs w:val="0"/>
        <w:spacing w:val="3"/>
        <w:w w:val="96"/>
        <w:sz w:val="20"/>
        <w:szCs w:val="20"/>
      </w:rPr>
    </w:lvl>
    <w:lvl w:ilvl="1">
      <w:numFmt w:val="bullet"/>
      <w:lvlText w:val="•"/>
      <w:lvlJc w:val="left"/>
      <w:pPr>
        <w:ind w:left="2802" w:hanging="360"/>
      </w:pPr>
    </w:lvl>
    <w:lvl w:ilvl="2">
      <w:numFmt w:val="bullet"/>
      <w:lvlText w:val="•"/>
      <w:lvlJc w:val="left"/>
      <w:pPr>
        <w:ind w:left="3804" w:hanging="360"/>
      </w:pPr>
    </w:lvl>
    <w:lvl w:ilvl="3">
      <w:numFmt w:val="bullet"/>
      <w:lvlText w:val="•"/>
      <w:lvlJc w:val="left"/>
      <w:pPr>
        <w:ind w:left="4806" w:hanging="360"/>
      </w:pPr>
    </w:lvl>
    <w:lvl w:ilvl="4">
      <w:numFmt w:val="bullet"/>
      <w:lvlText w:val="•"/>
      <w:lvlJc w:val="left"/>
      <w:pPr>
        <w:ind w:left="5808" w:hanging="360"/>
      </w:pPr>
    </w:lvl>
    <w:lvl w:ilvl="5">
      <w:numFmt w:val="bullet"/>
      <w:lvlText w:val="•"/>
      <w:lvlJc w:val="left"/>
      <w:pPr>
        <w:ind w:left="6810" w:hanging="360"/>
      </w:pPr>
    </w:lvl>
    <w:lvl w:ilvl="6">
      <w:numFmt w:val="bullet"/>
      <w:lvlText w:val="•"/>
      <w:lvlJc w:val="left"/>
      <w:pPr>
        <w:ind w:left="7812" w:hanging="360"/>
      </w:pPr>
    </w:lvl>
    <w:lvl w:ilvl="7">
      <w:numFmt w:val="bullet"/>
      <w:lvlText w:val="•"/>
      <w:lvlJc w:val="left"/>
      <w:pPr>
        <w:ind w:left="8814" w:hanging="360"/>
      </w:pPr>
    </w:lvl>
    <w:lvl w:ilvl="8">
      <w:numFmt w:val="bullet"/>
      <w:lvlText w:val="•"/>
      <w:lvlJc w:val="left"/>
      <w:pPr>
        <w:ind w:left="9816" w:hanging="360"/>
      </w:pPr>
    </w:lvl>
  </w:abstractNum>
  <w:abstractNum w:abstractNumId="300" w15:restartNumberingAfterBreak="0">
    <w:nsid w:val="6BAD0FCF"/>
    <w:multiLevelType w:val="hybridMultilevel"/>
    <w:tmpl w:val="F042AF84"/>
    <w:lvl w:ilvl="0" w:tplc="0409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1" w15:restartNumberingAfterBreak="0">
    <w:nsid w:val="6C0A0021"/>
    <w:multiLevelType w:val="hybridMultilevel"/>
    <w:tmpl w:val="CABE5F2C"/>
    <w:lvl w:ilvl="0" w:tplc="FFFFFFFF">
      <w:start w:val="1"/>
      <w:numFmt w:val="upperLetter"/>
      <w:lvlText w:val="%1."/>
      <w:lvlJc w:val="left"/>
      <w:pPr>
        <w:ind w:left="1199"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2" w15:restartNumberingAfterBreak="0">
    <w:nsid w:val="6CF36A60"/>
    <w:multiLevelType w:val="hybridMultilevel"/>
    <w:tmpl w:val="76DAE9A4"/>
    <w:lvl w:ilvl="0" w:tplc="FFFFFFFF">
      <w:start w:val="1"/>
      <w:numFmt w:val="lowerLetter"/>
      <w:lvlText w:val="%1."/>
      <w:lvlJc w:val="left"/>
      <w:pPr>
        <w:ind w:left="1440" w:hanging="360"/>
      </w:pPr>
      <w:rPr>
        <w:rFonts w:hint="default"/>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3" w15:restartNumberingAfterBreak="0">
    <w:nsid w:val="6DCF5F0A"/>
    <w:multiLevelType w:val="hybridMultilevel"/>
    <w:tmpl w:val="12489FE4"/>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04" w15:restartNumberingAfterBreak="0">
    <w:nsid w:val="6E3D5A3B"/>
    <w:multiLevelType w:val="hybridMultilevel"/>
    <w:tmpl w:val="EB8E3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5" w15:restartNumberingAfterBreak="0">
    <w:nsid w:val="6E3F3CF1"/>
    <w:multiLevelType w:val="hybridMultilevel"/>
    <w:tmpl w:val="65AE63AE"/>
    <w:lvl w:ilvl="0" w:tplc="F15885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6EB14642"/>
    <w:multiLevelType w:val="hybridMultilevel"/>
    <w:tmpl w:val="EC341E9E"/>
    <w:lvl w:ilvl="0" w:tplc="04090015">
      <w:start w:val="1"/>
      <w:numFmt w:val="upperLetter"/>
      <w:lvlText w:val="%1."/>
      <w:lvlJc w:val="left"/>
      <w:pPr>
        <w:ind w:left="1199" w:hanging="360"/>
      </w:pPr>
    </w:lvl>
    <w:lvl w:ilvl="1" w:tplc="04090019" w:tentative="1">
      <w:start w:val="1"/>
      <w:numFmt w:val="lowerLetter"/>
      <w:lvlText w:val="%2."/>
      <w:lvlJc w:val="left"/>
      <w:pPr>
        <w:ind w:left="1919" w:hanging="360"/>
      </w:pPr>
    </w:lvl>
    <w:lvl w:ilvl="2" w:tplc="0409001B" w:tentative="1">
      <w:start w:val="1"/>
      <w:numFmt w:val="lowerRoman"/>
      <w:lvlText w:val="%3."/>
      <w:lvlJc w:val="right"/>
      <w:pPr>
        <w:ind w:left="2639" w:hanging="180"/>
      </w:pPr>
    </w:lvl>
    <w:lvl w:ilvl="3" w:tplc="0409000F" w:tentative="1">
      <w:start w:val="1"/>
      <w:numFmt w:val="decimal"/>
      <w:lvlText w:val="%4."/>
      <w:lvlJc w:val="left"/>
      <w:pPr>
        <w:ind w:left="3359" w:hanging="360"/>
      </w:pPr>
    </w:lvl>
    <w:lvl w:ilvl="4" w:tplc="04090019" w:tentative="1">
      <w:start w:val="1"/>
      <w:numFmt w:val="lowerLetter"/>
      <w:lvlText w:val="%5."/>
      <w:lvlJc w:val="left"/>
      <w:pPr>
        <w:ind w:left="4079" w:hanging="360"/>
      </w:pPr>
    </w:lvl>
    <w:lvl w:ilvl="5" w:tplc="0409001B" w:tentative="1">
      <w:start w:val="1"/>
      <w:numFmt w:val="lowerRoman"/>
      <w:lvlText w:val="%6."/>
      <w:lvlJc w:val="right"/>
      <w:pPr>
        <w:ind w:left="4799" w:hanging="180"/>
      </w:pPr>
    </w:lvl>
    <w:lvl w:ilvl="6" w:tplc="0409000F" w:tentative="1">
      <w:start w:val="1"/>
      <w:numFmt w:val="decimal"/>
      <w:lvlText w:val="%7."/>
      <w:lvlJc w:val="left"/>
      <w:pPr>
        <w:ind w:left="5519" w:hanging="360"/>
      </w:pPr>
    </w:lvl>
    <w:lvl w:ilvl="7" w:tplc="04090019" w:tentative="1">
      <w:start w:val="1"/>
      <w:numFmt w:val="lowerLetter"/>
      <w:lvlText w:val="%8."/>
      <w:lvlJc w:val="left"/>
      <w:pPr>
        <w:ind w:left="6239" w:hanging="360"/>
      </w:pPr>
    </w:lvl>
    <w:lvl w:ilvl="8" w:tplc="0409001B" w:tentative="1">
      <w:start w:val="1"/>
      <w:numFmt w:val="lowerRoman"/>
      <w:lvlText w:val="%9."/>
      <w:lvlJc w:val="right"/>
      <w:pPr>
        <w:ind w:left="6959" w:hanging="180"/>
      </w:pPr>
    </w:lvl>
  </w:abstractNum>
  <w:abstractNum w:abstractNumId="307" w15:restartNumberingAfterBreak="0">
    <w:nsid w:val="704F5E1D"/>
    <w:multiLevelType w:val="hybridMultilevel"/>
    <w:tmpl w:val="AFD286B0"/>
    <w:lvl w:ilvl="0" w:tplc="0409000F">
      <w:start w:val="1"/>
      <w:numFmt w:val="decimal"/>
      <w:lvlText w:val="%1."/>
      <w:lvlJc w:val="left"/>
      <w:pPr>
        <w:ind w:left="720" w:hanging="360"/>
      </w:pPr>
    </w:lvl>
    <w:lvl w:ilvl="1" w:tplc="FFFFFFFF" w:tentative="1">
      <w:start w:val="1"/>
      <w:numFmt w:val="lowerLetter"/>
      <w:lvlText w:val="%2."/>
      <w:lvlJc w:val="left"/>
      <w:pPr>
        <w:ind w:left="1919" w:hanging="360"/>
      </w:pPr>
    </w:lvl>
    <w:lvl w:ilvl="2" w:tplc="FFFFFFFF" w:tentative="1">
      <w:start w:val="1"/>
      <w:numFmt w:val="lowerRoman"/>
      <w:lvlText w:val="%3."/>
      <w:lvlJc w:val="right"/>
      <w:pPr>
        <w:ind w:left="2639" w:hanging="180"/>
      </w:pPr>
    </w:lvl>
    <w:lvl w:ilvl="3" w:tplc="FFFFFFFF" w:tentative="1">
      <w:start w:val="1"/>
      <w:numFmt w:val="decimal"/>
      <w:lvlText w:val="%4."/>
      <w:lvlJc w:val="left"/>
      <w:pPr>
        <w:ind w:left="3359" w:hanging="360"/>
      </w:pPr>
    </w:lvl>
    <w:lvl w:ilvl="4" w:tplc="FFFFFFFF" w:tentative="1">
      <w:start w:val="1"/>
      <w:numFmt w:val="lowerLetter"/>
      <w:lvlText w:val="%5."/>
      <w:lvlJc w:val="left"/>
      <w:pPr>
        <w:ind w:left="4079" w:hanging="360"/>
      </w:pPr>
    </w:lvl>
    <w:lvl w:ilvl="5" w:tplc="FFFFFFFF" w:tentative="1">
      <w:start w:val="1"/>
      <w:numFmt w:val="lowerRoman"/>
      <w:lvlText w:val="%6."/>
      <w:lvlJc w:val="right"/>
      <w:pPr>
        <w:ind w:left="4799" w:hanging="180"/>
      </w:pPr>
    </w:lvl>
    <w:lvl w:ilvl="6" w:tplc="FFFFFFFF" w:tentative="1">
      <w:start w:val="1"/>
      <w:numFmt w:val="decimal"/>
      <w:lvlText w:val="%7."/>
      <w:lvlJc w:val="left"/>
      <w:pPr>
        <w:ind w:left="5519" w:hanging="360"/>
      </w:pPr>
    </w:lvl>
    <w:lvl w:ilvl="7" w:tplc="FFFFFFFF" w:tentative="1">
      <w:start w:val="1"/>
      <w:numFmt w:val="lowerLetter"/>
      <w:lvlText w:val="%8."/>
      <w:lvlJc w:val="left"/>
      <w:pPr>
        <w:ind w:left="6239" w:hanging="360"/>
      </w:pPr>
    </w:lvl>
    <w:lvl w:ilvl="8" w:tplc="FFFFFFFF" w:tentative="1">
      <w:start w:val="1"/>
      <w:numFmt w:val="lowerRoman"/>
      <w:lvlText w:val="%9."/>
      <w:lvlJc w:val="right"/>
      <w:pPr>
        <w:ind w:left="6959" w:hanging="180"/>
      </w:pPr>
    </w:lvl>
  </w:abstractNum>
  <w:abstractNum w:abstractNumId="308" w15:restartNumberingAfterBreak="0">
    <w:nsid w:val="705242FE"/>
    <w:multiLevelType w:val="hybridMultilevel"/>
    <w:tmpl w:val="579EAD3C"/>
    <w:lvl w:ilvl="0" w:tplc="FFFFFFFF">
      <w:start w:val="1"/>
      <w:numFmt w:val="decimal"/>
      <w:lvlText w:val="%1."/>
      <w:lvlJc w:val="left"/>
      <w:pPr>
        <w:ind w:left="1199" w:hanging="360"/>
      </w:pPr>
    </w:lvl>
    <w:lvl w:ilvl="1" w:tplc="FFFFFFFF" w:tentative="1">
      <w:start w:val="1"/>
      <w:numFmt w:val="lowerLetter"/>
      <w:lvlText w:val="%2."/>
      <w:lvlJc w:val="left"/>
      <w:pPr>
        <w:ind w:left="1919" w:hanging="360"/>
      </w:pPr>
    </w:lvl>
    <w:lvl w:ilvl="2" w:tplc="FFFFFFFF" w:tentative="1">
      <w:start w:val="1"/>
      <w:numFmt w:val="lowerRoman"/>
      <w:lvlText w:val="%3."/>
      <w:lvlJc w:val="right"/>
      <w:pPr>
        <w:ind w:left="2639" w:hanging="180"/>
      </w:pPr>
    </w:lvl>
    <w:lvl w:ilvl="3" w:tplc="FFFFFFFF" w:tentative="1">
      <w:start w:val="1"/>
      <w:numFmt w:val="decimal"/>
      <w:lvlText w:val="%4."/>
      <w:lvlJc w:val="left"/>
      <w:pPr>
        <w:ind w:left="3359" w:hanging="360"/>
      </w:pPr>
    </w:lvl>
    <w:lvl w:ilvl="4" w:tplc="FFFFFFFF" w:tentative="1">
      <w:start w:val="1"/>
      <w:numFmt w:val="lowerLetter"/>
      <w:lvlText w:val="%5."/>
      <w:lvlJc w:val="left"/>
      <w:pPr>
        <w:ind w:left="4079" w:hanging="360"/>
      </w:pPr>
    </w:lvl>
    <w:lvl w:ilvl="5" w:tplc="FFFFFFFF" w:tentative="1">
      <w:start w:val="1"/>
      <w:numFmt w:val="lowerRoman"/>
      <w:lvlText w:val="%6."/>
      <w:lvlJc w:val="right"/>
      <w:pPr>
        <w:ind w:left="4799" w:hanging="180"/>
      </w:pPr>
    </w:lvl>
    <w:lvl w:ilvl="6" w:tplc="FFFFFFFF" w:tentative="1">
      <w:start w:val="1"/>
      <w:numFmt w:val="decimal"/>
      <w:lvlText w:val="%7."/>
      <w:lvlJc w:val="left"/>
      <w:pPr>
        <w:ind w:left="5519" w:hanging="360"/>
      </w:pPr>
    </w:lvl>
    <w:lvl w:ilvl="7" w:tplc="FFFFFFFF" w:tentative="1">
      <w:start w:val="1"/>
      <w:numFmt w:val="lowerLetter"/>
      <w:lvlText w:val="%8."/>
      <w:lvlJc w:val="left"/>
      <w:pPr>
        <w:ind w:left="6239" w:hanging="360"/>
      </w:pPr>
    </w:lvl>
    <w:lvl w:ilvl="8" w:tplc="FFFFFFFF" w:tentative="1">
      <w:start w:val="1"/>
      <w:numFmt w:val="lowerRoman"/>
      <w:lvlText w:val="%9."/>
      <w:lvlJc w:val="right"/>
      <w:pPr>
        <w:ind w:left="6959" w:hanging="180"/>
      </w:pPr>
    </w:lvl>
  </w:abstractNum>
  <w:abstractNum w:abstractNumId="309" w15:restartNumberingAfterBreak="0">
    <w:nsid w:val="711F1044"/>
    <w:multiLevelType w:val="hybridMultilevel"/>
    <w:tmpl w:val="B106AD04"/>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0" w15:restartNumberingAfterBreak="0">
    <w:nsid w:val="717151E1"/>
    <w:multiLevelType w:val="hybridMultilevel"/>
    <w:tmpl w:val="F4A4DB3C"/>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1" w15:restartNumberingAfterBreak="0">
    <w:nsid w:val="71797E97"/>
    <w:multiLevelType w:val="hybridMultilevel"/>
    <w:tmpl w:val="92763478"/>
    <w:lvl w:ilvl="0" w:tplc="4F5CE8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15:restartNumberingAfterBreak="0">
    <w:nsid w:val="72BE28E2"/>
    <w:multiLevelType w:val="hybridMultilevel"/>
    <w:tmpl w:val="59546C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3" w15:restartNumberingAfterBreak="0">
    <w:nsid w:val="72F1573D"/>
    <w:multiLevelType w:val="hybridMultilevel"/>
    <w:tmpl w:val="166699B4"/>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15:restartNumberingAfterBreak="0">
    <w:nsid w:val="737E6BBF"/>
    <w:multiLevelType w:val="hybridMultilevel"/>
    <w:tmpl w:val="E1A4D81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5" w15:restartNumberingAfterBreak="0">
    <w:nsid w:val="7385761C"/>
    <w:multiLevelType w:val="hybridMultilevel"/>
    <w:tmpl w:val="B14095A8"/>
    <w:lvl w:ilvl="0" w:tplc="0409000F">
      <w:start w:val="1"/>
      <w:numFmt w:val="decimal"/>
      <w:lvlText w:val="%1."/>
      <w:lvlJc w:val="left"/>
      <w:pPr>
        <w:ind w:left="720" w:hanging="360"/>
      </w:pPr>
    </w:lvl>
    <w:lvl w:ilvl="1" w:tplc="04090019" w:tentative="1">
      <w:start w:val="1"/>
      <w:numFmt w:val="lowerLetter"/>
      <w:lvlText w:val="%2."/>
      <w:lvlJc w:val="left"/>
      <w:pPr>
        <w:ind w:left="2219" w:hanging="360"/>
      </w:pPr>
    </w:lvl>
    <w:lvl w:ilvl="2" w:tplc="0409001B" w:tentative="1">
      <w:start w:val="1"/>
      <w:numFmt w:val="lowerRoman"/>
      <w:lvlText w:val="%3."/>
      <w:lvlJc w:val="right"/>
      <w:pPr>
        <w:ind w:left="2939" w:hanging="180"/>
      </w:pPr>
    </w:lvl>
    <w:lvl w:ilvl="3" w:tplc="0409000F" w:tentative="1">
      <w:start w:val="1"/>
      <w:numFmt w:val="decimal"/>
      <w:lvlText w:val="%4."/>
      <w:lvlJc w:val="left"/>
      <w:pPr>
        <w:ind w:left="3659" w:hanging="360"/>
      </w:pPr>
    </w:lvl>
    <w:lvl w:ilvl="4" w:tplc="04090019" w:tentative="1">
      <w:start w:val="1"/>
      <w:numFmt w:val="lowerLetter"/>
      <w:lvlText w:val="%5."/>
      <w:lvlJc w:val="left"/>
      <w:pPr>
        <w:ind w:left="4379" w:hanging="360"/>
      </w:pPr>
    </w:lvl>
    <w:lvl w:ilvl="5" w:tplc="0409001B" w:tentative="1">
      <w:start w:val="1"/>
      <w:numFmt w:val="lowerRoman"/>
      <w:lvlText w:val="%6."/>
      <w:lvlJc w:val="right"/>
      <w:pPr>
        <w:ind w:left="5099" w:hanging="180"/>
      </w:pPr>
    </w:lvl>
    <w:lvl w:ilvl="6" w:tplc="0409000F" w:tentative="1">
      <w:start w:val="1"/>
      <w:numFmt w:val="decimal"/>
      <w:lvlText w:val="%7."/>
      <w:lvlJc w:val="left"/>
      <w:pPr>
        <w:ind w:left="5819" w:hanging="360"/>
      </w:pPr>
    </w:lvl>
    <w:lvl w:ilvl="7" w:tplc="04090019" w:tentative="1">
      <w:start w:val="1"/>
      <w:numFmt w:val="lowerLetter"/>
      <w:lvlText w:val="%8."/>
      <w:lvlJc w:val="left"/>
      <w:pPr>
        <w:ind w:left="6539" w:hanging="360"/>
      </w:pPr>
    </w:lvl>
    <w:lvl w:ilvl="8" w:tplc="0409001B" w:tentative="1">
      <w:start w:val="1"/>
      <w:numFmt w:val="lowerRoman"/>
      <w:lvlText w:val="%9."/>
      <w:lvlJc w:val="right"/>
      <w:pPr>
        <w:ind w:left="7259" w:hanging="180"/>
      </w:pPr>
    </w:lvl>
  </w:abstractNum>
  <w:abstractNum w:abstractNumId="316" w15:restartNumberingAfterBreak="0">
    <w:nsid w:val="742F0857"/>
    <w:multiLevelType w:val="hybridMultilevel"/>
    <w:tmpl w:val="4C5CE64C"/>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15:restartNumberingAfterBreak="0">
    <w:nsid w:val="74430DC6"/>
    <w:multiLevelType w:val="hybridMultilevel"/>
    <w:tmpl w:val="9F86513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8" w15:restartNumberingAfterBreak="0">
    <w:nsid w:val="74581650"/>
    <w:multiLevelType w:val="hybridMultilevel"/>
    <w:tmpl w:val="251270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748A2FAD"/>
    <w:multiLevelType w:val="hybridMultilevel"/>
    <w:tmpl w:val="639E05D4"/>
    <w:lvl w:ilvl="0" w:tplc="11A64C74">
      <w:start w:val="1"/>
      <w:numFmt w:val="lowerRoman"/>
      <w:lvlText w:val="(%1)"/>
      <w:lvlJc w:val="left"/>
      <w:pPr>
        <w:ind w:left="2160" w:hanging="360"/>
      </w:pPr>
      <w:rPr>
        <w:rFonts w:hint="default"/>
        <w:b w:val="0"/>
        <w:bCs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0" w15:restartNumberingAfterBreak="0">
    <w:nsid w:val="75C72EB5"/>
    <w:multiLevelType w:val="hybridMultilevel"/>
    <w:tmpl w:val="1FA67F34"/>
    <w:lvl w:ilvl="0" w:tplc="CF9E7706">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1" w15:restartNumberingAfterBreak="0">
    <w:nsid w:val="76F67D1D"/>
    <w:multiLevelType w:val="hybridMultilevel"/>
    <w:tmpl w:val="5F604550"/>
    <w:lvl w:ilvl="0" w:tplc="FECEB9A6">
      <w:start w:val="1"/>
      <w:numFmt w:val="upperLetter"/>
      <w:lvlText w:val="(%1)"/>
      <w:lvlJc w:val="left"/>
      <w:pPr>
        <w:ind w:left="720" w:hanging="360"/>
      </w:pPr>
      <w:rPr>
        <w:rFonts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2" w15:restartNumberingAfterBreak="0">
    <w:nsid w:val="7731652F"/>
    <w:multiLevelType w:val="hybridMultilevel"/>
    <w:tmpl w:val="09623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15:restartNumberingAfterBreak="0">
    <w:nsid w:val="77444229"/>
    <w:multiLevelType w:val="hybridMultilevel"/>
    <w:tmpl w:val="E8B27188"/>
    <w:lvl w:ilvl="0" w:tplc="FFFFFFFF">
      <w:start w:val="1"/>
      <w:numFmt w:val="lowerLetter"/>
      <w:lvlText w:val="%1."/>
      <w:lvlJc w:val="left"/>
      <w:pPr>
        <w:ind w:left="1199" w:hanging="360"/>
      </w:pPr>
    </w:lvl>
    <w:lvl w:ilvl="1" w:tplc="FFFFFFFF" w:tentative="1">
      <w:start w:val="1"/>
      <w:numFmt w:val="lowerLetter"/>
      <w:lvlText w:val="%2."/>
      <w:lvlJc w:val="left"/>
      <w:pPr>
        <w:ind w:left="1919" w:hanging="360"/>
      </w:pPr>
    </w:lvl>
    <w:lvl w:ilvl="2" w:tplc="FFFFFFFF" w:tentative="1">
      <w:start w:val="1"/>
      <w:numFmt w:val="lowerRoman"/>
      <w:lvlText w:val="%3."/>
      <w:lvlJc w:val="right"/>
      <w:pPr>
        <w:ind w:left="2639" w:hanging="180"/>
      </w:pPr>
    </w:lvl>
    <w:lvl w:ilvl="3" w:tplc="FFFFFFFF" w:tentative="1">
      <w:start w:val="1"/>
      <w:numFmt w:val="decimal"/>
      <w:lvlText w:val="%4."/>
      <w:lvlJc w:val="left"/>
      <w:pPr>
        <w:ind w:left="3359" w:hanging="360"/>
      </w:pPr>
    </w:lvl>
    <w:lvl w:ilvl="4" w:tplc="FFFFFFFF" w:tentative="1">
      <w:start w:val="1"/>
      <w:numFmt w:val="lowerLetter"/>
      <w:lvlText w:val="%5."/>
      <w:lvlJc w:val="left"/>
      <w:pPr>
        <w:ind w:left="4079" w:hanging="360"/>
      </w:pPr>
    </w:lvl>
    <w:lvl w:ilvl="5" w:tplc="FFFFFFFF" w:tentative="1">
      <w:start w:val="1"/>
      <w:numFmt w:val="lowerRoman"/>
      <w:lvlText w:val="%6."/>
      <w:lvlJc w:val="right"/>
      <w:pPr>
        <w:ind w:left="4799" w:hanging="180"/>
      </w:pPr>
    </w:lvl>
    <w:lvl w:ilvl="6" w:tplc="FFFFFFFF" w:tentative="1">
      <w:start w:val="1"/>
      <w:numFmt w:val="decimal"/>
      <w:lvlText w:val="%7."/>
      <w:lvlJc w:val="left"/>
      <w:pPr>
        <w:ind w:left="5519" w:hanging="360"/>
      </w:pPr>
    </w:lvl>
    <w:lvl w:ilvl="7" w:tplc="FFFFFFFF" w:tentative="1">
      <w:start w:val="1"/>
      <w:numFmt w:val="lowerLetter"/>
      <w:lvlText w:val="%8."/>
      <w:lvlJc w:val="left"/>
      <w:pPr>
        <w:ind w:left="6239" w:hanging="360"/>
      </w:pPr>
    </w:lvl>
    <w:lvl w:ilvl="8" w:tplc="FFFFFFFF" w:tentative="1">
      <w:start w:val="1"/>
      <w:numFmt w:val="lowerRoman"/>
      <w:lvlText w:val="%9."/>
      <w:lvlJc w:val="right"/>
      <w:pPr>
        <w:ind w:left="6959" w:hanging="180"/>
      </w:pPr>
    </w:lvl>
  </w:abstractNum>
  <w:abstractNum w:abstractNumId="324" w15:restartNumberingAfterBreak="0">
    <w:nsid w:val="77960A8E"/>
    <w:multiLevelType w:val="hybridMultilevel"/>
    <w:tmpl w:val="B106AD04"/>
    <w:lvl w:ilvl="0" w:tplc="0409000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5" w15:restartNumberingAfterBreak="0">
    <w:nsid w:val="77F13543"/>
    <w:multiLevelType w:val="hybridMultilevel"/>
    <w:tmpl w:val="171E4E2A"/>
    <w:lvl w:ilvl="0" w:tplc="06D8F656">
      <w:start w:val="3"/>
      <w:numFmt w:val="upperLetter"/>
      <w:lvlText w:val="(%1)"/>
      <w:lvlJc w:val="left"/>
      <w:pPr>
        <w:ind w:left="5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52CCD4A">
      <w:start w:val="1"/>
      <w:numFmt w:val="decimal"/>
      <w:lvlRestart w:val="0"/>
      <w:lvlText w:val="(%2)"/>
      <w:lvlJc w:val="left"/>
      <w:pPr>
        <w:ind w:left="9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118968E">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B8AC70">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8EC91F0">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D1CAAF4">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8CC809C">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156896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F2C1A3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6" w15:restartNumberingAfterBreak="0">
    <w:nsid w:val="7837189F"/>
    <w:multiLevelType w:val="hybridMultilevel"/>
    <w:tmpl w:val="7F30B0EE"/>
    <w:lvl w:ilvl="0" w:tplc="04090019">
      <w:start w:val="1"/>
      <w:numFmt w:val="lowerLetter"/>
      <w:lvlText w:val="%1."/>
      <w:lvlJc w:val="left"/>
      <w:pPr>
        <w:ind w:left="1560" w:hanging="360"/>
      </w:pPr>
    </w:lvl>
    <w:lvl w:ilvl="1" w:tplc="04090019">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327" w15:restartNumberingAfterBreak="0">
    <w:nsid w:val="78A3662F"/>
    <w:multiLevelType w:val="hybridMultilevel"/>
    <w:tmpl w:val="B35C6CCE"/>
    <w:lvl w:ilvl="0" w:tplc="0409000F">
      <w:start w:val="1"/>
      <w:numFmt w:val="decimal"/>
      <w:lvlText w:val="%1."/>
      <w:lvlJc w:val="left"/>
      <w:pPr>
        <w:ind w:left="1199" w:hanging="360"/>
      </w:pPr>
    </w:lvl>
    <w:lvl w:ilvl="1" w:tplc="04090019" w:tentative="1">
      <w:start w:val="1"/>
      <w:numFmt w:val="lowerLetter"/>
      <w:lvlText w:val="%2."/>
      <w:lvlJc w:val="left"/>
      <w:pPr>
        <w:ind w:left="1919" w:hanging="360"/>
      </w:pPr>
    </w:lvl>
    <w:lvl w:ilvl="2" w:tplc="0409001B" w:tentative="1">
      <w:start w:val="1"/>
      <w:numFmt w:val="lowerRoman"/>
      <w:lvlText w:val="%3."/>
      <w:lvlJc w:val="right"/>
      <w:pPr>
        <w:ind w:left="2639" w:hanging="180"/>
      </w:pPr>
    </w:lvl>
    <w:lvl w:ilvl="3" w:tplc="0409000F" w:tentative="1">
      <w:start w:val="1"/>
      <w:numFmt w:val="decimal"/>
      <w:lvlText w:val="%4."/>
      <w:lvlJc w:val="left"/>
      <w:pPr>
        <w:ind w:left="3359" w:hanging="360"/>
      </w:pPr>
    </w:lvl>
    <w:lvl w:ilvl="4" w:tplc="04090019" w:tentative="1">
      <w:start w:val="1"/>
      <w:numFmt w:val="lowerLetter"/>
      <w:lvlText w:val="%5."/>
      <w:lvlJc w:val="left"/>
      <w:pPr>
        <w:ind w:left="4079" w:hanging="360"/>
      </w:pPr>
    </w:lvl>
    <w:lvl w:ilvl="5" w:tplc="0409001B" w:tentative="1">
      <w:start w:val="1"/>
      <w:numFmt w:val="lowerRoman"/>
      <w:lvlText w:val="%6."/>
      <w:lvlJc w:val="right"/>
      <w:pPr>
        <w:ind w:left="4799" w:hanging="180"/>
      </w:pPr>
    </w:lvl>
    <w:lvl w:ilvl="6" w:tplc="0409000F" w:tentative="1">
      <w:start w:val="1"/>
      <w:numFmt w:val="decimal"/>
      <w:lvlText w:val="%7."/>
      <w:lvlJc w:val="left"/>
      <w:pPr>
        <w:ind w:left="5519" w:hanging="360"/>
      </w:pPr>
    </w:lvl>
    <w:lvl w:ilvl="7" w:tplc="04090019" w:tentative="1">
      <w:start w:val="1"/>
      <w:numFmt w:val="lowerLetter"/>
      <w:lvlText w:val="%8."/>
      <w:lvlJc w:val="left"/>
      <w:pPr>
        <w:ind w:left="6239" w:hanging="360"/>
      </w:pPr>
    </w:lvl>
    <w:lvl w:ilvl="8" w:tplc="0409001B" w:tentative="1">
      <w:start w:val="1"/>
      <w:numFmt w:val="lowerRoman"/>
      <w:lvlText w:val="%9."/>
      <w:lvlJc w:val="right"/>
      <w:pPr>
        <w:ind w:left="6959" w:hanging="180"/>
      </w:pPr>
    </w:lvl>
  </w:abstractNum>
  <w:abstractNum w:abstractNumId="328" w15:restartNumberingAfterBreak="0">
    <w:nsid w:val="7930779D"/>
    <w:multiLevelType w:val="hybridMultilevel"/>
    <w:tmpl w:val="3C0AC8C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9" w15:restartNumberingAfterBreak="0">
    <w:nsid w:val="7A107DAF"/>
    <w:multiLevelType w:val="hybridMultilevel"/>
    <w:tmpl w:val="DF4846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15:restartNumberingAfterBreak="0">
    <w:nsid w:val="7A8213ED"/>
    <w:multiLevelType w:val="hybridMultilevel"/>
    <w:tmpl w:val="AA56558A"/>
    <w:lvl w:ilvl="0" w:tplc="0409000F">
      <w:start w:val="1"/>
      <w:numFmt w:val="decimal"/>
      <w:lvlText w:val="%1."/>
      <w:lvlJc w:val="left"/>
      <w:pPr>
        <w:ind w:left="720" w:hanging="360"/>
      </w:pPr>
    </w:lvl>
    <w:lvl w:ilvl="1" w:tplc="FFFFFFFF" w:tentative="1">
      <w:start w:val="1"/>
      <w:numFmt w:val="lowerLetter"/>
      <w:lvlText w:val="%2."/>
      <w:lvlJc w:val="left"/>
      <w:pPr>
        <w:ind w:left="1919" w:hanging="360"/>
      </w:pPr>
    </w:lvl>
    <w:lvl w:ilvl="2" w:tplc="FFFFFFFF" w:tentative="1">
      <w:start w:val="1"/>
      <w:numFmt w:val="lowerRoman"/>
      <w:lvlText w:val="%3."/>
      <w:lvlJc w:val="right"/>
      <w:pPr>
        <w:ind w:left="2639" w:hanging="180"/>
      </w:pPr>
    </w:lvl>
    <w:lvl w:ilvl="3" w:tplc="FFFFFFFF" w:tentative="1">
      <w:start w:val="1"/>
      <w:numFmt w:val="decimal"/>
      <w:lvlText w:val="%4."/>
      <w:lvlJc w:val="left"/>
      <w:pPr>
        <w:ind w:left="3359" w:hanging="360"/>
      </w:pPr>
    </w:lvl>
    <w:lvl w:ilvl="4" w:tplc="FFFFFFFF" w:tentative="1">
      <w:start w:val="1"/>
      <w:numFmt w:val="lowerLetter"/>
      <w:lvlText w:val="%5."/>
      <w:lvlJc w:val="left"/>
      <w:pPr>
        <w:ind w:left="4079" w:hanging="360"/>
      </w:pPr>
    </w:lvl>
    <w:lvl w:ilvl="5" w:tplc="FFFFFFFF" w:tentative="1">
      <w:start w:val="1"/>
      <w:numFmt w:val="lowerRoman"/>
      <w:lvlText w:val="%6."/>
      <w:lvlJc w:val="right"/>
      <w:pPr>
        <w:ind w:left="4799" w:hanging="180"/>
      </w:pPr>
    </w:lvl>
    <w:lvl w:ilvl="6" w:tplc="FFFFFFFF" w:tentative="1">
      <w:start w:val="1"/>
      <w:numFmt w:val="decimal"/>
      <w:lvlText w:val="%7."/>
      <w:lvlJc w:val="left"/>
      <w:pPr>
        <w:ind w:left="5519" w:hanging="360"/>
      </w:pPr>
    </w:lvl>
    <w:lvl w:ilvl="7" w:tplc="FFFFFFFF" w:tentative="1">
      <w:start w:val="1"/>
      <w:numFmt w:val="lowerLetter"/>
      <w:lvlText w:val="%8."/>
      <w:lvlJc w:val="left"/>
      <w:pPr>
        <w:ind w:left="6239" w:hanging="360"/>
      </w:pPr>
    </w:lvl>
    <w:lvl w:ilvl="8" w:tplc="FFFFFFFF" w:tentative="1">
      <w:start w:val="1"/>
      <w:numFmt w:val="lowerRoman"/>
      <w:lvlText w:val="%9."/>
      <w:lvlJc w:val="right"/>
      <w:pPr>
        <w:ind w:left="6959" w:hanging="180"/>
      </w:pPr>
    </w:lvl>
  </w:abstractNum>
  <w:abstractNum w:abstractNumId="331" w15:restartNumberingAfterBreak="0">
    <w:nsid w:val="7AB94E22"/>
    <w:multiLevelType w:val="hybridMultilevel"/>
    <w:tmpl w:val="62B66666"/>
    <w:lvl w:ilvl="0" w:tplc="FFFFFFFF">
      <w:start w:val="1"/>
      <w:numFmt w:val="lowerLetter"/>
      <w:lvlText w:val="%1."/>
      <w:lvlJc w:val="left"/>
      <w:pPr>
        <w:ind w:left="720" w:hanging="360"/>
      </w:pPr>
      <w:rPr>
        <w:rFonts w:hint="default"/>
        <w:i w:val="0"/>
        <w:i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2" w15:restartNumberingAfterBreak="0">
    <w:nsid w:val="7AE91850"/>
    <w:multiLevelType w:val="hybridMultilevel"/>
    <w:tmpl w:val="F9F852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3" w15:restartNumberingAfterBreak="0">
    <w:nsid w:val="7B083959"/>
    <w:multiLevelType w:val="hybridMultilevel"/>
    <w:tmpl w:val="99FE3A5E"/>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4" w15:restartNumberingAfterBreak="0">
    <w:nsid w:val="7C121262"/>
    <w:multiLevelType w:val="hybridMultilevel"/>
    <w:tmpl w:val="B5BEC38A"/>
    <w:lvl w:ilvl="0" w:tplc="0256D7C0">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7CEC38F3"/>
    <w:multiLevelType w:val="hybridMultilevel"/>
    <w:tmpl w:val="278802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6" w15:restartNumberingAfterBreak="0">
    <w:nsid w:val="7DA14F60"/>
    <w:multiLevelType w:val="hybridMultilevel"/>
    <w:tmpl w:val="BA02707E"/>
    <w:lvl w:ilvl="0" w:tplc="FFFFFFFF">
      <w:start w:val="1"/>
      <w:numFmt w:val="lowerRoman"/>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37" w15:restartNumberingAfterBreak="0">
    <w:nsid w:val="7EBC4C6B"/>
    <w:multiLevelType w:val="hybridMultilevel"/>
    <w:tmpl w:val="DDE097E0"/>
    <w:lvl w:ilvl="0" w:tplc="0409000F">
      <w:start w:val="1"/>
      <w:numFmt w:val="decimal"/>
      <w:lvlText w:val="%1."/>
      <w:lvlJc w:val="left"/>
      <w:pPr>
        <w:ind w:left="1440" w:hanging="360"/>
      </w:pPr>
      <w:rPr>
        <w:rFonts w:hint="default"/>
        <w:b w:val="0"/>
        <w:bCs w:val="0"/>
        <w:i w:val="0"/>
        <w:iCs w:val="0"/>
      </w:rPr>
    </w:lvl>
    <w:lvl w:ilvl="1" w:tplc="04090019" w:tentative="1">
      <w:start w:val="1"/>
      <w:numFmt w:val="lowerLetter"/>
      <w:lvlText w:val="%2."/>
      <w:lvlJc w:val="left"/>
      <w:pPr>
        <w:ind w:left="2279" w:hanging="360"/>
      </w:pPr>
    </w:lvl>
    <w:lvl w:ilvl="2" w:tplc="0409001B" w:tentative="1">
      <w:start w:val="1"/>
      <w:numFmt w:val="lowerRoman"/>
      <w:lvlText w:val="%3."/>
      <w:lvlJc w:val="right"/>
      <w:pPr>
        <w:ind w:left="2999" w:hanging="180"/>
      </w:pPr>
    </w:lvl>
    <w:lvl w:ilvl="3" w:tplc="0409000F" w:tentative="1">
      <w:start w:val="1"/>
      <w:numFmt w:val="decimal"/>
      <w:lvlText w:val="%4."/>
      <w:lvlJc w:val="left"/>
      <w:pPr>
        <w:ind w:left="3719" w:hanging="360"/>
      </w:pPr>
    </w:lvl>
    <w:lvl w:ilvl="4" w:tplc="04090019" w:tentative="1">
      <w:start w:val="1"/>
      <w:numFmt w:val="lowerLetter"/>
      <w:lvlText w:val="%5."/>
      <w:lvlJc w:val="left"/>
      <w:pPr>
        <w:ind w:left="4439" w:hanging="360"/>
      </w:pPr>
    </w:lvl>
    <w:lvl w:ilvl="5" w:tplc="0409001B" w:tentative="1">
      <w:start w:val="1"/>
      <w:numFmt w:val="lowerRoman"/>
      <w:lvlText w:val="%6."/>
      <w:lvlJc w:val="right"/>
      <w:pPr>
        <w:ind w:left="5159" w:hanging="180"/>
      </w:pPr>
    </w:lvl>
    <w:lvl w:ilvl="6" w:tplc="0409000F" w:tentative="1">
      <w:start w:val="1"/>
      <w:numFmt w:val="decimal"/>
      <w:lvlText w:val="%7."/>
      <w:lvlJc w:val="left"/>
      <w:pPr>
        <w:ind w:left="5879" w:hanging="360"/>
      </w:pPr>
    </w:lvl>
    <w:lvl w:ilvl="7" w:tplc="04090019" w:tentative="1">
      <w:start w:val="1"/>
      <w:numFmt w:val="lowerLetter"/>
      <w:lvlText w:val="%8."/>
      <w:lvlJc w:val="left"/>
      <w:pPr>
        <w:ind w:left="6599" w:hanging="360"/>
      </w:pPr>
    </w:lvl>
    <w:lvl w:ilvl="8" w:tplc="0409001B" w:tentative="1">
      <w:start w:val="1"/>
      <w:numFmt w:val="lowerRoman"/>
      <w:lvlText w:val="%9."/>
      <w:lvlJc w:val="right"/>
      <w:pPr>
        <w:ind w:left="7319" w:hanging="180"/>
      </w:pPr>
    </w:lvl>
  </w:abstractNum>
  <w:abstractNum w:abstractNumId="338" w15:restartNumberingAfterBreak="0">
    <w:nsid w:val="7EE26A04"/>
    <w:multiLevelType w:val="hybridMultilevel"/>
    <w:tmpl w:val="BFA246D4"/>
    <w:lvl w:ilvl="0" w:tplc="965E1240">
      <w:start w:val="3"/>
      <w:numFmt w:val="none"/>
      <w:lvlText w:val="I."/>
      <w:lvlJc w:val="left"/>
      <w:pPr>
        <w:ind w:left="144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2869443">
    <w:abstractNumId w:val="1"/>
  </w:num>
  <w:num w:numId="2" w16cid:durableId="133068119">
    <w:abstractNumId w:val="0"/>
  </w:num>
  <w:num w:numId="3" w16cid:durableId="29381376">
    <w:abstractNumId w:val="265"/>
  </w:num>
  <w:num w:numId="4" w16cid:durableId="1583491069">
    <w:abstractNumId w:val="138"/>
  </w:num>
  <w:num w:numId="5" w16cid:durableId="2071533983">
    <w:abstractNumId w:val="162"/>
  </w:num>
  <w:num w:numId="6" w16cid:durableId="156504885">
    <w:abstractNumId w:val="2"/>
  </w:num>
  <w:num w:numId="7" w16cid:durableId="830562477">
    <w:abstractNumId w:val="3"/>
  </w:num>
  <w:num w:numId="8" w16cid:durableId="818309743">
    <w:abstractNumId w:val="167"/>
  </w:num>
  <w:num w:numId="9" w16cid:durableId="1965698138">
    <w:abstractNumId w:val="4"/>
  </w:num>
  <w:num w:numId="10" w16cid:durableId="88621845">
    <w:abstractNumId w:val="106"/>
  </w:num>
  <w:num w:numId="11" w16cid:durableId="2116365067">
    <w:abstractNumId w:val="5"/>
  </w:num>
  <w:num w:numId="12" w16cid:durableId="738291161">
    <w:abstractNumId w:val="6"/>
  </w:num>
  <w:num w:numId="13" w16cid:durableId="430244721">
    <w:abstractNumId w:val="7"/>
  </w:num>
  <w:num w:numId="14" w16cid:durableId="1532575678">
    <w:abstractNumId w:val="8"/>
  </w:num>
  <w:num w:numId="15" w16cid:durableId="1020550336">
    <w:abstractNumId w:val="328"/>
  </w:num>
  <w:num w:numId="16" w16cid:durableId="1702167000">
    <w:abstractNumId w:val="326"/>
  </w:num>
  <w:num w:numId="17" w16cid:durableId="289409135">
    <w:abstractNumId w:val="99"/>
  </w:num>
  <w:num w:numId="18" w16cid:durableId="1573420338">
    <w:abstractNumId w:val="110"/>
  </w:num>
  <w:num w:numId="19" w16cid:durableId="1562984284">
    <w:abstractNumId w:val="276"/>
  </w:num>
  <w:num w:numId="20" w16cid:durableId="44989514">
    <w:abstractNumId w:val="337"/>
  </w:num>
  <w:num w:numId="21" w16cid:durableId="1800100100">
    <w:abstractNumId w:val="153"/>
  </w:num>
  <w:num w:numId="22" w16cid:durableId="654408956">
    <w:abstractNumId w:val="148"/>
  </w:num>
  <w:num w:numId="23" w16cid:durableId="1364817989">
    <w:abstractNumId w:val="182"/>
  </w:num>
  <w:num w:numId="24" w16cid:durableId="959531922">
    <w:abstractNumId w:val="206"/>
  </w:num>
  <w:num w:numId="25" w16cid:durableId="202444367">
    <w:abstractNumId w:val="299"/>
  </w:num>
  <w:num w:numId="26" w16cid:durableId="2056848878">
    <w:abstractNumId w:val="199"/>
  </w:num>
  <w:num w:numId="27" w16cid:durableId="1113356290">
    <w:abstractNumId w:val="129"/>
  </w:num>
  <w:num w:numId="28" w16cid:durableId="1119841203">
    <w:abstractNumId w:val="304"/>
  </w:num>
  <w:num w:numId="29" w16cid:durableId="149450419">
    <w:abstractNumId w:val="76"/>
  </w:num>
  <w:num w:numId="30" w16cid:durableId="110588116">
    <w:abstractNumId w:val="246"/>
  </w:num>
  <w:num w:numId="31" w16cid:durableId="1795098078">
    <w:abstractNumId w:val="254"/>
  </w:num>
  <w:num w:numId="32" w16cid:durableId="1174493513">
    <w:abstractNumId w:val="282"/>
  </w:num>
  <w:num w:numId="33" w16cid:durableId="394622547">
    <w:abstractNumId w:val="81"/>
  </w:num>
  <w:num w:numId="34" w16cid:durableId="1243182730">
    <w:abstractNumId w:val="69"/>
  </w:num>
  <w:num w:numId="35" w16cid:durableId="2009095226">
    <w:abstractNumId w:val="185"/>
  </w:num>
  <w:num w:numId="36" w16cid:durableId="801726149">
    <w:abstractNumId w:val="322"/>
  </w:num>
  <w:num w:numId="37" w16cid:durableId="753816414">
    <w:abstractNumId w:val="315"/>
  </w:num>
  <w:num w:numId="38" w16cid:durableId="192764345">
    <w:abstractNumId w:val="258"/>
  </w:num>
  <w:num w:numId="39" w16cid:durableId="954219424">
    <w:abstractNumId w:val="131"/>
  </w:num>
  <w:num w:numId="40" w16cid:durableId="1727950265">
    <w:abstractNumId w:val="42"/>
  </w:num>
  <w:num w:numId="41" w16cid:durableId="1393888505">
    <w:abstractNumId w:val="314"/>
  </w:num>
  <w:num w:numId="42" w16cid:durableId="128058423">
    <w:abstractNumId w:val="23"/>
  </w:num>
  <w:num w:numId="43" w16cid:durableId="454298062">
    <w:abstractNumId w:val="324"/>
  </w:num>
  <w:num w:numId="44" w16cid:durableId="1866088656">
    <w:abstractNumId w:val="134"/>
  </w:num>
  <w:num w:numId="45" w16cid:durableId="1459570630">
    <w:abstractNumId w:val="187"/>
  </w:num>
  <w:num w:numId="46" w16cid:durableId="259140988">
    <w:abstractNumId w:val="84"/>
  </w:num>
  <w:num w:numId="47" w16cid:durableId="284118356">
    <w:abstractNumId w:val="230"/>
  </w:num>
  <w:num w:numId="48" w16cid:durableId="1234659596">
    <w:abstractNumId w:val="201"/>
  </w:num>
  <w:num w:numId="49" w16cid:durableId="69696480">
    <w:abstractNumId w:val="64"/>
  </w:num>
  <w:num w:numId="50" w16cid:durableId="673648235">
    <w:abstractNumId w:val="255"/>
  </w:num>
  <w:num w:numId="51" w16cid:durableId="2024280735">
    <w:abstractNumId w:val="88"/>
  </w:num>
  <w:num w:numId="52" w16cid:durableId="1408377645">
    <w:abstractNumId w:val="169"/>
  </w:num>
  <w:num w:numId="53" w16cid:durableId="1527525149">
    <w:abstractNumId w:val="91"/>
  </w:num>
  <w:num w:numId="54" w16cid:durableId="1898129553">
    <w:abstractNumId w:val="297"/>
  </w:num>
  <w:num w:numId="55" w16cid:durableId="923495942">
    <w:abstractNumId w:val="61"/>
  </w:num>
  <w:num w:numId="56" w16cid:durableId="1514537720">
    <w:abstractNumId w:val="108"/>
  </w:num>
  <w:num w:numId="57" w16cid:durableId="2017727324">
    <w:abstractNumId w:val="277"/>
  </w:num>
  <w:num w:numId="58" w16cid:durableId="699161632">
    <w:abstractNumId w:val="20"/>
  </w:num>
  <w:num w:numId="59" w16cid:durableId="1325889624">
    <w:abstractNumId w:val="68"/>
  </w:num>
  <w:num w:numId="60" w16cid:durableId="1488285412">
    <w:abstractNumId w:val="272"/>
  </w:num>
  <w:num w:numId="61" w16cid:durableId="492641797">
    <w:abstractNumId w:val="228"/>
  </w:num>
  <w:num w:numId="62" w16cid:durableId="1651443029">
    <w:abstractNumId w:val="222"/>
  </w:num>
  <w:num w:numId="63" w16cid:durableId="1291127876">
    <w:abstractNumId w:val="177"/>
  </w:num>
  <w:num w:numId="64" w16cid:durableId="667096465">
    <w:abstractNumId w:val="50"/>
  </w:num>
  <w:num w:numId="65" w16cid:durableId="1044216752">
    <w:abstractNumId w:val="274"/>
  </w:num>
  <w:num w:numId="66" w16cid:durableId="80764742">
    <w:abstractNumId w:val="232"/>
  </w:num>
  <w:num w:numId="67" w16cid:durableId="1524780396">
    <w:abstractNumId w:val="329"/>
  </w:num>
  <w:num w:numId="68" w16cid:durableId="1496216465">
    <w:abstractNumId w:val="158"/>
  </w:num>
  <w:num w:numId="69" w16cid:durableId="1042368682">
    <w:abstractNumId w:val="234"/>
  </w:num>
  <w:num w:numId="70" w16cid:durableId="1647205188">
    <w:abstractNumId w:val="62"/>
  </w:num>
  <w:num w:numId="71" w16cid:durableId="1149133967">
    <w:abstractNumId w:val="75"/>
  </w:num>
  <w:num w:numId="72" w16cid:durableId="1506287888">
    <w:abstractNumId w:val="34"/>
  </w:num>
  <w:num w:numId="73" w16cid:durableId="659625086">
    <w:abstractNumId w:val="21"/>
  </w:num>
  <w:num w:numId="74" w16cid:durableId="1713574869">
    <w:abstractNumId w:val="36"/>
  </w:num>
  <w:num w:numId="75" w16cid:durableId="125394785">
    <w:abstractNumId w:val="268"/>
  </w:num>
  <w:num w:numId="76" w16cid:durableId="1123772650">
    <w:abstractNumId w:val="155"/>
  </w:num>
  <w:num w:numId="77" w16cid:durableId="318921794">
    <w:abstractNumId w:val="45"/>
  </w:num>
  <w:num w:numId="78" w16cid:durableId="556817695">
    <w:abstractNumId w:val="145"/>
  </w:num>
  <w:num w:numId="79" w16cid:durableId="557202472">
    <w:abstractNumId w:val="63"/>
  </w:num>
  <w:num w:numId="80" w16cid:durableId="530650514">
    <w:abstractNumId w:val="171"/>
  </w:num>
  <w:num w:numId="81" w16cid:durableId="675422542">
    <w:abstractNumId w:val="236"/>
  </w:num>
  <w:num w:numId="82" w16cid:durableId="868563730">
    <w:abstractNumId w:val="286"/>
  </w:num>
  <w:num w:numId="83" w16cid:durableId="1578781849">
    <w:abstractNumId w:val="188"/>
  </w:num>
  <w:num w:numId="84" w16cid:durableId="1512183870">
    <w:abstractNumId w:val="283"/>
  </w:num>
  <w:num w:numId="85" w16cid:durableId="1252396001">
    <w:abstractNumId w:val="71"/>
  </w:num>
  <w:num w:numId="86" w16cid:durableId="244071289">
    <w:abstractNumId w:val="321"/>
  </w:num>
  <w:num w:numId="87" w16cid:durableId="1692492805">
    <w:abstractNumId w:val="289"/>
  </w:num>
  <w:num w:numId="88" w16cid:durableId="1925265833">
    <w:abstractNumId w:val="332"/>
  </w:num>
  <w:num w:numId="89" w16cid:durableId="175657307">
    <w:abstractNumId w:val="298"/>
  </w:num>
  <w:num w:numId="90" w16cid:durableId="1619683429">
    <w:abstractNumId w:val="122"/>
  </w:num>
  <w:num w:numId="91" w16cid:durableId="2059158681">
    <w:abstractNumId w:val="248"/>
  </w:num>
  <w:num w:numId="92" w16cid:durableId="949314995">
    <w:abstractNumId w:val="184"/>
  </w:num>
  <w:num w:numId="93" w16cid:durableId="1995643079">
    <w:abstractNumId w:val="183"/>
  </w:num>
  <w:num w:numId="94" w16cid:durableId="1857574825">
    <w:abstractNumId w:val="133"/>
  </w:num>
  <w:num w:numId="95" w16cid:durableId="1963338667">
    <w:abstractNumId w:val="17"/>
  </w:num>
  <w:num w:numId="96" w16cid:durableId="364910896">
    <w:abstractNumId w:val="317"/>
  </w:num>
  <w:num w:numId="97" w16cid:durableId="1979913626">
    <w:abstractNumId w:val="161"/>
  </w:num>
  <w:num w:numId="98" w16cid:durableId="320163182">
    <w:abstractNumId w:val="292"/>
  </w:num>
  <w:num w:numId="99" w16cid:durableId="164900211">
    <w:abstractNumId w:val="132"/>
  </w:num>
  <w:num w:numId="100" w16cid:durableId="731659966">
    <w:abstractNumId w:val="219"/>
  </w:num>
  <w:num w:numId="101" w16cid:durableId="604465317">
    <w:abstractNumId w:val="235"/>
  </w:num>
  <w:num w:numId="102" w16cid:durableId="1775318798">
    <w:abstractNumId w:val="218"/>
  </w:num>
  <w:num w:numId="103" w16cid:durableId="2107918475">
    <w:abstractNumId w:val="179"/>
  </w:num>
  <w:num w:numId="104" w16cid:durableId="22021359">
    <w:abstractNumId w:val="90"/>
  </w:num>
  <w:num w:numId="105" w16cid:durableId="102000778">
    <w:abstractNumId w:val="211"/>
  </w:num>
  <w:num w:numId="106" w16cid:durableId="1350066991">
    <w:abstractNumId w:val="247"/>
  </w:num>
  <w:num w:numId="107" w16cid:durableId="1796437973">
    <w:abstractNumId w:val="288"/>
  </w:num>
  <w:num w:numId="108" w16cid:durableId="1767191320">
    <w:abstractNumId w:val="249"/>
  </w:num>
  <w:num w:numId="109" w16cid:durableId="71970956">
    <w:abstractNumId w:val="46"/>
  </w:num>
  <w:num w:numId="110" w16cid:durableId="842427926">
    <w:abstractNumId w:val="107"/>
  </w:num>
  <w:num w:numId="111" w16cid:durableId="1576743032">
    <w:abstractNumId w:val="242"/>
  </w:num>
  <w:num w:numId="112" w16cid:durableId="535431409">
    <w:abstractNumId w:val="82"/>
  </w:num>
  <w:num w:numId="113" w16cid:durableId="526064169">
    <w:abstractNumId w:val="15"/>
  </w:num>
  <w:num w:numId="114" w16cid:durableId="1864827289">
    <w:abstractNumId w:val="217"/>
  </w:num>
  <w:num w:numId="115" w16cid:durableId="181552056">
    <w:abstractNumId w:val="335"/>
  </w:num>
  <w:num w:numId="116" w16cid:durableId="1130787581">
    <w:abstractNumId w:val="55"/>
  </w:num>
  <w:num w:numId="117" w16cid:durableId="467822414">
    <w:abstractNumId w:val="245"/>
  </w:num>
  <w:num w:numId="118" w16cid:durableId="160702565">
    <w:abstractNumId w:val="196"/>
  </w:num>
  <w:num w:numId="119" w16cid:durableId="2070612537">
    <w:abstractNumId w:val="285"/>
  </w:num>
  <w:num w:numId="120" w16cid:durableId="569969870">
    <w:abstractNumId w:val="312"/>
  </w:num>
  <w:num w:numId="121" w16cid:durableId="447772715">
    <w:abstractNumId w:val="257"/>
  </w:num>
  <w:num w:numId="122" w16cid:durableId="1058163507">
    <w:abstractNumId w:val="173"/>
  </w:num>
  <w:num w:numId="123" w16cid:durableId="1859080260">
    <w:abstractNumId w:val="318"/>
  </w:num>
  <w:num w:numId="124" w16cid:durableId="353504656">
    <w:abstractNumId w:val="229"/>
  </w:num>
  <w:num w:numId="125" w16cid:durableId="1594976444">
    <w:abstractNumId w:val="192"/>
  </w:num>
  <w:num w:numId="126" w16cid:durableId="144974919">
    <w:abstractNumId w:val="261"/>
  </w:num>
  <w:num w:numId="127" w16cid:durableId="33386391">
    <w:abstractNumId w:val="101"/>
  </w:num>
  <w:num w:numId="128" w16cid:durableId="1692678513">
    <w:abstractNumId w:val="137"/>
  </w:num>
  <w:num w:numId="129" w16cid:durableId="1516649871">
    <w:abstractNumId w:val="260"/>
  </w:num>
  <w:num w:numId="130" w16cid:durableId="1368337106">
    <w:abstractNumId w:val="313"/>
  </w:num>
  <w:num w:numId="131" w16cid:durableId="2041004298">
    <w:abstractNumId w:val="14"/>
  </w:num>
  <w:num w:numId="132" w16cid:durableId="1699160765">
    <w:abstractNumId w:val="11"/>
  </w:num>
  <w:num w:numId="133" w16cid:durableId="2056617201">
    <w:abstractNumId w:val="160"/>
  </w:num>
  <w:num w:numId="134" w16cid:durableId="1046101352">
    <w:abstractNumId w:val="154"/>
  </w:num>
  <w:num w:numId="135" w16cid:durableId="1615553350">
    <w:abstractNumId w:val="202"/>
  </w:num>
  <w:num w:numId="136" w16cid:durableId="475339423">
    <w:abstractNumId w:val="316"/>
  </w:num>
  <w:num w:numId="137" w16cid:durableId="1779712846">
    <w:abstractNumId w:val="210"/>
  </w:num>
  <w:num w:numId="138" w16cid:durableId="1109349632">
    <w:abstractNumId w:val="147"/>
  </w:num>
  <w:num w:numId="139" w16cid:durableId="359626684">
    <w:abstractNumId w:val="168"/>
  </w:num>
  <w:num w:numId="140" w16cid:durableId="1395667072">
    <w:abstractNumId w:val="307"/>
  </w:num>
  <w:num w:numId="141" w16cid:durableId="301275932">
    <w:abstractNumId w:val="117"/>
  </w:num>
  <w:num w:numId="142" w16cid:durableId="739909222">
    <w:abstractNumId w:val="330"/>
  </w:num>
  <w:num w:numId="143" w16cid:durableId="2112817521">
    <w:abstractNumId w:val="306"/>
  </w:num>
  <w:num w:numId="144" w16cid:durableId="45103400">
    <w:abstractNumId w:val="310"/>
  </w:num>
  <w:num w:numId="145" w16cid:durableId="1072242321">
    <w:abstractNumId w:val="241"/>
  </w:num>
  <w:num w:numId="146" w16cid:durableId="1126194279">
    <w:abstractNumId w:val="83"/>
  </w:num>
  <w:num w:numId="147" w16cid:durableId="1639677281">
    <w:abstractNumId w:val="262"/>
  </w:num>
  <w:num w:numId="148" w16cid:durableId="918976840">
    <w:abstractNumId w:val="152"/>
  </w:num>
  <w:num w:numId="149" w16cid:durableId="1756635289">
    <w:abstractNumId w:val="165"/>
  </w:num>
  <w:num w:numId="150" w16cid:durableId="1393774133">
    <w:abstractNumId w:val="49"/>
  </w:num>
  <w:num w:numId="151" w16cid:durableId="1350838559">
    <w:abstractNumId w:val="323"/>
  </w:num>
  <w:num w:numId="152" w16cid:durableId="1201749094">
    <w:abstractNumId w:val="9"/>
  </w:num>
  <w:num w:numId="153" w16cid:durableId="1569799979">
    <w:abstractNumId w:val="86"/>
  </w:num>
  <w:num w:numId="154" w16cid:durableId="910695066">
    <w:abstractNumId w:val="309"/>
  </w:num>
  <w:num w:numId="155" w16cid:durableId="1349866415">
    <w:abstractNumId w:val="142"/>
  </w:num>
  <w:num w:numId="156" w16cid:durableId="1898201580">
    <w:abstractNumId w:val="144"/>
  </w:num>
  <w:num w:numId="157" w16cid:durableId="807817303">
    <w:abstractNumId w:val="237"/>
  </w:num>
  <w:num w:numId="158" w16cid:durableId="1841844504">
    <w:abstractNumId w:val="238"/>
  </w:num>
  <w:num w:numId="159" w16cid:durableId="2001420481">
    <w:abstractNumId w:val="263"/>
  </w:num>
  <w:num w:numId="160" w16cid:durableId="1000229295">
    <w:abstractNumId w:val="308"/>
  </w:num>
  <w:num w:numId="161" w16cid:durableId="1320381568">
    <w:abstractNumId w:val="244"/>
  </w:num>
  <w:num w:numId="162" w16cid:durableId="1784032536">
    <w:abstractNumId w:val="212"/>
  </w:num>
  <w:num w:numId="163" w16cid:durableId="1277635134">
    <w:abstractNumId w:val="39"/>
  </w:num>
  <w:num w:numId="164" w16cid:durableId="440565294">
    <w:abstractNumId w:val="294"/>
  </w:num>
  <w:num w:numId="165" w16cid:durableId="1869560812">
    <w:abstractNumId w:val="60"/>
  </w:num>
  <w:num w:numId="166" w16cid:durableId="981468704">
    <w:abstractNumId w:val="127"/>
  </w:num>
  <w:num w:numId="167" w16cid:durableId="732042024">
    <w:abstractNumId w:val="121"/>
  </w:num>
  <w:num w:numId="168" w16cid:durableId="1603369020">
    <w:abstractNumId w:val="80"/>
  </w:num>
  <w:num w:numId="169" w16cid:durableId="877669517">
    <w:abstractNumId w:val="221"/>
  </w:num>
  <w:num w:numId="170" w16cid:durableId="1392843488">
    <w:abstractNumId w:val="135"/>
  </w:num>
  <w:num w:numId="171" w16cid:durableId="12387865">
    <w:abstractNumId w:val="114"/>
  </w:num>
  <w:num w:numId="172" w16cid:durableId="760371970">
    <w:abstractNumId w:val="115"/>
  </w:num>
  <w:num w:numId="173" w16cid:durableId="180055150">
    <w:abstractNumId w:val="41"/>
  </w:num>
  <w:num w:numId="174" w16cid:durableId="590436148">
    <w:abstractNumId w:val="175"/>
  </w:num>
  <w:num w:numId="175" w16cid:durableId="491260987">
    <w:abstractNumId w:val="296"/>
  </w:num>
  <w:num w:numId="176" w16cid:durableId="1316764052">
    <w:abstractNumId w:val="239"/>
  </w:num>
  <w:num w:numId="177" w16cid:durableId="1615552895">
    <w:abstractNumId w:val="29"/>
  </w:num>
  <w:num w:numId="178" w16cid:durableId="1000893462">
    <w:abstractNumId w:val="252"/>
  </w:num>
  <w:num w:numId="179" w16cid:durableId="2064332679">
    <w:abstractNumId w:val="47"/>
  </w:num>
  <w:num w:numId="180" w16cid:durableId="1996909942">
    <w:abstractNumId w:val="273"/>
  </w:num>
  <w:num w:numId="181" w16cid:durableId="1704549879">
    <w:abstractNumId w:val="51"/>
  </w:num>
  <w:num w:numId="182" w16cid:durableId="1759596831">
    <w:abstractNumId w:val="266"/>
  </w:num>
  <w:num w:numId="183" w16cid:durableId="1019283973">
    <w:abstractNumId w:val="57"/>
  </w:num>
  <w:num w:numId="184" w16cid:durableId="1941907522">
    <w:abstractNumId w:val="94"/>
  </w:num>
  <w:num w:numId="185" w16cid:durableId="1193419975">
    <w:abstractNumId w:val="243"/>
  </w:num>
  <w:num w:numId="186" w16cid:durableId="604192048">
    <w:abstractNumId w:val="77"/>
  </w:num>
  <w:num w:numId="187" w16cid:durableId="1531842988">
    <w:abstractNumId w:val="136"/>
  </w:num>
  <w:num w:numId="188" w16cid:durableId="1822456273">
    <w:abstractNumId w:val="120"/>
  </w:num>
  <w:num w:numId="189" w16cid:durableId="1171602308">
    <w:abstractNumId w:val="27"/>
  </w:num>
  <w:num w:numId="190" w16cid:durableId="21787999">
    <w:abstractNumId w:val="54"/>
  </w:num>
  <w:num w:numId="191" w16cid:durableId="497427080">
    <w:abstractNumId w:val="19"/>
  </w:num>
  <w:num w:numId="192" w16cid:durableId="418252380">
    <w:abstractNumId w:val="78"/>
  </w:num>
  <w:num w:numId="193" w16cid:durableId="569273372">
    <w:abstractNumId w:val="140"/>
  </w:num>
  <w:num w:numId="194" w16cid:durableId="854418083">
    <w:abstractNumId w:val="220"/>
  </w:num>
  <w:num w:numId="195" w16cid:durableId="1827865160">
    <w:abstractNumId w:val="96"/>
  </w:num>
  <w:num w:numId="196" w16cid:durableId="1219240235">
    <w:abstractNumId w:val="109"/>
  </w:num>
  <w:num w:numId="197" w16cid:durableId="1929998715">
    <w:abstractNumId w:val="208"/>
  </w:num>
  <w:num w:numId="198" w16cid:durableId="1897862500">
    <w:abstractNumId w:val="186"/>
  </w:num>
  <w:num w:numId="199" w16cid:durableId="1407219831">
    <w:abstractNumId w:val="253"/>
  </w:num>
  <w:num w:numId="200" w16cid:durableId="650645849">
    <w:abstractNumId w:val="204"/>
  </w:num>
  <w:num w:numId="201" w16cid:durableId="832257882">
    <w:abstractNumId w:val="56"/>
  </w:num>
  <w:num w:numId="202" w16cid:durableId="2014993636">
    <w:abstractNumId w:val="10"/>
  </w:num>
  <w:num w:numId="203" w16cid:durableId="1520310308">
    <w:abstractNumId w:val="271"/>
  </w:num>
  <w:num w:numId="204" w16cid:durableId="1473601296">
    <w:abstractNumId w:val="197"/>
  </w:num>
  <w:num w:numId="205" w16cid:durableId="726228022">
    <w:abstractNumId w:val="195"/>
  </w:num>
  <w:num w:numId="206" w16cid:durableId="1201043367">
    <w:abstractNumId w:val="38"/>
  </w:num>
  <w:num w:numId="207" w16cid:durableId="1149905085">
    <w:abstractNumId w:val="98"/>
  </w:num>
  <w:num w:numId="208" w16cid:durableId="1398626777">
    <w:abstractNumId w:val="58"/>
  </w:num>
  <w:num w:numId="209" w16cid:durableId="494878547">
    <w:abstractNumId w:val="35"/>
  </w:num>
  <w:num w:numId="210" w16cid:durableId="665934563">
    <w:abstractNumId w:val="319"/>
  </w:num>
  <w:num w:numId="211" w16cid:durableId="611909743">
    <w:abstractNumId w:val="180"/>
  </w:num>
  <w:num w:numId="212" w16cid:durableId="1175265537">
    <w:abstractNumId w:val="223"/>
  </w:num>
  <w:num w:numId="213" w16cid:durableId="582299076">
    <w:abstractNumId w:val="305"/>
  </w:num>
  <w:num w:numId="214" w16cid:durableId="343362030">
    <w:abstractNumId w:val="256"/>
  </w:num>
  <w:num w:numId="215" w16cid:durableId="1932935716">
    <w:abstractNumId w:val="105"/>
  </w:num>
  <w:num w:numId="216" w16cid:durableId="405883902">
    <w:abstractNumId w:val="53"/>
  </w:num>
  <w:num w:numId="217" w16cid:durableId="911694557">
    <w:abstractNumId w:val="331"/>
  </w:num>
  <w:num w:numId="218" w16cid:durableId="787699116">
    <w:abstractNumId w:val="12"/>
  </w:num>
  <w:num w:numId="219" w16cid:durableId="710689315">
    <w:abstractNumId w:val="28"/>
  </w:num>
  <w:num w:numId="220" w16cid:durableId="311983888">
    <w:abstractNumId w:val="224"/>
  </w:num>
  <w:num w:numId="221" w16cid:durableId="2040036824">
    <w:abstractNumId w:val="85"/>
  </w:num>
  <w:num w:numId="222" w16cid:durableId="1881623984">
    <w:abstractNumId w:val="66"/>
  </w:num>
  <w:num w:numId="223" w16cid:durableId="249050373">
    <w:abstractNumId w:val="198"/>
  </w:num>
  <w:num w:numId="224" w16cid:durableId="1317108363">
    <w:abstractNumId w:val="320"/>
  </w:num>
  <w:num w:numId="225" w16cid:durableId="664629520">
    <w:abstractNumId w:val="193"/>
  </w:num>
  <w:num w:numId="226" w16cid:durableId="471680050">
    <w:abstractNumId w:val="119"/>
  </w:num>
  <w:num w:numId="227" w16cid:durableId="680932103">
    <w:abstractNumId w:val="205"/>
  </w:num>
  <w:num w:numId="228" w16cid:durableId="21517591">
    <w:abstractNumId w:val="116"/>
  </w:num>
  <w:num w:numId="229" w16cid:durableId="541283748">
    <w:abstractNumId w:val="189"/>
  </w:num>
  <w:num w:numId="230" w16cid:durableId="120923660">
    <w:abstractNumId w:val="30"/>
  </w:num>
  <w:num w:numId="231" w16cid:durableId="1983730137">
    <w:abstractNumId w:val="293"/>
  </w:num>
  <w:num w:numId="232" w16cid:durableId="1426681905">
    <w:abstractNumId w:val="233"/>
  </w:num>
  <w:num w:numId="233" w16cid:durableId="303968393">
    <w:abstractNumId w:val="156"/>
  </w:num>
  <w:num w:numId="234" w16cid:durableId="1865055624">
    <w:abstractNumId w:val="111"/>
  </w:num>
  <w:num w:numId="235" w16cid:durableId="1629163417">
    <w:abstractNumId w:val="37"/>
  </w:num>
  <w:num w:numId="236" w16cid:durableId="662465518">
    <w:abstractNumId w:val="295"/>
  </w:num>
  <w:num w:numId="237" w16cid:durableId="1724476445">
    <w:abstractNumId w:val="251"/>
  </w:num>
  <w:num w:numId="238" w16cid:durableId="1617371797">
    <w:abstractNumId w:val="280"/>
  </w:num>
  <w:num w:numId="239" w16cid:durableId="1870297809">
    <w:abstractNumId w:val="291"/>
  </w:num>
  <w:num w:numId="240" w16cid:durableId="1057824227">
    <w:abstractNumId w:val="191"/>
  </w:num>
  <w:num w:numId="241" w16cid:durableId="93986064">
    <w:abstractNumId w:val="166"/>
  </w:num>
  <w:num w:numId="242" w16cid:durableId="1518931266">
    <w:abstractNumId w:val="303"/>
  </w:num>
  <w:num w:numId="243" w16cid:durableId="1957831352">
    <w:abstractNumId w:val="92"/>
  </w:num>
  <w:num w:numId="244" w16cid:durableId="1600212540">
    <w:abstractNumId w:val="97"/>
  </w:num>
  <w:num w:numId="245" w16cid:durableId="1539467489">
    <w:abstractNumId w:val="259"/>
  </w:num>
  <w:num w:numId="246" w16cid:durableId="1158574804">
    <w:abstractNumId w:val="112"/>
  </w:num>
  <w:num w:numId="247" w16cid:durableId="257061843">
    <w:abstractNumId w:val="215"/>
  </w:num>
  <w:num w:numId="248" w16cid:durableId="2058241876">
    <w:abstractNumId w:val="72"/>
  </w:num>
  <w:num w:numId="249" w16cid:durableId="1699045679">
    <w:abstractNumId w:val="336"/>
  </w:num>
  <w:num w:numId="250" w16cid:durableId="517623827">
    <w:abstractNumId w:val="18"/>
  </w:num>
  <w:num w:numId="251" w16cid:durableId="315955020">
    <w:abstractNumId w:val="302"/>
  </w:num>
  <w:num w:numId="252" w16cid:durableId="580063611">
    <w:abstractNumId w:val="269"/>
  </w:num>
  <w:num w:numId="253" w16cid:durableId="646906815">
    <w:abstractNumId w:val="327"/>
  </w:num>
  <w:num w:numId="254" w16cid:durableId="17512277">
    <w:abstractNumId w:val="311"/>
  </w:num>
  <w:num w:numId="255" w16cid:durableId="355498433">
    <w:abstractNumId w:val="139"/>
  </w:num>
  <w:num w:numId="256" w16cid:durableId="923027208">
    <w:abstractNumId w:val="143"/>
  </w:num>
  <w:num w:numId="257" w16cid:durableId="1609433763">
    <w:abstractNumId w:val="270"/>
  </w:num>
  <w:num w:numId="258" w16cid:durableId="1023632422">
    <w:abstractNumId w:val="225"/>
  </w:num>
  <w:num w:numId="259" w16cid:durableId="1682733033">
    <w:abstractNumId w:val="25"/>
  </w:num>
  <w:num w:numId="260" w16cid:durableId="2006275478">
    <w:abstractNumId w:val="123"/>
  </w:num>
  <w:num w:numId="261" w16cid:durableId="632827987">
    <w:abstractNumId w:val="67"/>
  </w:num>
  <w:num w:numId="262" w16cid:durableId="2069456687">
    <w:abstractNumId w:val="240"/>
  </w:num>
  <w:num w:numId="263" w16cid:durableId="1008944375">
    <w:abstractNumId w:val="334"/>
  </w:num>
  <w:num w:numId="264" w16cid:durableId="1365012320">
    <w:abstractNumId w:val="16"/>
  </w:num>
  <w:num w:numId="265" w16cid:durableId="77142595">
    <w:abstractNumId w:val="149"/>
  </w:num>
  <w:num w:numId="266" w16cid:durableId="2063090936">
    <w:abstractNumId w:val="102"/>
  </w:num>
  <w:num w:numId="267" w16cid:durableId="1872919250">
    <w:abstractNumId w:val="104"/>
  </w:num>
  <w:num w:numId="268" w16cid:durableId="1633124299">
    <w:abstractNumId w:val="226"/>
  </w:num>
  <w:num w:numId="269" w16cid:durableId="1567568152">
    <w:abstractNumId w:val="93"/>
  </w:num>
  <w:num w:numId="270" w16cid:durableId="1698510050">
    <w:abstractNumId w:val="43"/>
  </w:num>
  <w:num w:numId="271" w16cid:durableId="524683878">
    <w:abstractNumId w:val="300"/>
  </w:num>
  <w:num w:numId="272" w16cid:durableId="1726370515">
    <w:abstractNumId w:val="151"/>
  </w:num>
  <w:num w:numId="273" w16cid:durableId="914973560">
    <w:abstractNumId w:val="190"/>
  </w:num>
  <w:num w:numId="274" w16cid:durableId="1683361716">
    <w:abstractNumId w:val="40"/>
  </w:num>
  <w:num w:numId="275" w16cid:durableId="1299645053">
    <w:abstractNumId w:val="124"/>
  </w:num>
  <w:num w:numId="276" w16cid:durableId="177278467">
    <w:abstractNumId w:val="163"/>
  </w:num>
  <w:num w:numId="277" w16cid:durableId="203103576">
    <w:abstractNumId w:val="281"/>
  </w:num>
  <w:num w:numId="278" w16cid:durableId="2146118125">
    <w:abstractNumId w:val="126"/>
  </w:num>
  <w:num w:numId="279" w16cid:durableId="1976984619">
    <w:abstractNumId w:val="59"/>
  </w:num>
  <w:num w:numId="280" w16cid:durableId="1608804712">
    <w:abstractNumId w:val="70"/>
  </w:num>
  <w:num w:numId="281" w16cid:durableId="1644650367">
    <w:abstractNumId w:val="287"/>
  </w:num>
  <w:num w:numId="282" w16cid:durableId="893393628">
    <w:abstractNumId w:val="141"/>
  </w:num>
  <w:num w:numId="283" w16cid:durableId="775636461">
    <w:abstractNumId w:val="284"/>
  </w:num>
  <w:num w:numId="284" w16cid:durableId="1106999523">
    <w:abstractNumId w:val="264"/>
  </w:num>
  <w:num w:numId="285" w16cid:durableId="1731927580">
    <w:abstractNumId w:val="33"/>
  </w:num>
  <w:num w:numId="286" w16cid:durableId="357436692">
    <w:abstractNumId w:val="32"/>
  </w:num>
  <w:num w:numId="287" w16cid:durableId="253828176">
    <w:abstractNumId w:val="325"/>
  </w:num>
  <w:num w:numId="288" w16cid:durableId="1698651727">
    <w:abstractNumId w:val="113"/>
  </w:num>
  <w:num w:numId="289" w16cid:durableId="1925063107">
    <w:abstractNumId w:val="290"/>
  </w:num>
  <w:num w:numId="290" w16cid:durableId="242372407">
    <w:abstractNumId w:val="118"/>
  </w:num>
  <w:num w:numId="291" w16cid:durableId="1129056259">
    <w:abstractNumId w:val="48"/>
  </w:num>
  <w:num w:numId="292" w16cid:durableId="229735072">
    <w:abstractNumId w:val="125"/>
  </w:num>
  <w:num w:numId="293" w16cid:durableId="1616863131">
    <w:abstractNumId w:val="79"/>
  </w:num>
  <w:num w:numId="294" w16cid:durableId="50275010">
    <w:abstractNumId w:val="87"/>
  </w:num>
  <w:num w:numId="295" w16cid:durableId="1390887222">
    <w:abstractNumId w:val="13"/>
  </w:num>
  <w:num w:numId="296" w16cid:durableId="772475505">
    <w:abstractNumId w:val="209"/>
  </w:num>
  <w:num w:numId="297" w16cid:durableId="1474831750">
    <w:abstractNumId w:val="164"/>
  </w:num>
  <w:num w:numId="298" w16cid:durableId="1210872123">
    <w:abstractNumId w:val="150"/>
  </w:num>
  <w:num w:numId="299" w16cid:durableId="1308393444">
    <w:abstractNumId w:val="130"/>
  </w:num>
  <w:num w:numId="300" w16cid:durableId="1834687077">
    <w:abstractNumId w:val="214"/>
  </w:num>
  <w:num w:numId="301" w16cid:durableId="85272304">
    <w:abstractNumId w:val="338"/>
  </w:num>
  <w:num w:numId="302" w16cid:durableId="2105954837">
    <w:abstractNumId w:val="157"/>
  </w:num>
  <w:num w:numId="303" w16cid:durableId="1540388387">
    <w:abstractNumId w:val="333"/>
  </w:num>
  <w:num w:numId="304" w16cid:durableId="428741987">
    <w:abstractNumId w:val="100"/>
  </w:num>
  <w:num w:numId="305" w16cid:durableId="1954481457">
    <w:abstractNumId w:val="194"/>
  </w:num>
  <w:num w:numId="306" w16cid:durableId="598174667">
    <w:abstractNumId w:val="128"/>
  </w:num>
  <w:num w:numId="307" w16cid:durableId="1799833556">
    <w:abstractNumId w:val="227"/>
  </w:num>
  <w:num w:numId="308" w16cid:durableId="599293411">
    <w:abstractNumId w:val="181"/>
  </w:num>
  <w:num w:numId="309" w16cid:durableId="2052343016">
    <w:abstractNumId w:val="174"/>
  </w:num>
  <w:num w:numId="310" w16cid:durableId="322125870">
    <w:abstractNumId w:val="267"/>
  </w:num>
  <w:num w:numId="311" w16cid:durableId="2070179410">
    <w:abstractNumId w:val="24"/>
  </w:num>
  <w:num w:numId="312" w16cid:durableId="228853280">
    <w:abstractNumId w:val="176"/>
  </w:num>
  <w:num w:numId="313" w16cid:durableId="499928519">
    <w:abstractNumId w:val="65"/>
  </w:num>
  <w:num w:numId="314" w16cid:durableId="774128797">
    <w:abstractNumId w:val="275"/>
  </w:num>
  <w:num w:numId="315" w16cid:durableId="1424108543">
    <w:abstractNumId w:val="44"/>
  </w:num>
  <w:num w:numId="316" w16cid:durableId="1045060147">
    <w:abstractNumId w:val="95"/>
  </w:num>
  <w:num w:numId="317" w16cid:durableId="1152022679">
    <w:abstractNumId w:val="172"/>
  </w:num>
  <w:num w:numId="318" w16cid:durableId="171188880">
    <w:abstractNumId w:val="103"/>
  </w:num>
  <w:num w:numId="319" w16cid:durableId="1026062627">
    <w:abstractNumId w:val="31"/>
  </w:num>
  <w:num w:numId="320" w16cid:durableId="1702167113">
    <w:abstractNumId w:val="207"/>
  </w:num>
  <w:num w:numId="321" w16cid:durableId="1109663948">
    <w:abstractNumId w:val="279"/>
  </w:num>
  <w:num w:numId="322" w16cid:durableId="58672683">
    <w:abstractNumId w:val="52"/>
  </w:num>
  <w:num w:numId="323" w16cid:durableId="717706643">
    <w:abstractNumId w:val="170"/>
  </w:num>
  <w:num w:numId="324" w16cid:durableId="1465343200">
    <w:abstractNumId w:val="216"/>
  </w:num>
  <w:num w:numId="325" w16cid:durableId="1628732311">
    <w:abstractNumId w:val="74"/>
  </w:num>
  <w:num w:numId="326" w16cid:durableId="704985239">
    <w:abstractNumId w:val="178"/>
  </w:num>
  <w:num w:numId="327" w16cid:durableId="1930513">
    <w:abstractNumId w:val="26"/>
  </w:num>
  <w:num w:numId="328" w16cid:durableId="2119642401">
    <w:abstractNumId w:val="22"/>
  </w:num>
  <w:num w:numId="329" w16cid:durableId="657616932">
    <w:abstractNumId w:val="73"/>
  </w:num>
  <w:num w:numId="330" w16cid:durableId="465008949">
    <w:abstractNumId w:val="250"/>
  </w:num>
  <w:num w:numId="331" w16cid:durableId="1724138338">
    <w:abstractNumId w:val="159"/>
  </w:num>
  <w:num w:numId="332" w16cid:durableId="817066169">
    <w:abstractNumId w:val="231"/>
  </w:num>
  <w:num w:numId="333" w16cid:durableId="1338118377">
    <w:abstractNumId w:val="89"/>
  </w:num>
  <w:num w:numId="334" w16cid:durableId="987392818">
    <w:abstractNumId w:val="200"/>
  </w:num>
  <w:num w:numId="335" w16cid:durableId="674458732">
    <w:abstractNumId w:val="213"/>
  </w:num>
  <w:num w:numId="336" w16cid:durableId="860585760">
    <w:abstractNumId w:val="146"/>
  </w:num>
  <w:num w:numId="337" w16cid:durableId="83427986">
    <w:abstractNumId w:val="203"/>
  </w:num>
  <w:num w:numId="338" w16cid:durableId="826552655">
    <w:abstractNumId w:val="278"/>
  </w:num>
  <w:num w:numId="339" w16cid:durableId="582107518">
    <w:abstractNumId w:val="30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cott E. Yahne">
    <w15:presenceInfo w15:providerId="None" w15:userId="Scott E. Yahne"/>
  </w15:person>
  <w15:person w15:author="Nicole Bennett">
    <w15:presenceInfo w15:providerId="AD" w15:userId="S::nbennett@westlandbennett.com::b4f747a6-bce2-46c5-a238-83820cb418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trackRevisions/>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1CD"/>
    <w:rsid w:val="00000482"/>
    <w:rsid w:val="000012A2"/>
    <w:rsid w:val="00001BB8"/>
    <w:rsid w:val="0000282E"/>
    <w:rsid w:val="000040AD"/>
    <w:rsid w:val="00004DB0"/>
    <w:rsid w:val="000065F8"/>
    <w:rsid w:val="00007272"/>
    <w:rsid w:val="00011B7F"/>
    <w:rsid w:val="000129DB"/>
    <w:rsid w:val="00013194"/>
    <w:rsid w:val="0002077F"/>
    <w:rsid w:val="00021047"/>
    <w:rsid w:val="00021982"/>
    <w:rsid w:val="00022673"/>
    <w:rsid w:val="00022E8C"/>
    <w:rsid w:val="00022ED2"/>
    <w:rsid w:val="0002302F"/>
    <w:rsid w:val="000302AB"/>
    <w:rsid w:val="0003478D"/>
    <w:rsid w:val="00035FD6"/>
    <w:rsid w:val="0003754C"/>
    <w:rsid w:val="0003779A"/>
    <w:rsid w:val="00040429"/>
    <w:rsid w:val="000421C1"/>
    <w:rsid w:val="00043418"/>
    <w:rsid w:val="00045088"/>
    <w:rsid w:val="000457C0"/>
    <w:rsid w:val="0004585C"/>
    <w:rsid w:val="00045FB0"/>
    <w:rsid w:val="000461B7"/>
    <w:rsid w:val="00046518"/>
    <w:rsid w:val="000466BB"/>
    <w:rsid w:val="00046AC2"/>
    <w:rsid w:val="00046B14"/>
    <w:rsid w:val="00050546"/>
    <w:rsid w:val="00051356"/>
    <w:rsid w:val="00051BA1"/>
    <w:rsid w:val="00051C7B"/>
    <w:rsid w:val="0005253B"/>
    <w:rsid w:val="00054509"/>
    <w:rsid w:val="00056193"/>
    <w:rsid w:val="000567EF"/>
    <w:rsid w:val="00056ED3"/>
    <w:rsid w:val="00057814"/>
    <w:rsid w:val="000615D2"/>
    <w:rsid w:val="000617D6"/>
    <w:rsid w:val="00061E58"/>
    <w:rsid w:val="000621B4"/>
    <w:rsid w:val="000629FF"/>
    <w:rsid w:val="00064BC3"/>
    <w:rsid w:val="0006522A"/>
    <w:rsid w:val="00067A20"/>
    <w:rsid w:val="0007107B"/>
    <w:rsid w:val="00071512"/>
    <w:rsid w:val="00071700"/>
    <w:rsid w:val="00074E83"/>
    <w:rsid w:val="00076E3E"/>
    <w:rsid w:val="000772FC"/>
    <w:rsid w:val="00077AAA"/>
    <w:rsid w:val="0008012A"/>
    <w:rsid w:val="00081995"/>
    <w:rsid w:val="00082967"/>
    <w:rsid w:val="00082FA2"/>
    <w:rsid w:val="00086623"/>
    <w:rsid w:val="00086959"/>
    <w:rsid w:val="00086AF1"/>
    <w:rsid w:val="000902EC"/>
    <w:rsid w:val="00090C37"/>
    <w:rsid w:val="000926BF"/>
    <w:rsid w:val="00094406"/>
    <w:rsid w:val="000A0481"/>
    <w:rsid w:val="000A16FA"/>
    <w:rsid w:val="000A290B"/>
    <w:rsid w:val="000A3676"/>
    <w:rsid w:val="000A3BA6"/>
    <w:rsid w:val="000B2849"/>
    <w:rsid w:val="000B3D83"/>
    <w:rsid w:val="000B56C8"/>
    <w:rsid w:val="000B59FB"/>
    <w:rsid w:val="000B7525"/>
    <w:rsid w:val="000B7A22"/>
    <w:rsid w:val="000C046D"/>
    <w:rsid w:val="000C0615"/>
    <w:rsid w:val="000C09B6"/>
    <w:rsid w:val="000C156A"/>
    <w:rsid w:val="000C521D"/>
    <w:rsid w:val="000C7424"/>
    <w:rsid w:val="000D06F3"/>
    <w:rsid w:val="000D08B1"/>
    <w:rsid w:val="000D0CAD"/>
    <w:rsid w:val="000D283D"/>
    <w:rsid w:val="000D525E"/>
    <w:rsid w:val="000D6B8C"/>
    <w:rsid w:val="000E2266"/>
    <w:rsid w:val="000E6181"/>
    <w:rsid w:val="000E6A6D"/>
    <w:rsid w:val="000E7EDB"/>
    <w:rsid w:val="000F02AB"/>
    <w:rsid w:val="000F11D5"/>
    <w:rsid w:val="000F1AAB"/>
    <w:rsid w:val="000F5723"/>
    <w:rsid w:val="000F6139"/>
    <w:rsid w:val="000F62CD"/>
    <w:rsid w:val="000F7065"/>
    <w:rsid w:val="000F70A4"/>
    <w:rsid w:val="000F75B4"/>
    <w:rsid w:val="000F79AC"/>
    <w:rsid w:val="0010044C"/>
    <w:rsid w:val="001027B4"/>
    <w:rsid w:val="00103540"/>
    <w:rsid w:val="001037BA"/>
    <w:rsid w:val="0010399E"/>
    <w:rsid w:val="00103D27"/>
    <w:rsid w:val="00104084"/>
    <w:rsid w:val="00104417"/>
    <w:rsid w:val="0010454A"/>
    <w:rsid w:val="00104901"/>
    <w:rsid w:val="00106254"/>
    <w:rsid w:val="001063B7"/>
    <w:rsid w:val="00107B77"/>
    <w:rsid w:val="0011020B"/>
    <w:rsid w:val="00110FCA"/>
    <w:rsid w:val="00112671"/>
    <w:rsid w:val="00114AEC"/>
    <w:rsid w:val="00114C5D"/>
    <w:rsid w:val="00120B66"/>
    <w:rsid w:val="001219B8"/>
    <w:rsid w:val="00121C82"/>
    <w:rsid w:val="001220FA"/>
    <w:rsid w:val="00122123"/>
    <w:rsid w:val="001230CA"/>
    <w:rsid w:val="00125561"/>
    <w:rsid w:val="001268B7"/>
    <w:rsid w:val="00127A95"/>
    <w:rsid w:val="0013057A"/>
    <w:rsid w:val="00131551"/>
    <w:rsid w:val="00131C0A"/>
    <w:rsid w:val="00132204"/>
    <w:rsid w:val="001323A9"/>
    <w:rsid w:val="00132CDC"/>
    <w:rsid w:val="00133DCC"/>
    <w:rsid w:val="00134BFE"/>
    <w:rsid w:val="00134E6A"/>
    <w:rsid w:val="0013615A"/>
    <w:rsid w:val="00136380"/>
    <w:rsid w:val="0013658B"/>
    <w:rsid w:val="001368FC"/>
    <w:rsid w:val="00140952"/>
    <w:rsid w:val="00140E57"/>
    <w:rsid w:val="001415CB"/>
    <w:rsid w:val="00142A55"/>
    <w:rsid w:val="001441C3"/>
    <w:rsid w:val="00145172"/>
    <w:rsid w:val="00147D39"/>
    <w:rsid w:val="001517E7"/>
    <w:rsid w:val="001521F9"/>
    <w:rsid w:val="00152289"/>
    <w:rsid w:val="0015250F"/>
    <w:rsid w:val="00152B4E"/>
    <w:rsid w:val="00154367"/>
    <w:rsid w:val="0015493C"/>
    <w:rsid w:val="00154BB2"/>
    <w:rsid w:val="00161D0B"/>
    <w:rsid w:val="0016259A"/>
    <w:rsid w:val="001630BC"/>
    <w:rsid w:val="0016464B"/>
    <w:rsid w:val="00164C5A"/>
    <w:rsid w:val="00165015"/>
    <w:rsid w:val="00166420"/>
    <w:rsid w:val="001675B8"/>
    <w:rsid w:val="00167602"/>
    <w:rsid w:val="00170730"/>
    <w:rsid w:val="00172880"/>
    <w:rsid w:val="001742E2"/>
    <w:rsid w:val="0017521E"/>
    <w:rsid w:val="001772BE"/>
    <w:rsid w:val="00180667"/>
    <w:rsid w:val="00180FF2"/>
    <w:rsid w:val="001813BA"/>
    <w:rsid w:val="0018286D"/>
    <w:rsid w:val="001831C5"/>
    <w:rsid w:val="001839A1"/>
    <w:rsid w:val="00184E15"/>
    <w:rsid w:val="00184FA2"/>
    <w:rsid w:val="00185AD7"/>
    <w:rsid w:val="001875CB"/>
    <w:rsid w:val="001877B3"/>
    <w:rsid w:val="00191108"/>
    <w:rsid w:val="00191F32"/>
    <w:rsid w:val="001923A4"/>
    <w:rsid w:val="00192739"/>
    <w:rsid w:val="001947C7"/>
    <w:rsid w:val="00194E87"/>
    <w:rsid w:val="00197FC1"/>
    <w:rsid w:val="001A1A1D"/>
    <w:rsid w:val="001A2962"/>
    <w:rsid w:val="001A696C"/>
    <w:rsid w:val="001A77AE"/>
    <w:rsid w:val="001B0B11"/>
    <w:rsid w:val="001B216A"/>
    <w:rsid w:val="001B312B"/>
    <w:rsid w:val="001B5356"/>
    <w:rsid w:val="001B696C"/>
    <w:rsid w:val="001B7D5F"/>
    <w:rsid w:val="001C05A6"/>
    <w:rsid w:val="001C26D4"/>
    <w:rsid w:val="001C3601"/>
    <w:rsid w:val="001C48CE"/>
    <w:rsid w:val="001C6317"/>
    <w:rsid w:val="001C710C"/>
    <w:rsid w:val="001C744E"/>
    <w:rsid w:val="001C7894"/>
    <w:rsid w:val="001C7ACA"/>
    <w:rsid w:val="001D0B86"/>
    <w:rsid w:val="001D12E0"/>
    <w:rsid w:val="001D1DF8"/>
    <w:rsid w:val="001D4124"/>
    <w:rsid w:val="001D79A1"/>
    <w:rsid w:val="001E44D4"/>
    <w:rsid w:val="001E49E1"/>
    <w:rsid w:val="001E4D44"/>
    <w:rsid w:val="001E6C3B"/>
    <w:rsid w:val="001E6D68"/>
    <w:rsid w:val="001F06DD"/>
    <w:rsid w:val="001F161E"/>
    <w:rsid w:val="001F2B38"/>
    <w:rsid w:val="001F31FB"/>
    <w:rsid w:val="001F40A9"/>
    <w:rsid w:val="0020193E"/>
    <w:rsid w:val="002034DF"/>
    <w:rsid w:val="00212538"/>
    <w:rsid w:val="00213F1D"/>
    <w:rsid w:val="002154CB"/>
    <w:rsid w:val="0021783A"/>
    <w:rsid w:val="002179E0"/>
    <w:rsid w:val="002203DB"/>
    <w:rsid w:val="002205CF"/>
    <w:rsid w:val="00220CAE"/>
    <w:rsid w:val="00220DEF"/>
    <w:rsid w:val="0022159E"/>
    <w:rsid w:val="00223138"/>
    <w:rsid w:val="00223B45"/>
    <w:rsid w:val="0022572B"/>
    <w:rsid w:val="0022602E"/>
    <w:rsid w:val="00227DF2"/>
    <w:rsid w:val="00230561"/>
    <w:rsid w:val="0023141F"/>
    <w:rsid w:val="002334F3"/>
    <w:rsid w:val="002339C5"/>
    <w:rsid w:val="002352A9"/>
    <w:rsid w:val="00235B0F"/>
    <w:rsid w:val="00235CB8"/>
    <w:rsid w:val="00236E2F"/>
    <w:rsid w:val="00241E36"/>
    <w:rsid w:val="0024241C"/>
    <w:rsid w:val="00242A6B"/>
    <w:rsid w:val="00242BAD"/>
    <w:rsid w:val="00244FDF"/>
    <w:rsid w:val="002451FA"/>
    <w:rsid w:val="002466E5"/>
    <w:rsid w:val="0025084C"/>
    <w:rsid w:val="00250BDD"/>
    <w:rsid w:val="002523EC"/>
    <w:rsid w:val="00252BF1"/>
    <w:rsid w:val="00255439"/>
    <w:rsid w:val="002556D6"/>
    <w:rsid w:val="00255846"/>
    <w:rsid w:val="002560D6"/>
    <w:rsid w:val="00257568"/>
    <w:rsid w:val="00257DF8"/>
    <w:rsid w:val="002605D0"/>
    <w:rsid w:val="00260B90"/>
    <w:rsid w:val="0026238F"/>
    <w:rsid w:val="00262586"/>
    <w:rsid w:val="00262718"/>
    <w:rsid w:val="002630B7"/>
    <w:rsid w:val="00266012"/>
    <w:rsid w:val="002701AE"/>
    <w:rsid w:val="002705BE"/>
    <w:rsid w:val="00270E8B"/>
    <w:rsid w:val="00271F97"/>
    <w:rsid w:val="00272AFA"/>
    <w:rsid w:val="00272F1B"/>
    <w:rsid w:val="00273560"/>
    <w:rsid w:val="00273D81"/>
    <w:rsid w:val="00274E8E"/>
    <w:rsid w:val="00281C5F"/>
    <w:rsid w:val="002828A5"/>
    <w:rsid w:val="0028535C"/>
    <w:rsid w:val="0028692B"/>
    <w:rsid w:val="002869C4"/>
    <w:rsid w:val="00287B3D"/>
    <w:rsid w:val="00290768"/>
    <w:rsid w:val="00294312"/>
    <w:rsid w:val="00294CF5"/>
    <w:rsid w:val="00295002"/>
    <w:rsid w:val="0029550D"/>
    <w:rsid w:val="00296008"/>
    <w:rsid w:val="002A0747"/>
    <w:rsid w:val="002A07C4"/>
    <w:rsid w:val="002A0B30"/>
    <w:rsid w:val="002A0BFA"/>
    <w:rsid w:val="002A1745"/>
    <w:rsid w:val="002A2712"/>
    <w:rsid w:val="002A4802"/>
    <w:rsid w:val="002A6CF7"/>
    <w:rsid w:val="002A7219"/>
    <w:rsid w:val="002A738C"/>
    <w:rsid w:val="002B05B0"/>
    <w:rsid w:val="002B10CC"/>
    <w:rsid w:val="002B165A"/>
    <w:rsid w:val="002B298D"/>
    <w:rsid w:val="002B33C7"/>
    <w:rsid w:val="002B514F"/>
    <w:rsid w:val="002B6658"/>
    <w:rsid w:val="002C0CD5"/>
    <w:rsid w:val="002C1BC4"/>
    <w:rsid w:val="002C2325"/>
    <w:rsid w:val="002C3852"/>
    <w:rsid w:val="002C3A1A"/>
    <w:rsid w:val="002C3D39"/>
    <w:rsid w:val="002D0C8F"/>
    <w:rsid w:val="002D157B"/>
    <w:rsid w:val="002D1E7A"/>
    <w:rsid w:val="002D4300"/>
    <w:rsid w:val="002D52DF"/>
    <w:rsid w:val="002E0554"/>
    <w:rsid w:val="002E0C54"/>
    <w:rsid w:val="002E1627"/>
    <w:rsid w:val="002E3FB2"/>
    <w:rsid w:val="002E4912"/>
    <w:rsid w:val="002E5278"/>
    <w:rsid w:val="002E5466"/>
    <w:rsid w:val="002E5AFE"/>
    <w:rsid w:val="002E5C7B"/>
    <w:rsid w:val="002E5CB8"/>
    <w:rsid w:val="002E7EF8"/>
    <w:rsid w:val="002F02FD"/>
    <w:rsid w:val="002F0726"/>
    <w:rsid w:val="002F08E4"/>
    <w:rsid w:val="002F0A02"/>
    <w:rsid w:val="002F0CE4"/>
    <w:rsid w:val="002F1A4C"/>
    <w:rsid w:val="002F1FA7"/>
    <w:rsid w:val="002F5BFC"/>
    <w:rsid w:val="002F61DC"/>
    <w:rsid w:val="002F6203"/>
    <w:rsid w:val="002F72EA"/>
    <w:rsid w:val="002F750D"/>
    <w:rsid w:val="0030090B"/>
    <w:rsid w:val="00300EE4"/>
    <w:rsid w:val="003073BD"/>
    <w:rsid w:val="00310221"/>
    <w:rsid w:val="00311EE5"/>
    <w:rsid w:val="003125F3"/>
    <w:rsid w:val="0031367F"/>
    <w:rsid w:val="00315353"/>
    <w:rsid w:val="00315649"/>
    <w:rsid w:val="003158DC"/>
    <w:rsid w:val="00315A9A"/>
    <w:rsid w:val="0032191D"/>
    <w:rsid w:val="00321BB0"/>
    <w:rsid w:val="00327422"/>
    <w:rsid w:val="003309A9"/>
    <w:rsid w:val="00330DF2"/>
    <w:rsid w:val="00332A36"/>
    <w:rsid w:val="0033326D"/>
    <w:rsid w:val="003339E6"/>
    <w:rsid w:val="00333AC5"/>
    <w:rsid w:val="00334FD0"/>
    <w:rsid w:val="00337A26"/>
    <w:rsid w:val="00337D84"/>
    <w:rsid w:val="0034177E"/>
    <w:rsid w:val="00341B00"/>
    <w:rsid w:val="00342264"/>
    <w:rsid w:val="0034327D"/>
    <w:rsid w:val="00343492"/>
    <w:rsid w:val="0034361E"/>
    <w:rsid w:val="00345692"/>
    <w:rsid w:val="00345CE0"/>
    <w:rsid w:val="003504E4"/>
    <w:rsid w:val="0035069D"/>
    <w:rsid w:val="00350F0A"/>
    <w:rsid w:val="00351796"/>
    <w:rsid w:val="003517A5"/>
    <w:rsid w:val="003523A6"/>
    <w:rsid w:val="0035261F"/>
    <w:rsid w:val="003526A6"/>
    <w:rsid w:val="00353339"/>
    <w:rsid w:val="00355F18"/>
    <w:rsid w:val="00356DE9"/>
    <w:rsid w:val="00357A41"/>
    <w:rsid w:val="00357D11"/>
    <w:rsid w:val="00363A11"/>
    <w:rsid w:val="0036465F"/>
    <w:rsid w:val="0036524B"/>
    <w:rsid w:val="00367340"/>
    <w:rsid w:val="00370317"/>
    <w:rsid w:val="0037118C"/>
    <w:rsid w:val="00371FC5"/>
    <w:rsid w:val="00373AC9"/>
    <w:rsid w:val="003764EA"/>
    <w:rsid w:val="00377734"/>
    <w:rsid w:val="003803CE"/>
    <w:rsid w:val="00380AC1"/>
    <w:rsid w:val="00381470"/>
    <w:rsid w:val="00381673"/>
    <w:rsid w:val="0038244F"/>
    <w:rsid w:val="00385131"/>
    <w:rsid w:val="00386CC5"/>
    <w:rsid w:val="00387DEB"/>
    <w:rsid w:val="00392DD0"/>
    <w:rsid w:val="00393219"/>
    <w:rsid w:val="00394CB7"/>
    <w:rsid w:val="0039513A"/>
    <w:rsid w:val="00395524"/>
    <w:rsid w:val="00395AD0"/>
    <w:rsid w:val="00395B38"/>
    <w:rsid w:val="003961EA"/>
    <w:rsid w:val="003971FD"/>
    <w:rsid w:val="003A0389"/>
    <w:rsid w:val="003A0B77"/>
    <w:rsid w:val="003A3DEA"/>
    <w:rsid w:val="003A45CA"/>
    <w:rsid w:val="003A4DFF"/>
    <w:rsid w:val="003A55A3"/>
    <w:rsid w:val="003A5B96"/>
    <w:rsid w:val="003B2962"/>
    <w:rsid w:val="003B296E"/>
    <w:rsid w:val="003B338A"/>
    <w:rsid w:val="003B5F9C"/>
    <w:rsid w:val="003B697A"/>
    <w:rsid w:val="003B7363"/>
    <w:rsid w:val="003C085F"/>
    <w:rsid w:val="003C0B2B"/>
    <w:rsid w:val="003C2A70"/>
    <w:rsid w:val="003C4574"/>
    <w:rsid w:val="003C557F"/>
    <w:rsid w:val="003C6D13"/>
    <w:rsid w:val="003C709B"/>
    <w:rsid w:val="003D29C3"/>
    <w:rsid w:val="003D2A03"/>
    <w:rsid w:val="003D47EB"/>
    <w:rsid w:val="003D5602"/>
    <w:rsid w:val="003D6B4A"/>
    <w:rsid w:val="003D775B"/>
    <w:rsid w:val="003E1978"/>
    <w:rsid w:val="003E2665"/>
    <w:rsid w:val="003E2DFA"/>
    <w:rsid w:val="003E5687"/>
    <w:rsid w:val="003E7269"/>
    <w:rsid w:val="003F07A4"/>
    <w:rsid w:val="003F1CDC"/>
    <w:rsid w:val="003F27C6"/>
    <w:rsid w:val="003F3EEE"/>
    <w:rsid w:val="003F3F07"/>
    <w:rsid w:val="003F691A"/>
    <w:rsid w:val="003F6D7F"/>
    <w:rsid w:val="003F6EC9"/>
    <w:rsid w:val="003F736C"/>
    <w:rsid w:val="00401024"/>
    <w:rsid w:val="0040280D"/>
    <w:rsid w:val="00403CCD"/>
    <w:rsid w:val="00406D3E"/>
    <w:rsid w:val="0040716C"/>
    <w:rsid w:val="00407189"/>
    <w:rsid w:val="00410502"/>
    <w:rsid w:val="00410EFC"/>
    <w:rsid w:val="00411B4E"/>
    <w:rsid w:val="004130B5"/>
    <w:rsid w:val="00416442"/>
    <w:rsid w:val="00417C7C"/>
    <w:rsid w:val="004207B7"/>
    <w:rsid w:val="00421488"/>
    <w:rsid w:val="0042576B"/>
    <w:rsid w:val="00425B89"/>
    <w:rsid w:val="00425DC7"/>
    <w:rsid w:val="00427B69"/>
    <w:rsid w:val="0043070D"/>
    <w:rsid w:val="004313DC"/>
    <w:rsid w:val="00431C20"/>
    <w:rsid w:val="004324F5"/>
    <w:rsid w:val="00432D09"/>
    <w:rsid w:val="004344E9"/>
    <w:rsid w:val="0043459C"/>
    <w:rsid w:val="0043617F"/>
    <w:rsid w:val="0043674B"/>
    <w:rsid w:val="00437809"/>
    <w:rsid w:val="00437C97"/>
    <w:rsid w:val="00440699"/>
    <w:rsid w:val="0044189B"/>
    <w:rsid w:val="004437BF"/>
    <w:rsid w:val="004453BB"/>
    <w:rsid w:val="004455F1"/>
    <w:rsid w:val="00445BD8"/>
    <w:rsid w:val="00447923"/>
    <w:rsid w:val="0044792F"/>
    <w:rsid w:val="00447FC6"/>
    <w:rsid w:val="004504CD"/>
    <w:rsid w:val="00452E9D"/>
    <w:rsid w:val="00453146"/>
    <w:rsid w:val="0045353F"/>
    <w:rsid w:val="00453D31"/>
    <w:rsid w:val="00454734"/>
    <w:rsid w:val="00454CC6"/>
    <w:rsid w:val="004554A6"/>
    <w:rsid w:val="00456A95"/>
    <w:rsid w:val="00456DE4"/>
    <w:rsid w:val="00457457"/>
    <w:rsid w:val="00460C5D"/>
    <w:rsid w:val="004626AB"/>
    <w:rsid w:val="00464CEB"/>
    <w:rsid w:val="00470021"/>
    <w:rsid w:val="00470843"/>
    <w:rsid w:val="00470DEC"/>
    <w:rsid w:val="00471072"/>
    <w:rsid w:val="00471EC9"/>
    <w:rsid w:val="00472487"/>
    <w:rsid w:val="00472C77"/>
    <w:rsid w:val="004747EB"/>
    <w:rsid w:val="00477FC6"/>
    <w:rsid w:val="004815BA"/>
    <w:rsid w:val="00481AEB"/>
    <w:rsid w:val="0048282B"/>
    <w:rsid w:val="0048315A"/>
    <w:rsid w:val="004834E8"/>
    <w:rsid w:val="00483F38"/>
    <w:rsid w:val="00485DDC"/>
    <w:rsid w:val="0048770A"/>
    <w:rsid w:val="00487ADA"/>
    <w:rsid w:val="00490264"/>
    <w:rsid w:val="004902BC"/>
    <w:rsid w:val="0049126E"/>
    <w:rsid w:val="00491C6A"/>
    <w:rsid w:val="00492037"/>
    <w:rsid w:val="00494282"/>
    <w:rsid w:val="004949E8"/>
    <w:rsid w:val="00495CDC"/>
    <w:rsid w:val="00495D9A"/>
    <w:rsid w:val="0049623B"/>
    <w:rsid w:val="00497402"/>
    <w:rsid w:val="004A00F8"/>
    <w:rsid w:val="004A02D7"/>
    <w:rsid w:val="004A2388"/>
    <w:rsid w:val="004A3837"/>
    <w:rsid w:val="004A7513"/>
    <w:rsid w:val="004B1282"/>
    <w:rsid w:val="004B25CE"/>
    <w:rsid w:val="004B2681"/>
    <w:rsid w:val="004B390F"/>
    <w:rsid w:val="004B4699"/>
    <w:rsid w:val="004B5A82"/>
    <w:rsid w:val="004B6C30"/>
    <w:rsid w:val="004B6F8F"/>
    <w:rsid w:val="004B7B04"/>
    <w:rsid w:val="004B7FEF"/>
    <w:rsid w:val="004C04AD"/>
    <w:rsid w:val="004C0AB0"/>
    <w:rsid w:val="004C11B0"/>
    <w:rsid w:val="004C42B2"/>
    <w:rsid w:val="004C4401"/>
    <w:rsid w:val="004D1B27"/>
    <w:rsid w:val="004D3280"/>
    <w:rsid w:val="004D351B"/>
    <w:rsid w:val="004D46B9"/>
    <w:rsid w:val="004D52DE"/>
    <w:rsid w:val="004D7D2B"/>
    <w:rsid w:val="004E0161"/>
    <w:rsid w:val="004E0307"/>
    <w:rsid w:val="004E3A7D"/>
    <w:rsid w:val="004E51EA"/>
    <w:rsid w:val="004E790B"/>
    <w:rsid w:val="004F1BF3"/>
    <w:rsid w:val="004F2810"/>
    <w:rsid w:val="004F341D"/>
    <w:rsid w:val="004F3C8E"/>
    <w:rsid w:val="004F4791"/>
    <w:rsid w:val="004F578D"/>
    <w:rsid w:val="004F583E"/>
    <w:rsid w:val="004F5AEC"/>
    <w:rsid w:val="004F7463"/>
    <w:rsid w:val="004F79BF"/>
    <w:rsid w:val="005018B5"/>
    <w:rsid w:val="00504CFD"/>
    <w:rsid w:val="00506D5F"/>
    <w:rsid w:val="00507D54"/>
    <w:rsid w:val="00510EB9"/>
    <w:rsid w:val="005126B0"/>
    <w:rsid w:val="00513771"/>
    <w:rsid w:val="00513E36"/>
    <w:rsid w:val="005177C8"/>
    <w:rsid w:val="005211CC"/>
    <w:rsid w:val="00521B4C"/>
    <w:rsid w:val="00522AC2"/>
    <w:rsid w:val="00523560"/>
    <w:rsid w:val="00523B24"/>
    <w:rsid w:val="00530445"/>
    <w:rsid w:val="00531FD9"/>
    <w:rsid w:val="00532E0B"/>
    <w:rsid w:val="00533D8C"/>
    <w:rsid w:val="00534C0D"/>
    <w:rsid w:val="0053503E"/>
    <w:rsid w:val="005356E5"/>
    <w:rsid w:val="00535C12"/>
    <w:rsid w:val="00536B19"/>
    <w:rsid w:val="00536E99"/>
    <w:rsid w:val="00540E12"/>
    <w:rsid w:val="0054266D"/>
    <w:rsid w:val="00544D60"/>
    <w:rsid w:val="00546618"/>
    <w:rsid w:val="00547BB4"/>
    <w:rsid w:val="00547D5C"/>
    <w:rsid w:val="0055397B"/>
    <w:rsid w:val="0055409C"/>
    <w:rsid w:val="00555490"/>
    <w:rsid w:val="005554A8"/>
    <w:rsid w:val="0055645D"/>
    <w:rsid w:val="00560272"/>
    <w:rsid w:val="00560EB2"/>
    <w:rsid w:val="00560F6D"/>
    <w:rsid w:val="005625A6"/>
    <w:rsid w:val="0056441A"/>
    <w:rsid w:val="00564D7F"/>
    <w:rsid w:val="005656D1"/>
    <w:rsid w:val="00566ABD"/>
    <w:rsid w:val="005670D6"/>
    <w:rsid w:val="005675C1"/>
    <w:rsid w:val="00570743"/>
    <w:rsid w:val="005729B9"/>
    <w:rsid w:val="00573251"/>
    <w:rsid w:val="005733B1"/>
    <w:rsid w:val="005734E2"/>
    <w:rsid w:val="0057493D"/>
    <w:rsid w:val="005751E7"/>
    <w:rsid w:val="0057528D"/>
    <w:rsid w:val="00576104"/>
    <w:rsid w:val="00576181"/>
    <w:rsid w:val="00577F7B"/>
    <w:rsid w:val="00580324"/>
    <w:rsid w:val="0058067C"/>
    <w:rsid w:val="005840B6"/>
    <w:rsid w:val="00587840"/>
    <w:rsid w:val="00590A34"/>
    <w:rsid w:val="00591F1B"/>
    <w:rsid w:val="00592279"/>
    <w:rsid w:val="00594619"/>
    <w:rsid w:val="0059476D"/>
    <w:rsid w:val="005954FD"/>
    <w:rsid w:val="0059562A"/>
    <w:rsid w:val="00595FC9"/>
    <w:rsid w:val="00596927"/>
    <w:rsid w:val="00596ED0"/>
    <w:rsid w:val="00597FFA"/>
    <w:rsid w:val="005A0036"/>
    <w:rsid w:val="005A0126"/>
    <w:rsid w:val="005A324F"/>
    <w:rsid w:val="005A3C4C"/>
    <w:rsid w:val="005A44E5"/>
    <w:rsid w:val="005A45B3"/>
    <w:rsid w:val="005A5C10"/>
    <w:rsid w:val="005A65C7"/>
    <w:rsid w:val="005A6DBA"/>
    <w:rsid w:val="005A70B8"/>
    <w:rsid w:val="005B0A2C"/>
    <w:rsid w:val="005B1E0E"/>
    <w:rsid w:val="005B29CF"/>
    <w:rsid w:val="005B3567"/>
    <w:rsid w:val="005B5051"/>
    <w:rsid w:val="005C0384"/>
    <w:rsid w:val="005C0AEF"/>
    <w:rsid w:val="005C2BFE"/>
    <w:rsid w:val="005C2DE8"/>
    <w:rsid w:val="005C3490"/>
    <w:rsid w:val="005C3E84"/>
    <w:rsid w:val="005C4B8C"/>
    <w:rsid w:val="005C685A"/>
    <w:rsid w:val="005D0973"/>
    <w:rsid w:val="005D0D22"/>
    <w:rsid w:val="005D22A4"/>
    <w:rsid w:val="005D2610"/>
    <w:rsid w:val="005D275F"/>
    <w:rsid w:val="005D2AE9"/>
    <w:rsid w:val="005D6A9C"/>
    <w:rsid w:val="005D6D22"/>
    <w:rsid w:val="005D79F4"/>
    <w:rsid w:val="005E3986"/>
    <w:rsid w:val="005E402A"/>
    <w:rsid w:val="005E4F07"/>
    <w:rsid w:val="005E6636"/>
    <w:rsid w:val="005E67E6"/>
    <w:rsid w:val="005E6B80"/>
    <w:rsid w:val="005F21EF"/>
    <w:rsid w:val="005F251C"/>
    <w:rsid w:val="005F2E89"/>
    <w:rsid w:val="005F3869"/>
    <w:rsid w:val="005F409C"/>
    <w:rsid w:val="005F514B"/>
    <w:rsid w:val="005F5574"/>
    <w:rsid w:val="005F55B2"/>
    <w:rsid w:val="005F58ED"/>
    <w:rsid w:val="005F6D9D"/>
    <w:rsid w:val="005F6DDB"/>
    <w:rsid w:val="005F7856"/>
    <w:rsid w:val="00600C36"/>
    <w:rsid w:val="00601432"/>
    <w:rsid w:val="00601989"/>
    <w:rsid w:val="00603E86"/>
    <w:rsid w:val="006045F4"/>
    <w:rsid w:val="006063BA"/>
    <w:rsid w:val="00606A85"/>
    <w:rsid w:val="00613570"/>
    <w:rsid w:val="006146E1"/>
    <w:rsid w:val="00616228"/>
    <w:rsid w:val="0062146A"/>
    <w:rsid w:val="00621DA9"/>
    <w:rsid w:val="00622718"/>
    <w:rsid w:val="00622B3B"/>
    <w:rsid w:val="006245EA"/>
    <w:rsid w:val="00625BF3"/>
    <w:rsid w:val="00626044"/>
    <w:rsid w:val="00626F0C"/>
    <w:rsid w:val="006311E3"/>
    <w:rsid w:val="006333D3"/>
    <w:rsid w:val="0063461D"/>
    <w:rsid w:val="00634AB9"/>
    <w:rsid w:val="00635768"/>
    <w:rsid w:val="006361C5"/>
    <w:rsid w:val="00636244"/>
    <w:rsid w:val="00636989"/>
    <w:rsid w:val="00636F4B"/>
    <w:rsid w:val="00641FDC"/>
    <w:rsid w:val="0064201A"/>
    <w:rsid w:val="0064209C"/>
    <w:rsid w:val="00643FAE"/>
    <w:rsid w:val="00644991"/>
    <w:rsid w:val="006450B3"/>
    <w:rsid w:val="0064641B"/>
    <w:rsid w:val="00646F27"/>
    <w:rsid w:val="00647575"/>
    <w:rsid w:val="0065048A"/>
    <w:rsid w:val="00651503"/>
    <w:rsid w:val="00651DBD"/>
    <w:rsid w:val="0065392D"/>
    <w:rsid w:val="00653966"/>
    <w:rsid w:val="00654EA1"/>
    <w:rsid w:val="00655B16"/>
    <w:rsid w:val="0065610F"/>
    <w:rsid w:val="00656983"/>
    <w:rsid w:val="00656F51"/>
    <w:rsid w:val="00657ADA"/>
    <w:rsid w:val="006607DD"/>
    <w:rsid w:val="006609C4"/>
    <w:rsid w:val="00660C42"/>
    <w:rsid w:val="006648B0"/>
    <w:rsid w:val="0066665F"/>
    <w:rsid w:val="00667117"/>
    <w:rsid w:val="00670141"/>
    <w:rsid w:val="006706D2"/>
    <w:rsid w:val="00673014"/>
    <w:rsid w:val="006744E3"/>
    <w:rsid w:val="006771CF"/>
    <w:rsid w:val="00680926"/>
    <w:rsid w:val="006845C4"/>
    <w:rsid w:val="00684E84"/>
    <w:rsid w:val="0068577E"/>
    <w:rsid w:val="00685BB0"/>
    <w:rsid w:val="00686527"/>
    <w:rsid w:val="00686609"/>
    <w:rsid w:val="0068734E"/>
    <w:rsid w:val="006912EF"/>
    <w:rsid w:val="00692754"/>
    <w:rsid w:val="006944C3"/>
    <w:rsid w:val="0069467A"/>
    <w:rsid w:val="00694ADA"/>
    <w:rsid w:val="0069538C"/>
    <w:rsid w:val="0069551C"/>
    <w:rsid w:val="0069594B"/>
    <w:rsid w:val="00697CE6"/>
    <w:rsid w:val="006A161D"/>
    <w:rsid w:val="006A2861"/>
    <w:rsid w:val="006A2DD4"/>
    <w:rsid w:val="006A356B"/>
    <w:rsid w:val="006A5BF5"/>
    <w:rsid w:val="006A60C1"/>
    <w:rsid w:val="006A6CA1"/>
    <w:rsid w:val="006A7FD5"/>
    <w:rsid w:val="006B017D"/>
    <w:rsid w:val="006B165A"/>
    <w:rsid w:val="006B2C3A"/>
    <w:rsid w:val="006B392D"/>
    <w:rsid w:val="006B3EAD"/>
    <w:rsid w:val="006B50A8"/>
    <w:rsid w:val="006B62E2"/>
    <w:rsid w:val="006B6949"/>
    <w:rsid w:val="006B7D6D"/>
    <w:rsid w:val="006C0D4E"/>
    <w:rsid w:val="006C146B"/>
    <w:rsid w:val="006C216C"/>
    <w:rsid w:val="006C3C32"/>
    <w:rsid w:val="006C41E0"/>
    <w:rsid w:val="006C53A5"/>
    <w:rsid w:val="006C6062"/>
    <w:rsid w:val="006C61C6"/>
    <w:rsid w:val="006C71A1"/>
    <w:rsid w:val="006C75AE"/>
    <w:rsid w:val="006D02F5"/>
    <w:rsid w:val="006D18FF"/>
    <w:rsid w:val="006D1C1B"/>
    <w:rsid w:val="006D2521"/>
    <w:rsid w:val="006D32EA"/>
    <w:rsid w:val="006D3631"/>
    <w:rsid w:val="006D3A30"/>
    <w:rsid w:val="006D412C"/>
    <w:rsid w:val="006D566E"/>
    <w:rsid w:val="006D57BF"/>
    <w:rsid w:val="006D5E1A"/>
    <w:rsid w:val="006D75DC"/>
    <w:rsid w:val="006D799C"/>
    <w:rsid w:val="006E07CF"/>
    <w:rsid w:val="006E20CB"/>
    <w:rsid w:val="006E2FAB"/>
    <w:rsid w:val="006E4476"/>
    <w:rsid w:val="006E47C5"/>
    <w:rsid w:val="006E5A77"/>
    <w:rsid w:val="006E662C"/>
    <w:rsid w:val="006F07DC"/>
    <w:rsid w:val="006F1E72"/>
    <w:rsid w:val="006F30E3"/>
    <w:rsid w:val="006F4B27"/>
    <w:rsid w:val="006F524C"/>
    <w:rsid w:val="006F5762"/>
    <w:rsid w:val="006F5B3E"/>
    <w:rsid w:val="006F64AD"/>
    <w:rsid w:val="006F7886"/>
    <w:rsid w:val="006F78D0"/>
    <w:rsid w:val="00700A59"/>
    <w:rsid w:val="0070116E"/>
    <w:rsid w:val="00702431"/>
    <w:rsid w:val="007030B8"/>
    <w:rsid w:val="00704582"/>
    <w:rsid w:val="0070464E"/>
    <w:rsid w:val="00704E92"/>
    <w:rsid w:val="00710CC7"/>
    <w:rsid w:val="007114BB"/>
    <w:rsid w:val="00713190"/>
    <w:rsid w:val="0071419A"/>
    <w:rsid w:val="00714A8B"/>
    <w:rsid w:val="00714E6E"/>
    <w:rsid w:val="00717380"/>
    <w:rsid w:val="007174BD"/>
    <w:rsid w:val="007210FE"/>
    <w:rsid w:val="00721941"/>
    <w:rsid w:val="00722081"/>
    <w:rsid w:val="00723ED4"/>
    <w:rsid w:val="00727B49"/>
    <w:rsid w:val="00731A67"/>
    <w:rsid w:val="00735260"/>
    <w:rsid w:val="007352A3"/>
    <w:rsid w:val="00735B9E"/>
    <w:rsid w:val="007366F6"/>
    <w:rsid w:val="007408CE"/>
    <w:rsid w:val="00740B3C"/>
    <w:rsid w:val="00743587"/>
    <w:rsid w:val="00743A9E"/>
    <w:rsid w:val="00743B03"/>
    <w:rsid w:val="007446E2"/>
    <w:rsid w:val="007457CD"/>
    <w:rsid w:val="00750D28"/>
    <w:rsid w:val="007552E8"/>
    <w:rsid w:val="007575CF"/>
    <w:rsid w:val="007606AD"/>
    <w:rsid w:val="00762D60"/>
    <w:rsid w:val="00763C37"/>
    <w:rsid w:val="007644EF"/>
    <w:rsid w:val="0076633F"/>
    <w:rsid w:val="00767046"/>
    <w:rsid w:val="0076727B"/>
    <w:rsid w:val="00770455"/>
    <w:rsid w:val="00771882"/>
    <w:rsid w:val="007721B2"/>
    <w:rsid w:val="00775E36"/>
    <w:rsid w:val="00776B43"/>
    <w:rsid w:val="00776C21"/>
    <w:rsid w:val="00777B6C"/>
    <w:rsid w:val="00780CFF"/>
    <w:rsid w:val="00781068"/>
    <w:rsid w:val="00781673"/>
    <w:rsid w:val="00782C68"/>
    <w:rsid w:val="007830A1"/>
    <w:rsid w:val="00783904"/>
    <w:rsid w:val="00783E52"/>
    <w:rsid w:val="00785C56"/>
    <w:rsid w:val="00785CB2"/>
    <w:rsid w:val="007903DC"/>
    <w:rsid w:val="00790536"/>
    <w:rsid w:val="00790658"/>
    <w:rsid w:val="0079091B"/>
    <w:rsid w:val="00794704"/>
    <w:rsid w:val="007948E3"/>
    <w:rsid w:val="007949A6"/>
    <w:rsid w:val="007956F4"/>
    <w:rsid w:val="00795877"/>
    <w:rsid w:val="00796134"/>
    <w:rsid w:val="007962B1"/>
    <w:rsid w:val="0079668F"/>
    <w:rsid w:val="00797556"/>
    <w:rsid w:val="00797C7A"/>
    <w:rsid w:val="007A070D"/>
    <w:rsid w:val="007A1C6C"/>
    <w:rsid w:val="007A37D5"/>
    <w:rsid w:val="007A3ED3"/>
    <w:rsid w:val="007A5DEE"/>
    <w:rsid w:val="007A6BE7"/>
    <w:rsid w:val="007A796F"/>
    <w:rsid w:val="007B12D1"/>
    <w:rsid w:val="007B1AEF"/>
    <w:rsid w:val="007B1C23"/>
    <w:rsid w:val="007B2E69"/>
    <w:rsid w:val="007B36D7"/>
    <w:rsid w:val="007B6517"/>
    <w:rsid w:val="007B76D8"/>
    <w:rsid w:val="007B7C4B"/>
    <w:rsid w:val="007C08CC"/>
    <w:rsid w:val="007C0D11"/>
    <w:rsid w:val="007C1619"/>
    <w:rsid w:val="007C1EC8"/>
    <w:rsid w:val="007C2545"/>
    <w:rsid w:val="007C3EEF"/>
    <w:rsid w:val="007C53C7"/>
    <w:rsid w:val="007C54E6"/>
    <w:rsid w:val="007C55DD"/>
    <w:rsid w:val="007C67DD"/>
    <w:rsid w:val="007C6D18"/>
    <w:rsid w:val="007C76DE"/>
    <w:rsid w:val="007D1F01"/>
    <w:rsid w:val="007D2D25"/>
    <w:rsid w:val="007D2E0F"/>
    <w:rsid w:val="007D445E"/>
    <w:rsid w:val="007D6542"/>
    <w:rsid w:val="007E1894"/>
    <w:rsid w:val="007E2527"/>
    <w:rsid w:val="007F0BB7"/>
    <w:rsid w:val="007F4380"/>
    <w:rsid w:val="007F459F"/>
    <w:rsid w:val="007F49C1"/>
    <w:rsid w:val="007F517A"/>
    <w:rsid w:val="007F61F9"/>
    <w:rsid w:val="007F62E6"/>
    <w:rsid w:val="007F7CD9"/>
    <w:rsid w:val="00800A47"/>
    <w:rsid w:val="00802B20"/>
    <w:rsid w:val="00802FC3"/>
    <w:rsid w:val="008041D4"/>
    <w:rsid w:val="0080422E"/>
    <w:rsid w:val="00804BAE"/>
    <w:rsid w:val="00806059"/>
    <w:rsid w:val="008104D2"/>
    <w:rsid w:val="00810628"/>
    <w:rsid w:val="008121B0"/>
    <w:rsid w:val="0081398F"/>
    <w:rsid w:val="00814A7D"/>
    <w:rsid w:val="00814C65"/>
    <w:rsid w:val="00815D53"/>
    <w:rsid w:val="0081647C"/>
    <w:rsid w:val="00817BE8"/>
    <w:rsid w:val="00821ABC"/>
    <w:rsid w:val="0082402C"/>
    <w:rsid w:val="00826F06"/>
    <w:rsid w:val="008271E1"/>
    <w:rsid w:val="00827368"/>
    <w:rsid w:val="008304BE"/>
    <w:rsid w:val="00830AF7"/>
    <w:rsid w:val="0083168B"/>
    <w:rsid w:val="00834D72"/>
    <w:rsid w:val="00835178"/>
    <w:rsid w:val="00837EFB"/>
    <w:rsid w:val="00840424"/>
    <w:rsid w:val="008421E8"/>
    <w:rsid w:val="00842C74"/>
    <w:rsid w:val="00844CFD"/>
    <w:rsid w:val="00845115"/>
    <w:rsid w:val="00845620"/>
    <w:rsid w:val="00846B5C"/>
    <w:rsid w:val="00847E37"/>
    <w:rsid w:val="00850E4F"/>
    <w:rsid w:val="00851979"/>
    <w:rsid w:val="008529A5"/>
    <w:rsid w:val="0085512B"/>
    <w:rsid w:val="008601CD"/>
    <w:rsid w:val="00860F09"/>
    <w:rsid w:val="00861CF3"/>
    <w:rsid w:val="0086564E"/>
    <w:rsid w:val="008663D0"/>
    <w:rsid w:val="00870D4A"/>
    <w:rsid w:val="00870F2B"/>
    <w:rsid w:val="008719B7"/>
    <w:rsid w:val="00873450"/>
    <w:rsid w:val="0087351E"/>
    <w:rsid w:val="00873D7E"/>
    <w:rsid w:val="00874789"/>
    <w:rsid w:val="008817F6"/>
    <w:rsid w:val="00881BD4"/>
    <w:rsid w:val="008822BF"/>
    <w:rsid w:val="008823D7"/>
    <w:rsid w:val="00882786"/>
    <w:rsid w:val="00882C38"/>
    <w:rsid w:val="0088388F"/>
    <w:rsid w:val="00885A92"/>
    <w:rsid w:val="00885E01"/>
    <w:rsid w:val="00886263"/>
    <w:rsid w:val="0088776E"/>
    <w:rsid w:val="008907DF"/>
    <w:rsid w:val="008908BD"/>
    <w:rsid w:val="00891485"/>
    <w:rsid w:val="0089167E"/>
    <w:rsid w:val="00892264"/>
    <w:rsid w:val="00893380"/>
    <w:rsid w:val="00894D28"/>
    <w:rsid w:val="00895418"/>
    <w:rsid w:val="00895BD5"/>
    <w:rsid w:val="00896829"/>
    <w:rsid w:val="008976E4"/>
    <w:rsid w:val="008A1355"/>
    <w:rsid w:val="008A3E3F"/>
    <w:rsid w:val="008A3F1A"/>
    <w:rsid w:val="008A43DC"/>
    <w:rsid w:val="008A62FB"/>
    <w:rsid w:val="008A7D57"/>
    <w:rsid w:val="008B2C39"/>
    <w:rsid w:val="008B2E07"/>
    <w:rsid w:val="008B3F66"/>
    <w:rsid w:val="008B3F67"/>
    <w:rsid w:val="008B40BC"/>
    <w:rsid w:val="008B6036"/>
    <w:rsid w:val="008C0F2D"/>
    <w:rsid w:val="008C1195"/>
    <w:rsid w:val="008C15A1"/>
    <w:rsid w:val="008C1B79"/>
    <w:rsid w:val="008C1C25"/>
    <w:rsid w:val="008C2C47"/>
    <w:rsid w:val="008C30EC"/>
    <w:rsid w:val="008C5A0C"/>
    <w:rsid w:val="008D1BAC"/>
    <w:rsid w:val="008D2744"/>
    <w:rsid w:val="008D30DB"/>
    <w:rsid w:val="008D38D6"/>
    <w:rsid w:val="008D4494"/>
    <w:rsid w:val="008D4594"/>
    <w:rsid w:val="008D701D"/>
    <w:rsid w:val="008E0552"/>
    <w:rsid w:val="008E084D"/>
    <w:rsid w:val="008E0AC3"/>
    <w:rsid w:val="008E2EA9"/>
    <w:rsid w:val="008E4A4D"/>
    <w:rsid w:val="008F2BC0"/>
    <w:rsid w:val="008F341B"/>
    <w:rsid w:val="008F4E42"/>
    <w:rsid w:val="008F5D66"/>
    <w:rsid w:val="008F77A6"/>
    <w:rsid w:val="008F7930"/>
    <w:rsid w:val="008F7A6D"/>
    <w:rsid w:val="009018DB"/>
    <w:rsid w:val="00901CFD"/>
    <w:rsid w:val="00904B23"/>
    <w:rsid w:val="00904F0C"/>
    <w:rsid w:val="00906EB4"/>
    <w:rsid w:val="009073D2"/>
    <w:rsid w:val="0091085A"/>
    <w:rsid w:val="00915325"/>
    <w:rsid w:val="00915EE9"/>
    <w:rsid w:val="0091644C"/>
    <w:rsid w:val="00916681"/>
    <w:rsid w:val="009203CB"/>
    <w:rsid w:val="009214A6"/>
    <w:rsid w:val="00921BB9"/>
    <w:rsid w:val="00922645"/>
    <w:rsid w:val="0092281F"/>
    <w:rsid w:val="0092504A"/>
    <w:rsid w:val="009251AA"/>
    <w:rsid w:val="00925356"/>
    <w:rsid w:val="00925883"/>
    <w:rsid w:val="00925AF8"/>
    <w:rsid w:val="00925ECF"/>
    <w:rsid w:val="00927AE7"/>
    <w:rsid w:val="00930E2F"/>
    <w:rsid w:val="0093162B"/>
    <w:rsid w:val="00931EFB"/>
    <w:rsid w:val="00932347"/>
    <w:rsid w:val="00934C27"/>
    <w:rsid w:val="00936132"/>
    <w:rsid w:val="00936B3F"/>
    <w:rsid w:val="00937EC5"/>
    <w:rsid w:val="009421B3"/>
    <w:rsid w:val="009422AB"/>
    <w:rsid w:val="00942D3E"/>
    <w:rsid w:val="009443F7"/>
    <w:rsid w:val="009445E5"/>
    <w:rsid w:val="009465F3"/>
    <w:rsid w:val="00946C2D"/>
    <w:rsid w:val="00947C1D"/>
    <w:rsid w:val="00947D4C"/>
    <w:rsid w:val="0095057A"/>
    <w:rsid w:val="00950FD9"/>
    <w:rsid w:val="009516F0"/>
    <w:rsid w:val="0095289C"/>
    <w:rsid w:val="009533A4"/>
    <w:rsid w:val="00954022"/>
    <w:rsid w:val="009544E7"/>
    <w:rsid w:val="00954CB4"/>
    <w:rsid w:val="00955463"/>
    <w:rsid w:val="00956723"/>
    <w:rsid w:val="00957C4D"/>
    <w:rsid w:val="00960F94"/>
    <w:rsid w:val="009619A0"/>
    <w:rsid w:val="00962CF4"/>
    <w:rsid w:val="00964158"/>
    <w:rsid w:val="00965053"/>
    <w:rsid w:val="009702F1"/>
    <w:rsid w:val="00970A52"/>
    <w:rsid w:val="009725DC"/>
    <w:rsid w:val="009734CB"/>
    <w:rsid w:val="00973E24"/>
    <w:rsid w:val="00977AFE"/>
    <w:rsid w:val="009827A8"/>
    <w:rsid w:val="00982B03"/>
    <w:rsid w:val="00983476"/>
    <w:rsid w:val="009847D9"/>
    <w:rsid w:val="00984C64"/>
    <w:rsid w:val="00986B95"/>
    <w:rsid w:val="0098787B"/>
    <w:rsid w:val="00987ECD"/>
    <w:rsid w:val="00990949"/>
    <w:rsid w:val="00992976"/>
    <w:rsid w:val="00992B7A"/>
    <w:rsid w:val="009939B6"/>
    <w:rsid w:val="0099402C"/>
    <w:rsid w:val="009941C5"/>
    <w:rsid w:val="0099511E"/>
    <w:rsid w:val="00995C28"/>
    <w:rsid w:val="00996E97"/>
    <w:rsid w:val="00997DE2"/>
    <w:rsid w:val="009A6862"/>
    <w:rsid w:val="009A7703"/>
    <w:rsid w:val="009A7B85"/>
    <w:rsid w:val="009B1647"/>
    <w:rsid w:val="009B1816"/>
    <w:rsid w:val="009B2A23"/>
    <w:rsid w:val="009B41F4"/>
    <w:rsid w:val="009B5583"/>
    <w:rsid w:val="009B5675"/>
    <w:rsid w:val="009B5D26"/>
    <w:rsid w:val="009B74DA"/>
    <w:rsid w:val="009B7B90"/>
    <w:rsid w:val="009C07D0"/>
    <w:rsid w:val="009C091F"/>
    <w:rsid w:val="009C2002"/>
    <w:rsid w:val="009C3D37"/>
    <w:rsid w:val="009C4107"/>
    <w:rsid w:val="009C55A5"/>
    <w:rsid w:val="009C5BF4"/>
    <w:rsid w:val="009C73A8"/>
    <w:rsid w:val="009D0956"/>
    <w:rsid w:val="009D163F"/>
    <w:rsid w:val="009D2DD7"/>
    <w:rsid w:val="009D3B76"/>
    <w:rsid w:val="009D3C98"/>
    <w:rsid w:val="009D5AD4"/>
    <w:rsid w:val="009D6AFB"/>
    <w:rsid w:val="009D7007"/>
    <w:rsid w:val="009D7313"/>
    <w:rsid w:val="009E1586"/>
    <w:rsid w:val="009E21EF"/>
    <w:rsid w:val="009E2357"/>
    <w:rsid w:val="009E260B"/>
    <w:rsid w:val="009E2C02"/>
    <w:rsid w:val="009E3793"/>
    <w:rsid w:val="009E622F"/>
    <w:rsid w:val="009E768E"/>
    <w:rsid w:val="009F17E6"/>
    <w:rsid w:val="009F20E0"/>
    <w:rsid w:val="009F2C6C"/>
    <w:rsid w:val="009F389A"/>
    <w:rsid w:val="009F5709"/>
    <w:rsid w:val="009F6BA6"/>
    <w:rsid w:val="00A00B67"/>
    <w:rsid w:val="00A029D3"/>
    <w:rsid w:val="00A0555A"/>
    <w:rsid w:val="00A06017"/>
    <w:rsid w:val="00A06F3E"/>
    <w:rsid w:val="00A07E55"/>
    <w:rsid w:val="00A104F3"/>
    <w:rsid w:val="00A1067C"/>
    <w:rsid w:val="00A11041"/>
    <w:rsid w:val="00A122C0"/>
    <w:rsid w:val="00A124B5"/>
    <w:rsid w:val="00A1633F"/>
    <w:rsid w:val="00A24DE1"/>
    <w:rsid w:val="00A261E0"/>
    <w:rsid w:val="00A30E0D"/>
    <w:rsid w:val="00A32295"/>
    <w:rsid w:val="00A330B2"/>
    <w:rsid w:val="00A33B73"/>
    <w:rsid w:val="00A34E4B"/>
    <w:rsid w:val="00A36104"/>
    <w:rsid w:val="00A37794"/>
    <w:rsid w:val="00A37DDD"/>
    <w:rsid w:val="00A403C5"/>
    <w:rsid w:val="00A40732"/>
    <w:rsid w:val="00A40D61"/>
    <w:rsid w:val="00A4179C"/>
    <w:rsid w:val="00A41842"/>
    <w:rsid w:val="00A41BE1"/>
    <w:rsid w:val="00A432EC"/>
    <w:rsid w:val="00A435A3"/>
    <w:rsid w:val="00A446C1"/>
    <w:rsid w:val="00A44C20"/>
    <w:rsid w:val="00A464C4"/>
    <w:rsid w:val="00A46F4A"/>
    <w:rsid w:val="00A477DC"/>
    <w:rsid w:val="00A47E2C"/>
    <w:rsid w:val="00A47F02"/>
    <w:rsid w:val="00A500B3"/>
    <w:rsid w:val="00A50765"/>
    <w:rsid w:val="00A508D3"/>
    <w:rsid w:val="00A50EB0"/>
    <w:rsid w:val="00A50F66"/>
    <w:rsid w:val="00A5210E"/>
    <w:rsid w:val="00A5224E"/>
    <w:rsid w:val="00A53EAD"/>
    <w:rsid w:val="00A57429"/>
    <w:rsid w:val="00A60AF2"/>
    <w:rsid w:val="00A61376"/>
    <w:rsid w:val="00A61A89"/>
    <w:rsid w:val="00A6364E"/>
    <w:rsid w:val="00A65FDD"/>
    <w:rsid w:val="00A67892"/>
    <w:rsid w:val="00A702C3"/>
    <w:rsid w:val="00A71932"/>
    <w:rsid w:val="00A72BBC"/>
    <w:rsid w:val="00A7376B"/>
    <w:rsid w:val="00A75163"/>
    <w:rsid w:val="00A7631A"/>
    <w:rsid w:val="00A768D6"/>
    <w:rsid w:val="00A770EC"/>
    <w:rsid w:val="00A80521"/>
    <w:rsid w:val="00A810F4"/>
    <w:rsid w:val="00A831F7"/>
    <w:rsid w:val="00A85D77"/>
    <w:rsid w:val="00A86BF6"/>
    <w:rsid w:val="00A87291"/>
    <w:rsid w:val="00A91FE3"/>
    <w:rsid w:val="00A923B4"/>
    <w:rsid w:val="00A95055"/>
    <w:rsid w:val="00A95F0B"/>
    <w:rsid w:val="00A96604"/>
    <w:rsid w:val="00A96B60"/>
    <w:rsid w:val="00A96E5C"/>
    <w:rsid w:val="00A97661"/>
    <w:rsid w:val="00AA07EF"/>
    <w:rsid w:val="00AA12BF"/>
    <w:rsid w:val="00AA4DA2"/>
    <w:rsid w:val="00AA5951"/>
    <w:rsid w:val="00AA695B"/>
    <w:rsid w:val="00AA6D80"/>
    <w:rsid w:val="00AA6F96"/>
    <w:rsid w:val="00AB04AA"/>
    <w:rsid w:val="00AB228E"/>
    <w:rsid w:val="00AB607F"/>
    <w:rsid w:val="00AB6AD3"/>
    <w:rsid w:val="00AB7282"/>
    <w:rsid w:val="00AB7A99"/>
    <w:rsid w:val="00AC16E2"/>
    <w:rsid w:val="00AC3246"/>
    <w:rsid w:val="00AC57EA"/>
    <w:rsid w:val="00AC5CE0"/>
    <w:rsid w:val="00AC6677"/>
    <w:rsid w:val="00AC7430"/>
    <w:rsid w:val="00AD0DDB"/>
    <w:rsid w:val="00AD12CB"/>
    <w:rsid w:val="00AD1A87"/>
    <w:rsid w:val="00AD1D8E"/>
    <w:rsid w:val="00AD4592"/>
    <w:rsid w:val="00AD5193"/>
    <w:rsid w:val="00AD6211"/>
    <w:rsid w:val="00AD6787"/>
    <w:rsid w:val="00AE0378"/>
    <w:rsid w:val="00AE0417"/>
    <w:rsid w:val="00AE2C9D"/>
    <w:rsid w:val="00AE3319"/>
    <w:rsid w:val="00AE38C7"/>
    <w:rsid w:val="00AE4009"/>
    <w:rsid w:val="00AE4082"/>
    <w:rsid w:val="00AE4D0D"/>
    <w:rsid w:val="00AE51AE"/>
    <w:rsid w:val="00AE6344"/>
    <w:rsid w:val="00AE6B96"/>
    <w:rsid w:val="00AE77EB"/>
    <w:rsid w:val="00AF0290"/>
    <w:rsid w:val="00AF0FC2"/>
    <w:rsid w:val="00AF1254"/>
    <w:rsid w:val="00AF1DA7"/>
    <w:rsid w:val="00AF1F1D"/>
    <w:rsid w:val="00AF3557"/>
    <w:rsid w:val="00AF696F"/>
    <w:rsid w:val="00AF73AB"/>
    <w:rsid w:val="00AF7902"/>
    <w:rsid w:val="00B004F3"/>
    <w:rsid w:val="00B03195"/>
    <w:rsid w:val="00B03A55"/>
    <w:rsid w:val="00B03B36"/>
    <w:rsid w:val="00B03DC2"/>
    <w:rsid w:val="00B05953"/>
    <w:rsid w:val="00B059A4"/>
    <w:rsid w:val="00B0710A"/>
    <w:rsid w:val="00B127D8"/>
    <w:rsid w:val="00B13062"/>
    <w:rsid w:val="00B133D1"/>
    <w:rsid w:val="00B13807"/>
    <w:rsid w:val="00B14944"/>
    <w:rsid w:val="00B1538F"/>
    <w:rsid w:val="00B16441"/>
    <w:rsid w:val="00B17B73"/>
    <w:rsid w:val="00B261EB"/>
    <w:rsid w:val="00B264F9"/>
    <w:rsid w:val="00B3131B"/>
    <w:rsid w:val="00B35225"/>
    <w:rsid w:val="00B36174"/>
    <w:rsid w:val="00B3697F"/>
    <w:rsid w:val="00B37621"/>
    <w:rsid w:val="00B37B2C"/>
    <w:rsid w:val="00B40256"/>
    <w:rsid w:val="00B4031B"/>
    <w:rsid w:val="00B436AA"/>
    <w:rsid w:val="00B45E0E"/>
    <w:rsid w:val="00B5103B"/>
    <w:rsid w:val="00B5245D"/>
    <w:rsid w:val="00B532B2"/>
    <w:rsid w:val="00B537FE"/>
    <w:rsid w:val="00B557F1"/>
    <w:rsid w:val="00B55E83"/>
    <w:rsid w:val="00B56052"/>
    <w:rsid w:val="00B61CF6"/>
    <w:rsid w:val="00B62C1C"/>
    <w:rsid w:val="00B633E4"/>
    <w:rsid w:val="00B65046"/>
    <w:rsid w:val="00B6718E"/>
    <w:rsid w:val="00B67F6C"/>
    <w:rsid w:val="00B7005B"/>
    <w:rsid w:val="00B70705"/>
    <w:rsid w:val="00B73075"/>
    <w:rsid w:val="00B7465E"/>
    <w:rsid w:val="00B74B82"/>
    <w:rsid w:val="00B75B03"/>
    <w:rsid w:val="00B804A1"/>
    <w:rsid w:val="00B8177C"/>
    <w:rsid w:val="00B83964"/>
    <w:rsid w:val="00B85D6B"/>
    <w:rsid w:val="00B866B0"/>
    <w:rsid w:val="00B90549"/>
    <w:rsid w:val="00B9092E"/>
    <w:rsid w:val="00B916EF"/>
    <w:rsid w:val="00B91D5D"/>
    <w:rsid w:val="00B93A9B"/>
    <w:rsid w:val="00B94352"/>
    <w:rsid w:val="00B94504"/>
    <w:rsid w:val="00B960AC"/>
    <w:rsid w:val="00B964B2"/>
    <w:rsid w:val="00B975FB"/>
    <w:rsid w:val="00BA4C60"/>
    <w:rsid w:val="00BA5B98"/>
    <w:rsid w:val="00BA67D3"/>
    <w:rsid w:val="00BA788A"/>
    <w:rsid w:val="00BA7ABB"/>
    <w:rsid w:val="00BB17A5"/>
    <w:rsid w:val="00BB4365"/>
    <w:rsid w:val="00BB4BE0"/>
    <w:rsid w:val="00BB5E53"/>
    <w:rsid w:val="00BB6762"/>
    <w:rsid w:val="00BC141C"/>
    <w:rsid w:val="00BC3604"/>
    <w:rsid w:val="00BC3F2C"/>
    <w:rsid w:val="00BC5D6D"/>
    <w:rsid w:val="00BC5E6E"/>
    <w:rsid w:val="00BC620A"/>
    <w:rsid w:val="00BD016A"/>
    <w:rsid w:val="00BD01E2"/>
    <w:rsid w:val="00BD2AFF"/>
    <w:rsid w:val="00BD5CB9"/>
    <w:rsid w:val="00BD631E"/>
    <w:rsid w:val="00BE4BD6"/>
    <w:rsid w:val="00BE63FF"/>
    <w:rsid w:val="00BE665F"/>
    <w:rsid w:val="00BE66CD"/>
    <w:rsid w:val="00BE6CBF"/>
    <w:rsid w:val="00BF315E"/>
    <w:rsid w:val="00BF34EC"/>
    <w:rsid w:val="00BF4073"/>
    <w:rsid w:val="00BF519C"/>
    <w:rsid w:val="00BF571F"/>
    <w:rsid w:val="00BF7945"/>
    <w:rsid w:val="00C0094E"/>
    <w:rsid w:val="00C02CE9"/>
    <w:rsid w:val="00C042F3"/>
    <w:rsid w:val="00C046E4"/>
    <w:rsid w:val="00C06173"/>
    <w:rsid w:val="00C0659D"/>
    <w:rsid w:val="00C067E8"/>
    <w:rsid w:val="00C07393"/>
    <w:rsid w:val="00C110FF"/>
    <w:rsid w:val="00C11671"/>
    <w:rsid w:val="00C12346"/>
    <w:rsid w:val="00C135D2"/>
    <w:rsid w:val="00C16F15"/>
    <w:rsid w:val="00C202FB"/>
    <w:rsid w:val="00C23094"/>
    <w:rsid w:val="00C234DA"/>
    <w:rsid w:val="00C240CE"/>
    <w:rsid w:val="00C24EAE"/>
    <w:rsid w:val="00C25DC6"/>
    <w:rsid w:val="00C26A33"/>
    <w:rsid w:val="00C27D9C"/>
    <w:rsid w:val="00C31C62"/>
    <w:rsid w:val="00C32990"/>
    <w:rsid w:val="00C33686"/>
    <w:rsid w:val="00C34A7F"/>
    <w:rsid w:val="00C37D5D"/>
    <w:rsid w:val="00C40013"/>
    <w:rsid w:val="00C40BC6"/>
    <w:rsid w:val="00C411A1"/>
    <w:rsid w:val="00C41B4E"/>
    <w:rsid w:val="00C43B64"/>
    <w:rsid w:val="00C44FCF"/>
    <w:rsid w:val="00C451F1"/>
    <w:rsid w:val="00C45515"/>
    <w:rsid w:val="00C45691"/>
    <w:rsid w:val="00C47196"/>
    <w:rsid w:val="00C522F2"/>
    <w:rsid w:val="00C52DD7"/>
    <w:rsid w:val="00C555A5"/>
    <w:rsid w:val="00C57410"/>
    <w:rsid w:val="00C6199C"/>
    <w:rsid w:val="00C62D67"/>
    <w:rsid w:val="00C63926"/>
    <w:rsid w:val="00C65466"/>
    <w:rsid w:val="00C65632"/>
    <w:rsid w:val="00C65E76"/>
    <w:rsid w:val="00C667F5"/>
    <w:rsid w:val="00C66D3C"/>
    <w:rsid w:val="00C675F9"/>
    <w:rsid w:val="00C70239"/>
    <w:rsid w:val="00C70658"/>
    <w:rsid w:val="00C716CD"/>
    <w:rsid w:val="00C717AE"/>
    <w:rsid w:val="00C71F45"/>
    <w:rsid w:val="00C72EE5"/>
    <w:rsid w:val="00C76220"/>
    <w:rsid w:val="00C76964"/>
    <w:rsid w:val="00C805AA"/>
    <w:rsid w:val="00C806B0"/>
    <w:rsid w:val="00C84971"/>
    <w:rsid w:val="00C9109E"/>
    <w:rsid w:val="00C92355"/>
    <w:rsid w:val="00C9396C"/>
    <w:rsid w:val="00C9490D"/>
    <w:rsid w:val="00C94AA3"/>
    <w:rsid w:val="00C95166"/>
    <w:rsid w:val="00C96204"/>
    <w:rsid w:val="00CA09F1"/>
    <w:rsid w:val="00CA0F8F"/>
    <w:rsid w:val="00CA386D"/>
    <w:rsid w:val="00CB0D98"/>
    <w:rsid w:val="00CB11A2"/>
    <w:rsid w:val="00CB16F0"/>
    <w:rsid w:val="00CB3570"/>
    <w:rsid w:val="00CB44C0"/>
    <w:rsid w:val="00CB5200"/>
    <w:rsid w:val="00CB55ED"/>
    <w:rsid w:val="00CB610D"/>
    <w:rsid w:val="00CB6E1C"/>
    <w:rsid w:val="00CB757B"/>
    <w:rsid w:val="00CB77BE"/>
    <w:rsid w:val="00CC0A49"/>
    <w:rsid w:val="00CC28D7"/>
    <w:rsid w:val="00CC3BAF"/>
    <w:rsid w:val="00CC5531"/>
    <w:rsid w:val="00CC580E"/>
    <w:rsid w:val="00CC5926"/>
    <w:rsid w:val="00CD18AA"/>
    <w:rsid w:val="00CD3D0A"/>
    <w:rsid w:val="00CD3EFD"/>
    <w:rsid w:val="00CD5204"/>
    <w:rsid w:val="00CE0902"/>
    <w:rsid w:val="00CE0A45"/>
    <w:rsid w:val="00CE3CDE"/>
    <w:rsid w:val="00CE441A"/>
    <w:rsid w:val="00CE52D0"/>
    <w:rsid w:val="00CE5E46"/>
    <w:rsid w:val="00CF096C"/>
    <w:rsid w:val="00CF120C"/>
    <w:rsid w:val="00CF171A"/>
    <w:rsid w:val="00CF711C"/>
    <w:rsid w:val="00D00440"/>
    <w:rsid w:val="00D00F78"/>
    <w:rsid w:val="00D01705"/>
    <w:rsid w:val="00D01A12"/>
    <w:rsid w:val="00D023BB"/>
    <w:rsid w:val="00D03AC5"/>
    <w:rsid w:val="00D0448B"/>
    <w:rsid w:val="00D048BC"/>
    <w:rsid w:val="00D04CF8"/>
    <w:rsid w:val="00D0586C"/>
    <w:rsid w:val="00D05C8D"/>
    <w:rsid w:val="00D05DD6"/>
    <w:rsid w:val="00D1525A"/>
    <w:rsid w:val="00D15A13"/>
    <w:rsid w:val="00D16CB8"/>
    <w:rsid w:val="00D16D2D"/>
    <w:rsid w:val="00D171D6"/>
    <w:rsid w:val="00D209DC"/>
    <w:rsid w:val="00D24976"/>
    <w:rsid w:val="00D31069"/>
    <w:rsid w:val="00D31F99"/>
    <w:rsid w:val="00D3241D"/>
    <w:rsid w:val="00D32D66"/>
    <w:rsid w:val="00D3482B"/>
    <w:rsid w:val="00D3533D"/>
    <w:rsid w:val="00D405C6"/>
    <w:rsid w:val="00D418E1"/>
    <w:rsid w:val="00D44236"/>
    <w:rsid w:val="00D445C1"/>
    <w:rsid w:val="00D44E36"/>
    <w:rsid w:val="00D45C22"/>
    <w:rsid w:val="00D47994"/>
    <w:rsid w:val="00D51C7B"/>
    <w:rsid w:val="00D51F4A"/>
    <w:rsid w:val="00D55D86"/>
    <w:rsid w:val="00D56F47"/>
    <w:rsid w:val="00D60DFC"/>
    <w:rsid w:val="00D624AC"/>
    <w:rsid w:val="00D636C1"/>
    <w:rsid w:val="00D64DDD"/>
    <w:rsid w:val="00D65C38"/>
    <w:rsid w:val="00D65DAC"/>
    <w:rsid w:val="00D67975"/>
    <w:rsid w:val="00D7100F"/>
    <w:rsid w:val="00D717B7"/>
    <w:rsid w:val="00D723DA"/>
    <w:rsid w:val="00D75482"/>
    <w:rsid w:val="00D773A1"/>
    <w:rsid w:val="00D776CD"/>
    <w:rsid w:val="00D80774"/>
    <w:rsid w:val="00D81546"/>
    <w:rsid w:val="00D8316A"/>
    <w:rsid w:val="00D8385E"/>
    <w:rsid w:val="00D8446F"/>
    <w:rsid w:val="00D84E87"/>
    <w:rsid w:val="00D8678D"/>
    <w:rsid w:val="00D87D7D"/>
    <w:rsid w:val="00D92E03"/>
    <w:rsid w:val="00D936E4"/>
    <w:rsid w:val="00D94440"/>
    <w:rsid w:val="00D94AB9"/>
    <w:rsid w:val="00D95521"/>
    <w:rsid w:val="00D97CBE"/>
    <w:rsid w:val="00DA15D0"/>
    <w:rsid w:val="00DA306B"/>
    <w:rsid w:val="00DA416E"/>
    <w:rsid w:val="00DA4DD1"/>
    <w:rsid w:val="00DA6EC1"/>
    <w:rsid w:val="00DA7868"/>
    <w:rsid w:val="00DA7B21"/>
    <w:rsid w:val="00DB1CCB"/>
    <w:rsid w:val="00DB2D9A"/>
    <w:rsid w:val="00DB3DF0"/>
    <w:rsid w:val="00DB58FD"/>
    <w:rsid w:val="00DC12B4"/>
    <w:rsid w:val="00DC16C5"/>
    <w:rsid w:val="00DC1FA2"/>
    <w:rsid w:val="00DC24D9"/>
    <w:rsid w:val="00DC2696"/>
    <w:rsid w:val="00DC26F2"/>
    <w:rsid w:val="00DC2B0D"/>
    <w:rsid w:val="00DC5995"/>
    <w:rsid w:val="00DC6C66"/>
    <w:rsid w:val="00DC71BE"/>
    <w:rsid w:val="00DC74EE"/>
    <w:rsid w:val="00DD2438"/>
    <w:rsid w:val="00DD24B8"/>
    <w:rsid w:val="00DD29ED"/>
    <w:rsid w:val="00DD2F66"/>
    <w:rsid w:val="00DD5344"/>
    <w:rsid w:val="00DD5945"/>
    <w:rsid w:val="00DD6A99"/>
    <w:rsid w:val="00DD7274"/>
    <w:rsid w:val="00DD7325"/>
    <w:rsid w:val="00DD7D31"/>
    <w:rsid w:val="00DE1363"/>
    <w:rsid w:val="00DE23EB"/>
    <w:rsid w:val="00DE2998"/>
    <w:rsid w:val="00DF1D10"/>
    <w:rsid w:val="00DF2C1F"/>
    <w:rsid w:val="00DF3DA3"/>
    <w:rsid w:val="00DF6256"/>
    <w:rsid w:val="00DF64D3"/>
    <w:rsid w:val="00DF7699"/>
    <w:rsid w:val="00E01771"/>
    <w:rsid w:val="00E01842"/>
    <w:rsid w:val="00E029C8"/>
    <w:rsid w:val="00E02B16"/>
    <w:rsid w:val="00E031BB"/>
    <w:rsid w:val="00E034E7"/>
    <w:rsid w:val="00E03F80"/>
    <w:rsid w:val="00E045BB"/>
    <w:rsid w:val="00E074F6"/>
    <w:rsid w:val="00E11893"/>
    <w:rsid w:val="00E13D8F"/>
    <w:rsid w:val="00E157CD"/>
    <w:rsid w:val="00E1684E"/>
    <w:rsid w:val="00E16CB9"/>
    <w:rsid w:val="00E16D0E"/>
    <w:rsid w:val="00E16D3C"/>
    <w:rsid w:val="00E209B0"/>
    <w:rsid w:val="00E209EB"/>
    <w:rsid w:val="00E20FE4"/>
    <w:rsid w:val="00E2158A"/>
    <w:rsid w:val="00E21933"/>
    <w:rsid w:val="00E240A4"/>
    <w:rsid w:val="00E2739C"/>
    <w:rsid w:val="00E303CC"/>
    <w:rsid w:val="00E305F1"/>
    <w:rsid w:val="00E31129"/>
    <w:rsid w:val="00E31222"/>
    <w:rsid w:val="00E3183F"/>
    <w:rsid w:val="00E324A0"/>
    <w:rsid w:val="00E3333D"/>
    <w:rsid w:val="00E33773"/>
    <w:rsid w:val="00E3422C"/>
    <w:rsid w:val="00E354CF"/>
    <w:rsid w:val="00E40366"/>
    <w:rsid w:val="00E40D0D"/>
    <w:rsid w:val="00E410F7"/>
    <w:rsid w:val="00E43432"/>
    <w:rsid w:val="00E5197C"/>
    <w:rsid w:val="00E51DBA"/>
    <w:rsid w:val="00E51FB3"/>
    <w:rsid w:val="00E5211C"/>
    <w:rsid w:val="00E5269E"/>
    <w:rsid w:val="00E528D7"/>
    <w:rsid w:val="00E53753"/>
    <w:rsid w:val="00E5584F"/>
    <w:rsid w:val="00E55AA5"/>
    <w:rsid w:val="00E561EC"/>
    <w:rsid w:val="00E625BA"/>
    <w:rsid w:val="00E62EA4"/>
    <w:rsid w:val="00E63222"/>
    <w:rsid w:val="00E63FEE"/>
    <w:rsid w:val="00E64AEC"/>
    <w:rsid w:val="00E65406"/>
    <w:rsid w:val="00E65B6E"/>
    <w:rsid w:val="00E65F00"/>
    <w:rsid w:val="00E6607C"/>
    <w:rsid w:val="00E66437"/>
    <w:rsid w:val="00E673EC"/>
    <w:rsid w:val="00E7069C"/>
    <w:rsid w:val="00E70A82"/>
    <w:rsid w:val="00E71F7F"/>
    <w:rsid w:val="00E726F2"/>
    <w:rsid w:val="00E73332"/>
    <w:rsid w:val="00E739A3"/>
    <w:rsid w:val="00E739DF"/>
    <w:rsid w:val="00E74B91"/>
    <w:rsid w:val="00E7533A"/>
    <w:rsid w:val="00E7635E"/>
    <w:rsid w:val="00E77150"/>
    <w:rsid w:val="00E7780E"/>
    <w:rsid w:val="00E8187A"/>
    <w:rsid w:val="00E81DD5"/>
    <w:rsid w:val="00E82611"/>
    <w:rsid w:val="00E84303"/>
    <w:rsid w:val="00E86A1B"/>
    <w:rsid w:val="00E86D32"/>
    <w:rsid w:val="00E90B31"/>
    <w:rsid w:val="00E940AF"/>
    <w:rsid w:val="00E95B10"/>
    <w:rsid w:val="00E96626"/>
    <w:rsid w:val="00E96B5E"/>
    <w:rsid w:val="00E97800"/>
    <w:rsid w:val="00EA0177"/>
    <w:rsid w:val="00EA0D62"/>
    <w:rsid w:val="00EA2718"/>
    <w:rsid w:val="00EA39A4"/>
    <w:rsid w:val="00EA5D6C"/>
    <w:rsid w:val="00EA63AF"/>
    <w:rsid w:val="00EA66BB"/>
    <w:rsid w:val="00EA69CD"/>
    <w:rsid w:val="00EA6FDB"/>
    <w:rsid w:val="00EB0B87"/>
    <w:rsid w:val="00EB11BD"/>
    <w:rsid w:val="00EB272E"/>
    <w:rsid w:val="00EB2AF9"/>
    <w:rsid w:val="00EB32F1"/>
    <w:rsid w:val="00EB34AA"/>
    <w:rsid w:val="00EB5336"/>
    <w:rsid w:val="00EB6C6C"/>
    <w:rsid w:val="00EB70B5"/>
    <w:rsid w:val="00EC0B91"/>
    <w:rsid w:val="00EC2069"/>
    <w:rsid w:val="00EC324A"/>
    <w:rsid w:val="00EC35D8"/>
    <w:rsid w:val="00EC39AC"/>
    <w:rsid w:val="00EC4615"/>
    <w:rsid w:val="00EC5B6D"/>
    <w:rsid w:val="00EC7990"/>
    <w:rsid w:val="00ED2EC3"/>
    <w:rsid w:val="00ED4E1B"/>
    <w:rsid w:val="00ED4E8D"/>
    <w:rsid w:val="00ED5A27"/>
    <w:rsid w:val="00ED78D9"/>
    <w:rsid w:val="00ED7B76"/>
    <w:rsid w:val="00EE096A"/>
    <w:rsid w:val="00EE2A2E"/>
    <w:rsid w:val="00EE3578"/>
    <w:rsid w:val="00EE7A86"/>
    <w:rsid w:val="00EF12E1"/>
    <w:rsid w:val="00EF1A42"/>
    <w:rsid w:val="00EF1E07"/>
    <w:rsid w:val="00EF27C5"/>
    <w:rsid w:val="00EF2DC5"/>
    <w:rsid w:val="00EF318A"/>
    <w:rsid w:val="00EF5EFC"/>
    <w:rsid w:val="00EF70EF"/>
    <w:rsid w:val="00F02129"/>
    <w:rsid w:val="00F03124"/>
    <w:rsid w:val="00F054E4"/>
    <w:rsid w:val="00F05EA6"/>
    <w:rsid w:val="00F06739"/>
    <w:rsid w:val="00F07CDC"/>
    <w:rsid w:val="00F10675"/>
    <w:rsid w:val="00F11A29"/>
    <w:rsid w:val="00F12CD0"/>
    <w:rsid w:val="00F15938"/>
    <w:rsid w:val="00F17E27"/>
    <w:rsid w:val="00F22408"/>
    <w:rsid w:val="00F2285F"/>
    <w:rsid w:val="00F234FC"/>
    <w:rsid w:val="00F26A75"/>
    <w:rsid w:val="00F30CAB"/>
    <w:rsid w:val="00F3317B"/>
    <w:rsid w:val="00F35801"/>
    <w:rsid w:val="00F3595F"/>
    <w:rsid w:val="00F35D26"/>
    <w:rsid w:val="00F37B1F"/>
    <w:rsid w:val="00F37DF3"/>
    <w:rsid w:val="00F42563"/>
    <w:rsid w:val="00F44169"/>
    <w:rsid w:val="00F44FE8"/>
    <w:rsid w:val="00F450F8"/>
    <w:rsid w:val="00F46198"/>
    <w:rsid w:val="00F462B3"/>
    <w:rsid w:val="00F50577"/>
    <w:rsid w:val="00F52990"/>
    <w:rsid w:val="00F534A4"/>
    <w:rsid w:val="00F539FE"/>
    <w:rsid w:val="00F563E8"/>
    <w:rsid w:val="00F570C5"/>
    <w:rsid w:val="00F57C02"/>
    <w:rsid w:val="00F57CF2"/>
    <w:rsid w:val="00F6014D"/>
    <w:rsid w:val="00F60554"/>
    <w:rsid w:val="00F60D65"/>
    <w:rsid w:val="00F6138E"/>
    <w:rsid w:val="00F633E0"/>
    <w:rsid w:val="00F66697"/>
    <w:rsid w:val="00F66827"/>
    <w:rsid w:val="00F71191"/>
    <w:rsid w:val="00F7168B"/>
    <w:rsid w:val="00F71C13"/>
    <w:rsid w:val="00F72F2A"/>
    <w:rsid w:val="00F753C9"/>
    <w:rsid w:val="00F75930"/>
    <w:rsid w:val="00F76BD8"/>
    <w:rsid w:val="00F808CA"/>
    <w:rsid w:val="00F8115A"/>
    <w:rsid w:val="00F81B2A"/>
    <w:rsid w:val="00F81C02"/>
    <w:rsid w:val="00F85964"/>
    <w:rsid w:val="00F8675E"/>
    <w:rsid w:val="00F8758A"/>
    <w:rsid w:val="00F87DF3"/>
    <w:rsid w:val="00F87F5A"/>
    <w:rsid w:val="00F913C5"/>
    <w:rsid w:val="00F929C2"/>
    <w:rsid w:val="00F9713E"/>
    <w:rsid w:val="00F975E5"/>
    <w:rsid w:val="00F97B18"/>
    <w:rsid w:val="00FA058F"/>
    <w:rsid w:val="00FA0D6B"/>
    <w:rsid w:val="00FA1D03"/>
    <w:rsid w:val="00FA2076"/>
    <w:rsid w:val="00FA306E"/>
    <w:rsid w:val="00FA3B37"/>
    <w:rsid w:val="00FA3C1E"/>
    <w:rsid w:val="00FA3F92"/>
    <w:rsid w:val="00FA404A"/>
    <w:rsid w:val="00FA5A98"/>
    <w:rsid w:val="00FA6B5A"/>
    <w:rsid w:val="00FA6DD3"/>
    <w:rsid w:val="00FB0FB9"/>
    <w:rsid w:val="00FB167E"/>
    <w:rsid w:val="00FB3252"/>
    <w:rsid w:val="00FB4011"/>
    <w:rsid w:val="00FB4A32"/>
    <w:rsid w:val="00FB4B38"/>
    <w:rsid w:val="00FB60A6"/>
    <w:rsid w:val="00FB6512"/>
    <w:rsid w:val="00FB6B44"/>
    <w:rsid w:val="00FC01EB"/>
    <w:rsid w:val="00FC088D"/>
    <w:rsid w:val="00FC1E63"/>
    <w:rsid w:val="00FC3BF4"/>
    <w:rsid w:val="00FC4DF1"/>
    <w:rsid w:val="00FC5A8B"/>
    <w:rsid w:val="00FC6CFB"/>
    <w:rsid w:val="00FC725B"/>
    <w:rsid w:val="00FD0CA4"/>
    <w:rsid w:val="00FD216F"/>
    <w:rsid w:val="00FD38DD"/>
    <w:rsid w:val="00FD44C9"/>
    <w:rsid w:val="00FD4594"/>
    <w:rsid w:val="00FD60BE"/>
    <w:rsid w:val="00FE0E0B"/>
    <w:rsid w:val="00FE22BD"/>
    <w:rsid w:val="00FE771F"/>
    <w:rsid w:val="00FF0F80"/>
    <w:rsid w:val="00FF1280"/>
    <w:rsid w:val="00FF435B"/>
    <w:rsid w:val="00FF5554"/>
    <w:rsid w:val="00FF5C3D"/>
    <w:rsid w:val="00FF70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FE1FF6"/>
  <w15:chartTrackingRefBased/>
  <w15:docId w15:val="{D6014DE0-F88D-4EAD-80AC-267449923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34C0D"/>
    <w:pPr>
      <w:widowControl w:val="0"/>
      <w:autoSpaceDE w:val="0"/>
      <w:autoSpaceDN w:val="0"/>
      <w:adjustRightInd w:val="0"/>
    </w:pPr>
    <w:rPr>
      <w:rFonts w:ascii="Times New Roman" w:eastAsiaTheme="minorEastAsia" w:hAnsi="Times New Roman" w:cs="Times New Roman"/>
      <w:kern w:val="0"/>
      <w:sz w:val="24"/>
      <w:szCs w:val="24"/>
      <w14:ligatures w14:val="none"/>
    </w:rPr>
  </w:style>
  <w:style w:type="paragraph" w:styleId="Heading1">
    <w:name w:val="heading 1"/>
    <w:basedOn w:val="Normal"/>
    <w:next w:val="Normal"/>
    <w:link w:val="Heading1Char"/>
    <w:uiPriority w:val="9"/>
    <w:qFormat/>
    <w:rsid w:val="008601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601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601CD"/>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601CD"/>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601CD"/>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601CD"/>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601CD"/>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601CD"/>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601CD"/>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FA3B37"/>
    <w:pPr>
      <w:framePr w:w="7920" w:h="1980" w:hRule="exact" w:hSpace="180" w:wrap="auto" w:hAnchor="page" w:xAlign="center" w:yAlign="bottom"/>
      <w:ind w:left="2880"/>
    </w:pPr>
    <w:rPr>
      <w:rFonts w:eastAsiaTheme="majorEastAsia" w:cstheme="majorBidi"/>
    </w:rPr>
  </w:style>
  <w:style w:type="paragraph" w:styleId="EnvelopeReturn">
    <w:name w:val="envelope return"/>
    <w:basedOn w:val="Normal"/>
    <w:uiPriority w:val="99"/>
    <w:semiHidden/>
    <w:unhideWhenUsed/>
    <w:rsid w:val="00FA3B37"/>
    <w:rPr>
      <w:rFonts w:eastAsiaTheme="majorEastAsia" w:cstheme="majorBidi"/>
      <w:sz w:val="18"/>
      <w:szCs w:val="20"/>
    </w:rPr>
  </w:style>
  <w:style w:type="character" w:customStyle="1" w:styleId="Heading1Char">
    <w:name w:val="Heading 1 Char"/>
    <w:basedOn w:val="DefaultParagraphFont"/>
    <w:link w:val="Heading1"/>
    <w:uiPriority w:val="9"/>
    <w:rsid w:val="008601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601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601CD"/>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601CD"/>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601CD"/>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601C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601C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601C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601C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601C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01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01C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01CD"/>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601C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601CD"/>
    <w:rPr>
      <w:i/>
      <w:iCs/>
      <w:color w:val="404040" w:themeColor="text1" w:themeTint="BF"/>
    </w:rPr>
  </w:style>
  <w:style w:type="paragraph" w:styleId="ListParagraph">
    <w:name w:val="List Paragraph"/>
    <w:basedOn w:val="Normal"/>
    <w:qFormat/>
    <w:rsid w:val="008601CD"/>
    <w:pPr>
      <w:ind w:left="720"/>
      <w:contextualSpacing/>
    </w:pPr>
  </w:style>
  <w:style w:type="character" w:styleId="IntenseEmphasis">
    <w:name w:val="Intense Emphasis"/>
    <w:basedOn w:val="DefaultParagraphFont"/>
    <w:uiPriority w:val="21"/>
    <w:qFormat/>
    <w:rsid w:val="008601CD"/>
    <w:rPr>
      <w:i/>
      <w:iCs/>
      <w:color w:val="0F4761" w:themeColor="accent1" w:themeShade="BF"/>
    </w:rPr>
  </w:style>
  <w:style w:type="paragraph" w:styleId="IntenseQuote">
    <w:name w:val="Intense Quote"/>
    <w:basedOn w:val="Normal"/>
    <w:next w:val="Normal"/>
    <w:link w:val="IntenseQuoteChar"/>
    <w:uiPriority w:val="30"/>
    <w:qFormat/>
    <w:rsid w:val="008601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601CD"/>
    <w:rPr>
      <w:i/>
      <w:iCs/>
      <w:color w:val="0F4761" w:themeColor="accent1" w:themeShade="BF"/>
    </w:rPr>
  </w:style>
  <w:style w:type="character" w:styleId="IntenseReference">
    <w:name w:val="Intense Reference"/>
    <w:basedOn w:val="DefaultParagraphFont"/>
    <w:uiPriority w:val="32"/>
    <w:qFormat/>
    <w:rsid w:val="008601CD"/>
    <w:rPr>
      <w:b/>
      <w:bCs/>
      <w:smallCaps/>
      <w:color w:val="0F4761" w:themeColor="accent1" w:themeShade="BF"/>
      <w:spacing w:val="5"/>
    </w:rPr>
  </w:style>
  <w:style w:type="paragraph" w:styleId="BodyText">
    <w:name w:val="Body Text"/>
    <w:basedOn w:val="Normal"/>
    <w:link w:val="BodyTextChar"/>
    <w:uiPriority w:val="1"/>
    <w:qFormat/>
    <w:rsid w:val="008601CD"/>
    <w:pPr>
      <w:ind w:left="839" w:hanging="360"/>
    </w:pPr>
    <w:rPr>
      <w:rFonts w:ascii="Calibri" w:hAnsi="Calibri" w:cs="Calibri"/>
      <w:sz w:val="22"/>
      <w:szCs w:val="22"/>
    </w:rPr>
  </w:style>
  <w:style w:type="character" w:customStyle="1" w:styleId="BodyTextChar">
    <w:name w:val="Body Text Char"/>
    <w:basedOn w:val="DefaultParagraphFont"/>
    <w:link w:val="BodyText"/>
    <w:uiPriority w:val="99"/>
    <w:rsid w:val="008601CD"/>
    <w:rPr>
      <w:rFonts w:ascii="Calibri" w:eastAsiaTheme="minorEastAsia" w:hAnsi="Calibri" w:cs="Calibri"/>
      <w:kern w:val="0"/>
      <w14:ligatures w14:val="none"/>
    </w:rPr>
  </w:style>
  <w:style w:type="paragraph" w:styleId="Header">
    <w:name w:val="header"/>
    <w:basedOn w:val="Normal"/>
    <w:link w:val="HeaderChar"/>
    <w:uiPriority w:val="99"/>
    <w:unhideWhenUsed/>
    <w:rsid w:val="008601CD"/>
    <w:pPr>
      <w:tabs>
        <w:tab w:val="center" w:pos="4680"/>
        <w:tab w:val="right" w:pos="9360"/>
      </w:tabs>
    </w:pPr>
  </w:style>
  <w:style w:type="character" w:customStyle="1" w:styleId="HeaderChar">
    <w:name w:val="Header Char"/>
    <w:basedOn w:val="DefaultParagraphFont"/>
    <w:link w:val="Header"/>
    <w:uiPriority w:val="99"/>
    <w:rsid w:val="008601CD"/>
    <w:rPr>
      <w:rFonts w:ascii="Times New Roman" w:eastAsiaTheme="minorEastAsia" w:hAnsi="Times New Roman" w:cs="Times New Roman"/>
      <w:kern w:val="0"/>
      <w:sz w:val="24"/>
      <w:szCs w:val="24"/>
      <w14:ligatures w14:val="none"/>
    </w:rPr>
  </w:style>
  <w:style w:type="paragraph" w:styleId="Footer">
    <w:name w:val="footer"/>
    <w:basedOn w:val="Normal"/>
    <w:link w:val="FooterChar"/>
    <w:uiPriority w:val="99"/>
    <w:unhideWhenUsed/>
    <w:rsid w:val="008601CD"/>
    <w:pPr>
      <w:tabs>
        <w:tab w:val="center" w:pos="4680"/>
        <w:tab w:val="right" w:pos="9360"/>
      </w:tabs>
    </w:pPr>
  </w:style>
  <w:style w:type="character" w:customStyle="1" w:styleId="FooterChar">
    <w:name w:val="Footer Char"/>
    <w:basedOn w:val="DefaultParagraphFont"/>
    <w:link w:val="Footer"/>
    <w:uiPriority w:val="99"/>
    <w:rsid w:val="008601CD"/>
    <w:rPr>
      <w:rFonts w:ascii="Times New Roman" w:eastAsiaTheme="minorEastAsia" w:hAnsi="Times New Roman" w:cs="Times New Roman"/>
      <w:kern w:val="0"/>
      <w:sz w:val="24"/>
      <w:szCs w:val="24"/>
      <w14:ligatures w14:val="none"/>
    </w:rPr>
  </w:style>
  <w:style w:type="paragraph" w:styleId="Revision">
    <w:name w:val="Revision"/>
    <w:hidden/>
    <w:uiPriority w:val="99"/>
    <w:semiHidden/>
    <w:rsid w:val="00934C27"/>
    <w:rPr>
      <w:rFonts w:ascii="Times New Roman" w:eastAsiaTheme="minorEastAsia" w:hAnsi="Times New Roman" w:cs="Times New Roman"/>
      <w:kern w:val="0"/>
      <w:sz w:val="24"/>
      <w:szCs w:val="24"/>
      <w14:ligatures w14:val="none"/>
    </w:rPr>
  </w:style>
  <w:style w:type="character" w:styleId="CommentReference">
    <w:name w:val="annotation reference"/>
    <w:basedOn w:val="DefaultParagraphFont"/>
    <w:uiPriority w:val="99"/>
    <w:semiHidden/>
    <w:unhideWhenUsed/>
    <w:rsid w:val="00E71F7F"/>
    <w:rPr>
      <w:sz w:val="16"/>
      <w:szCs w:val="16"/>
    </w:rPr>
  </w:style>
  <w:style w:type="paragraph" w:styleId="CommentText">
    <w:name w:val="annotation text"/>
    <w:basedOn w:val="Normal"/>
    <w:link w:val="CommentTextChar"/>
    <w:uiPriority w:val="99"/>
    <w:semiHidden/>
    <w:unhideWhenUsed/>
    <w:rsid w:val="00E71F7F"/>
    <w:rPr>
      <w:sz w:val="20"/>
      <w:szCs w:val="20"/>
    </w:rPr>
  </w:style>
  <w:style w:type="character" w:customStyle="1" w:styleId="CommentTextChar">
    <w:name w:val="Comment Text Char"/>
    <w:basedOn w:val="DefaultParagraphFont"/>
    <w:link w:val="CommentText"/>
    <w:uiPriority w:val="99"/>
    <w:semiHidden/>
    <w:rsid w:val="00E71F7F"/>
    <w:rPr>
      <w:rFonts w:ascii="Times New Roman" w:eastAsiaTheme="minorEastAsia"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E71F7F"/>
    <w:rPr>
      <w:b/>
      <w:bCs/>
    </w:rPr>
  </w:style>
  <w:style w:type="character" w:customStyle="1" w:styleId="CommentSubjectChar">
    <w:name w:val="Comment Subject Char"/>
    <w:basedOn w:val="CommentTextChar"/>
    <w:link w:val="CommentSubject"/>
    <w:uiPriority w:val="99"/>
    <w:semiHidden/>
    <w:rsid w:val="00E71F7F"/>
    <w:rPr>
      <w:rFonts w:ascii="Times New Roman" w:eastAsiaTheme="minorEastAsia" w:hAnsi="Times New Roman" w:cs="Times New Roman"/>
      <w:b/>
      <w:bCs/>
      <w:kern w:val="0"/>
      <w:sz w:val="20"/>
      <w:szCs w:val="20"/>
      <w14:ligatures w14:val="none"/>
    </w:rPr>
  </w:style>
  <w:style w:type="paragraph" w:customStyle="1" w:styleId="TableParagraph">
    <w:name w:val="Table Paragraph"/>
    <w:basedOn w:val="Normal"/>
    <w:uiPriority w:val="1"/>
    <w:qFormat/>
    <w:rsid w:val="008104D2"/>
    <w:pPr>
      <w:adjustRightInd/>
      <w:spacing w:before="119"/>
    </w:pPr>
    <w:rPr>
      <w:rFonts w:ascii="Arial Narrow" w:eastAsia="Arial Narrow" w:hAnsi="Arial Narrow" w:cs="Arial Narrow"/>
      <w:sz w:val="22"/>
      <w:szCs w:val="22"/>
    </w:rPr>
  </w:style>
  <w:style w:type="paragraph" w:customStyle="1" w:styleId="p1">
    <w:name w:val="p1"/>
    <w:basedOn w:val="Normal"/>
    <w:rsid w:val="000F6139"/>
    <w:pPr>
      <w:widowControl/>
      <w:autoSpaceDE/>
      <w:autoSpaceDN/>
      <w:adjustRightInd/>
    </w:pPr>
    <w:rPr>
      <w:rFonts w:ascii="Helvetica" w:eastAsia="Times New Roman" w:hAnsi="Helvetica"/>
      <w:color w:val="000000"/>
      <w:sz w:val="17"/>
      <w:szCs w:val="17"/>
    </w:rPr>
  </w:style>
  <w:style w:type="numbering" w:customStyle="1" w:styleId="CurrentList1">
    <w:name w:val="Current List1"/>
    <w:uiPriority w:val="99"/>
    <w:rsid w:val="00E7533A"/>
    <w:pPr>
      <w:numPr>
        <w:numId w:val="73"/>
      </w:numPr>
    </w:pPr>
  </w:style>
  <w:style w:type="numbering" w:customStyle="1" w:styleId="CurrentList2">
    <w:name w:val="Current List2"/>
    <w:uiPriority w:val="99"/>
    <w:rsid w:val="006B50A8"/>
    <w:pPr>
      <w:numPr>
        <w:numId w:val="74"/>
      </w:numPr>
    </w:pPr>
  </w:style>
  <w:style w:type="numbering" w:customStyle="1" w:styleId="CurrentList3">
    <w:name w:val="Current List3"/>
    <w:uiPriority w:val="99"/>
    <w:rsid w:val="001063B7"/>
    <w:pPr>
      <w:numPr>
        <w:numId w:val="85"/>
      </w:numPr>
    </w:pPr>
  </w:style>
  <w:style w:type="numbering" w:customStyle="1" w:styleId="CurrentList4">
    <w:name w:val="Current List4"/>
    <w:uiPriority w:val="99"/>
    <w:rsid w:val="0064641B"/>
    <w:pPr>
      <w:numPr>
        <w:numId w:val="110"/>
      </w:numPr>
    </w:pPr>
  </w:style>
  <w:style w:type="numbering" w:customStyle="1" w:styleId="CurrentList5">
    <w:name w:val="Current List5"/>
    <w:uiPriority w:val="99"/>
    <w:rsid w:val="0064641B"/>
    <w:pPr>
      <w:numPr>
        <w:numId w:val="111"/>
      </w:numPr>
    </w:pPr>
  </w:style>
  <w:style w:type="numbering" w:customStyle="1" w:styleId="CurrentList6">
    <w:name w:val="Current List6"/>
    <w:uiPriority w:val="99"/>
    <w:rsid w:val="003971FD"/>
    <w:pPr>
      <w:numPr>
        <w:numId w:val="114"/>
      </w:numPr>
    </w:pPr>
  </w:style>
  <w:style w:type="table" w:customStyle="1" w:styleId="TableGrid">
    <w:name w:val="TableGrid"/>
    <w:rsid w:val="00B916EF"/>
    <w:rPr>
      <w:rFonts w:asciiTheme="minorHAnsi" w:eastAsia="Times New Roman" w:hAnsiTheme="minorHAnsi" w:cstheme="minorBidi"/>
      <w:sz w:val="24"/>
      <w:szCs w:val="24"/>
    </w:rPr>
    <w:tblPr>
      <w:tblCellMar>
        <w:top w:w="0" w:type="dxa"/>
        <w:left w:w="0" w:type="dxa"/>
        <w:bottom w:w="0" w:type="dxa"/>
        <w:right w:w="0" w:type="dxa"/>
      </w:tblCellMar>
    </w:tblPr>
  </w:style>
  <w:style w:type="paragraph" w:customStyle="1" w:styleId="list0">
    <w:name w:val="list0"/>
    <w:basedOn w:val="Normal"/>
    <w:qFormat/>
    <w:rsid w:val="003F691A"/>
    <w:pPr>
      <w:widowControl/>
      <w:autoSpaceDE/>
      <w:autoSpaceDN/>
      <w:adjustRightInd/>
      <w:spacing w:after="120"/>
      <w:ind w:left="432" w:hanging="432"/>
      <w:jc w:val="both"/>
    </w:pPr>
    <w:rPr>
      <w:rFonts w:ascii="Arial" w:eastAsiaTheme="minorHAnsi" w:hAnsi="Arial" w:cs="Arial"/>
      <w:sz w:val="20"/>
      <w:szCs w:val="20"/>
    </w:rPr>
  </w:style>
  <w:style w:type="character" w:styleId="Emphasis">
    <w:name w:val="Emphasis"/>
    <w:basedOn w:val="DefaultParagraphFont"/>
    <w:uiPriority w:val="20"/>
    <w:qFormat/>
    <w:rsid w:val="00112671"/>
    <w:rPr>
      <w:i/>
      <w:iCs/>
    </w:rPr>
  </w:style>
  <w:style w:type="paragraph" w:customStyle="1" w:styleId="p0">
    <w:name w:val="p0"/>
    <w:basedOn w:val="Normal"/>
    <w:qFormat/>
    <w:rsid w:val="00E96B5E"/>
    <w:pPr>
      <w:widowControl/>
      <w:autoSpaceDE/>
      <w:autoSpaceDN/>
      <w:adjustRightInd/>
      <w:spacing w:after="120"/>
      <w:ind w:firstLine="432"/>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4f56f08-2056-4fd5-a38c-19788b1fd1d3">
      <Terms xmlns="http://schemas.microsoft.com/office/infopath/2007/PartnerControls"/>
    </lcf76f155ced4ddcb4097134ff3c332f>
    <TaxCatchAll xmlns="eb86db77-3ce3-4ce2-83cb-d244ca46d63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1FD76418F503449DDCAF3598F92047" ma:contentTypeVersion="12" ma:contentTypeDescription="Create a new document." ma:contentTypeScope="" ma:versionID="0cf81c5fdff3cebf603a66d457d83469">
  <xsd:schema xmlns:xsd="http://www.w3.org/2001/XMLSchema" xmlns:xs="http://www.w3.org/2001/XMLSchema" xmlns:p="http://schemas.microsoft.com/office/2006/metadata/properties" xmlns:ns2="f4f56f08-2056-4fd5-a38c-19788b1fd1d3" xmlns:ns3="eb86db77-3ce3-4ce2-83cb-d244ca46d635" targetNamespace="http://schemas.microsoft.com/office/2006/metadata/properties" ma:root="true" ma:fieldsID="5d22b166ce1aa53f9bec6e22f28863d6" ns2:_="" ns3:_="">
    <xsd:import namespace="f4f56f08-2056-4fd5-a38c-19788b1fd1d3"/>
    <xsd:import namespace="eb86db77-3ce3-4ce2-83cb-d244ca46d6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56f08-2056-4fd5-a38c-19788b1fd1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5b1ddc5-b400-478a-bdd1-b32a4a802cc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86db77-3ce3-4ce2-83cb-d244ca46d63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d77c5ea-f684-458d-b257-b3f78450fdf0}" ma:internalName="TaxCatchAll" ma:showField="CatchAllData" ma:web="eb86db77-3ce3-4ce2-83cb-d244ca46d6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B23AC3-D827-49DC-8FD6-473658AE9C56}">
  <ds:schemaRefs>
    <ds:schemaRef ds:uri="http://schemas.microsoft.com/office/2006/metadata/properties"/>
    <ds:schemaRef ds:uri="http://schemas.microsoft.com/office/infopath/2007/PartnerControls"/>
    <ds:schemaRef ds:uri="f4f56f08-2056-4fd5-a38c-19788b1fd1d3"/>
    <ds:schemaRef ds:uri="eb86db77-3ce3-4ce2-83cb-d244ca46d635"/>
  </ds:schemaRefs>
</ds:datastoreItem>
</file>

<file path=customXml/itemProps2.xml><?xml version="1.0" encoding="utf-8"?>
<ds:datastoreItem xmlns:ds="http://schemas.openxmlformats.org/officeDocument/2006/customXml" ds:itemID="{018600BD-702F-4B7A-AD3E-24B4387DF14E}">
  <ds:schemaRefs>
    <ds:schemaRef ds:uri="http://schemas.microsoft.com/sharepoint/v3/contenttype/forms"/>
  </ds:schemaRefs>
</ds:datastoreItem>
</file>

<file path=customXml/itemProps3.xml><?xml version="1.0" encoding="utf-8"?>
<ds:datastoreItem xmlns:ds="http://schemas.openxmlformats.org/officeDocument/2006/customXml" ds:itemID="{1B04A167-B136-4FC2-BFF7-7E78A5348A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56f08-2056-4fd5-a38c-19788b1fd1d3"/>
    <ds:schemaRef ds:uri="eb86db77-3ce3-4ce2-83cb-d244ca46d6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6117</Words>
  <Characters>34867</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Warfel</dc:creator>
  <cp:keywords/>
  <dc:description/>
  <cp:lastModifiedBy>Scott E. Yahne</cp:lastModifiedBy>
  <cp:revision>3</cp:revision>
  <cp:lastPrinted>2025-08-26T03:59:00Z</cp:lastPrinted>
  <dcterms:created xsi:type="dcterms:W3CDTF">2026-02-06T17:55:00Z</dcterms:created>
  <dcterms:modified xsi:type="dcterms:W3CDTF">2026-02-06T18:02:00Z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0x010100931FD76418F503449DDCAF3598F92047</vt:lpwstr>
  </property>
  <property fmtid="{D5CDD505-2E9C-101B-9397-08002B2CF9AE}" pid="3" name="MediaServiceImageTags">
    <vt:lpwstr/>
  </property>
</Properties>
</file>